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8827565" w14:textId="77777777" w:rsidR="006169BE" w:rsidRPr="00F913D8" w:rsidRDefault="005464F0" w:rsidP="006169BE">
      <w:pPr>
        <w:pStyle w:val="Title"/>
        <w:jc w:val="left"/>
        <w:rPr>
          <w:sz w:val="31"/>
          <w:szCs w:val="31"/>
        </w:rPr>
      </w:pPr>
      <w:bookmarkStart w:id="0" w:name="_GoBack"/>
      <w:bookmarkEnd w:id="0"/>
      <w:r>
        <w:rPr>
          <w:noProof/>
          <w:sz w:val="31"/>
          <w:szCs w:val="31"/>
          <w:lang w:val="en-US"/>
        </w:rPr>
        <w:pict w14:anchorId="5E9AADD9">
          <v:shapetype id="_x0000_t202" coordsize="21600,21600" o:spt="202" path="m0,0l0,21600,21600,21600,21600,0xe">
            <v:stroke joinstyle="miter"/>
            <v:path gradientshapeok="t" o:connecttype="rect"/>
          </v:shapetype>
          <v:shape id="Text Box 9" o:spid="_x0000_s1026" type="#_x0000_t202" style="position:absolute;margin-left:67.35pt;margin-top:585.35pt;width:361.25pt;height:59.05pt;z-index:25160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" filled="f" fillcolor="#0c9" stroked="f">
            <v:textbox>
              <w:txbxContent>
                <w:p w14:paraId="2210CECF" w14:textId="77777777" w:rsidR="00C60CC0" w:rsidRDefault="00C60CC0" w:rsidP="006169BE">
                  <w:pPr>
                    <w:autoSpaceDE w:val="0"/>
                    <w:autoSpaceDN w:val="0"/>
                    <w:adjustRightInd w:val="0"/>
                    <w:jc w:val="center"/>
                    <w:rPr>
                      <w:rFonts w:cs="Arial"/>
                      <w:color w:val="000000"/>
                      <w:sz w:val="19"/>
                      <w:szCs w:val="19"/>
                      <w:lang w:val="fr-FR"/>
                    </w:rPr>
                  </w:pPr>
                  <w:r>
                    <w:rPr>
                      <w:rFonts w:cs="Arial"/>
                      <w:color w:val="000000"/>
                      <w:sz w:val="19"/>
                      <w:szCs w:val="19"/>
                      <w:lang w:val="fr-FR"/>
                    </w:rPr>
                    <w:t xml:space="preserve">10 rue des </w:t>
                  </w:r>
                  <w:proofErr w:type="spellStart"/>
                  <w:r>
                    <w:rPr>
                      <w:rFonts w:cs="Arial"/>
                      <w:color w:val="000000"/>
                      <w:sz w:val="19"/>
                      <w:szCs w:val="19"/>
                      <w:lang w:val="fr-FR"/>
                    </w:rPr>
                    <w:t>Gaudines</w:t>
                  </w:r>
                  <w:proofErr w:type="spellEnd"/>
                </w:p>
                <w:p w14:paraId="79DA8D9F" w14:textId="77777777" w:rsidR="00C60CC0" w:rsidRPr="00F17A82" w:rsidRDefault="00C60CC0"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78100Saint Germain en Laye, France</w:t>
                  </w:r>
                </w:p>
                <w:p w14:paraId="50781654" w14:textId="77777777" w:rsidR="00C60CC0" w:rsidRPr="00F17A82" w:rsidRDefault="00C60CC0"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29FD813D" w14:textId="77777777" w:rsidR="00C60CC0" w:rsidRPr="00365362" w:rsidRDefault="00C60CC0"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ab/>
                    <w:t>Website</w:t>
                  </w:r>
                  <w:proofErr w:type="gramStart"/>
                  <w:r w:rsidRPr="00365362">
                    <w:rPr>
                      <w:rFonts w:cs="Arial"/>
                      <w:color w:val="000000"/>
                      <w:sz w:val="19"/>
                      <w:szCs w:val="19"/>
                    </w:rPr>
                    <w:t xml:space="preserve">:  </w:t>
                  </w:r>
                  <w:proofErr w:type="gramEnd"/>
                  <w:r w:rsidR="00404779">
                    <w:fldChar w:fldCharType="begin"/>
                  </w:r>
                  <w:r w:rsidR="00404779">
                    <w:instrText xml:space="preserve"> HYPERLINK "http://www.iala-aism.org" </w:instrText>
                  </w:r>
                  <w:r w:rsidR="00404779">
                    <w:fldChar w:fldCharType="separate"/>
                  </w:r>
                  <w:r w:rsidRPr="00365362">
                    <w:rPr>
                      <w:rStyle w:val="Hyperlink"/>
                      <w:rFonts w:cs="Arial"/>
                      <w:sz w:val="19"/>
                      <w:szCs w:val="19"/>
                    </w:rPr>
                    <w:t>http://www.iala-aism.org</w:t>
                  </w:r>
                  <w:r w:rsidR="00404779">
                    <w:rPr>
                      <w:rStyle w:val="Hyperlink"/>
                      <w:rFonts w:cs="Arial"/>
                      <w:sz w:val="19"/>
                      <w:szCs w:val="19"/>
                    </w:rPr>
                    <w:fldChar w:fldCharType="end"/>
                  </w:r>
                </w:p>
              </w:txbxContent>
            </v:textbox>
          </v:shape>
        </w:pict>
      </w:r>
      <w:r>
        <w:rPr>
          <w:noProof/>
          <w:sz w:val="31"/>
          <w:szCs w:val="31"/>
          <w:lang w:val="en-US"/>
        </w:rPr>
        <w:pict w14:anchorId="6F0C3FC3">
          <v:group id="Group 4" o:spid="_x0000_s1027" style="position:absolute;margin-left:0;margin-top:-18.8pt;width:48pt;height:692.2pt;z-index:251604480"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">
            <v:shape id="Text Box 5" o:spid="_x0000_s1028" type="#_x0000_t202" style="position:absolute;left:-2537;top:9997;width:9634;height:7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6H5cQA&#10;AADcAAAADwAAAGRycy9kb3ducmV2LnhtbESPT2uDQBTE74F8h+UFeotrbWhS6yaIRcihFPIHen24&#10;ryp134q7ifrtu4VCj8PM/IbJDpPpxJ0G11pW8BjFIIgrq1uuFVwv5XoHwnlkjZ1lUjCTg8N+ucgw&#10;1XbkE93PvhYBwi5FBY33fSqlqxoy6CLbEwfvyw4GfZBDLfWAY4CbTiZx/CwNthwWGuypaKj6Pt+M&#10;grd43vQtfuZ6ft+W+JLfqDAfSj2spvwVhKfJ/4f/2ketINk+we+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Oh+XEAAAA3AAAAA8AAAAAAAAAAAAAAAAAmAIAAGRycy9k&#10;b3ducmV2LnhtbFBLBQYAAAAABAAEAPUAAACJAwAAAAA=&#10;" filled="f" fillcolor="#0c9" stroked="f">
              <v:textbox style="layout-flow:vertical;mso-layout-flow-alt:bottom-to-top">
                <w:txbxContent>
                  <w:p w14:paraId="127E9DC6" w14:textId="77777777" w:rsidR="00C60CC0" w:rsidRPr="00F17A82" w:rsidRDefault="00C60CC0" w:rsidP="006169BE">
                    <w:pPr>
                      <w:autoSpaceDE w:val="0"/>
                      <w:autoSpaceDN w:val="0"/>
                      <w:adjustRightInd w:val="0"/>
                      <w:rPr>
                        <w:i/>
                        <w:iCs/>
                        <w:color w:val="000000"/>
                        <w:sz w:val="46"/>
                        <w:szCs w:val="46"/>
                        <w:lang w:val="fr-FR"/>
                      </w:rPr>
                    </w:pPr>
                    <w:proofErr w:type="spellStart"/>
                    <w:r w:rsidRPr="00F17A82">
                      <w:rPr>
                        <w:rFonts w:cs="Arial"/>
                        <w:b/>
                        <w:bCs/>
                        <w:i/>
                        <w:iCs/>
                        <w:color w:val="000000"/>
                        <w:sz w:val="46"/>
                        <w:szCs w:val="46"/>
                        <w:lang w:val="fr-FR"/>
                      </w:rPr>
                      <w:t>AISM</w:t>
                    </w:r>
                    <w:r w:rsidRPr="00F17A82">
                      <w:rPr>
                        <w:rFonts w:cs="Arial"/>
                        <w:color w:val="000000"/>
                        <w:sz w:val="23"/>
                        <w:szCs w:val="23"/>
                        <w:lang w:val="fr-FR"/>
                      </w:rPr>
                      <w:t>Association</w:t>
                    </w:r>
                    <w:proofErr w:type="spellEnd"/>
                    <w:r w:rsidRPr="00F17A82">
                      <w:rPr>
                        <w:rFonts w:cs="Arial"/>
                        <w:color w:val="000000"/>
                        <w:sz w:val="23"/>
                        <w:szCs w:val="23"/>
                        <w:lang w:val="fr-FR"/>
                      </w:rPr>
                      <w:t xml:space="preserve"> Internationale de Signalisation Maritime </w:t>
                    </w:r>
                    <w:r w:rsidRPr="00F17A82">
                      <w:rPr>
                        <w:rFonts w:cs="Arial"/>
                        <w:b/>
                        <w:bCs/>
                        <w:i/>
                        <w:iCs/>
                        <w:color w:val="000000"/>
                        <w:sz w:val="46"/>
                        <w:szCs w:val="46"/>
                        <w:lang w:val="fr-FR"/>
                      </w:rPr>
                      <w:t>IALA</w:t>
                    </w:r>
                  </w:p>
                </w:txbxContent>
              </v:textbox>
            </v:shape>
            <v:shape id="Text Box 6" o:spid="_x0000_s1029" type="#_x0000_t202" style="position:absolute;left:-253;top:3450;width:4982;height:74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fkcIA&#10;AADcAAAADwAAAGRycy9kb3ducmV2LnhtbESPQYvCMBSE74L/ITzBm6aKrFqNUhTBgyxYBa+P5tkW&#10;m5fSRG3/vVlY8DjMzDfMetuaSryocaVlBZNxBII4s7rkXMH1chgtQDiPrLGyTAo6crDd9HtrjLV9&#10;85leqc9FgLCLUUHhfR1L6bKCDLqxrYmDd7eNQR9kk0vd4DvATSWnUfQjDZYcFgqsaVdQ9kifRsE+&#10;6mZ1ibdEd6f5AZfJk3bmV6nhoE1WIDy1/hv+bx+1gul8Bn9nwhGQm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Jx+RwgAAANwAAAAPAAAAAAAAAAAAAAAAAJgCAABkcnMvZG93&#10;bnJldi54bWxQSwUGAAAAAAQABAD1AAAAhwMAAAAA&#10;" filled="f" fillcolor="#0c9" stroked="f">
              <v:textbox style="layout-flow:vertical;mso-layout-flow-alt:bottom-to-top">
                <w:txbxContent>
                  <w:p w14:paraId="66D8E4D9" w14:textId="77777777" w:rsidR="00C60CC0" w:rsidRPr="00F17A82" w:rsidRDefault="00C60CC0"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v:textbox>
            </v:shape>
            <v:line id="Line 7" o:spid="_x0000_s1030" style="position:absolute;flip:y;visibility:visibl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w:r>
      <w:r w:rsidR="001C2760">
        <w:rPr>
          <w:b w:val="0"/>
          <w:bCs w:val="0"/>
          <w:noProof/>
          <w:sz w:val="31"/>
          <w:szCs w:val="31"/>
          <w:lang w:val="en-US"/>
        </w:rPr>
        <w:drawing>
          <wp:anchor distT="0" distB="0" distL="114300" distR="114300" simplePos="0" relativeHeight="251603456" behindDoc="0" locked="0" layoutInCell="1" allowOverlap="1" wp14:anchorId="43F70530" wp14:editId="768EEB42">
            <wp:simplePos x="0" y="0"/>
            <wp:positionH relativeFrom="column">
              <wp:posOffset>2514600</wp:posOffset>
            </wp:positionH>
            <wp:positionV relativeFrom="paragraph">
              <wp:posOffset>4611370</wp:posOffset>
            </wp:positionV>
            <wp:extent cx="898525" cy="1236980"/>
            <wp:effectExtent l="19050" t="0" r="0" b="0"/>
            <wp:wrapNone/>
            <wp:docPr id="166"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9"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z w:val="31"/>
          <w:szCs w:val="31"/>
          <w:lang w:val="en-US"/>
        </w:rPr>
        <w:pict w14:anchorId="63E44799">
          <v:shape id="Text Box 2" o:spid="_x0000_s1032" type="#_x0000_t202" style="position:absolute;margin-left:84pt;margin-top:39.1pt;width:4in;height:258.85pt;z-index:251602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" filled="f" fillcolor="#0c9" stroked="f">
            <v:textbox>
              <w:txbxContent>
                <w:p w14:paraId="343D3642" w14:textId="77777777" w:rsidR="00C60CC0" w:rsidRPr="00F17A82" w:rsidRDefault="00C60CC0"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2B575FDD" w14:textId="77777777" w:rsidR="00C60CC0" w:rsidRPr="00F17A82" w:rsidRDefault="00C60CC0" w:rsidP="006169BE">
                  <w:pPr>
                    <w:autoSpaceDE w:val="0"/>
                    <w:autoSpaceDN w:val="0"/>
                    <w:adjustRightInd w:val="0"/>
                    <w:jc w:val="center"/>
                    <w:rPr>
                      <w:rFonts w:cs="Arial"/>
                      <w:b/>
                      <w:bCs/>
                      <w:color w:val="000000"/>
                      <w:sz w:val="35"/>
                      <w:szCs w:val="35"/>
                    </w:rPr>
                  </w:pPr>
                </w:p>
                <w:p w14:paraId="52056B9D" w14:textId="77777777" w:rsidR="00C60CC0" w:rsidRPr="00F17A82" w:rsidRDefault="00C60CC0"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34FE4711" w14:textId="77777777" w:rsidR="00C60CC0" w:rsidRPr="00F17A82" w:rsidRDefault="00C60CC0" w:rsidP="006169BE">
                  <w:pPr>
                    <w:autoSpaceDE w:val="0"/>
                    <w:autoSpaceDN w:val="0"/>
                    <w:adjustRightInd w:val="0"/>
                    <w:jc w:val="center"/>
                    <w:rPr>
                      <w:rFonts w:cs="Arial"/>
                      <w:b/>
                      <w:bCs/>
                      <w:color w:val="000000"/>
                      <w:sz w:val="35"/>
                      <w:szCs w:val="35"/>
                    </w:rPr>
                  </w:pPr>
                </w:p>
                <w:p w14:paraId="19F939A2" w14:textId="77777777" w:rsidR="00C60CC0" w:rsidRPr="00F17A82" w:rsidRDefault="00C60CC0"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0924C942" w14:textId="77777777" w:rsidR="00C60CC0" w:rsidRPr="00F17A82" w:rsidRDefault="00C60CC0" w:rsidP="006169BE">
                  <w:pPr>
                    <w:autoSpaceDE w:val="0"/>
                    <w:autoSpaceDN w:val="0"/>
                    <w:adjustRightInd w:val="0"/>
                    <w:jc w:val="center"/>
                    <w:rPr>
                      <w:rFonts w:cs="Arial"/>
                      <w:b/>
                      <w:bCs/>
                      <w:color w:val="000000"/>
                      <w:sz w:val="35"/>
                      <w:szCs w:val="35"/>
                    </w:rPr>
                  </w:pPr>
                </w:p>
                <w:p w14:paraId="63498E70" w14:textId="77777777" w:rsidR="00C60CC0" w:rsidRDefault="00C60CC0"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17EA5800" w14:textId="77777777" w:rsidR="00C60CC0" w:rsidRPr="00F17A82" w:rsidRDefault="00C60CC0" w:rsidP="006169BE">
                  <w:pPr>
                    <w:autoSpaceDE w:val="0"/>
                    <w:autoSpaceDN w:val="0"/>
                    <w:adjustRightInd w:val="0"/>
                    <w:jc w:val="center"/>
                    <w:rPr>
                      <w:rFonts w:cs="Arial"/>
                      <w:b/>
                      <w:bCs/>
                      <w:color w:val="000000"/>
                      <w:sz w:val="35"/>
                      <w:szCs w:val="35"/>
                    </w:rPr>
                  </w:pPr>
                  <w:del w:id="1" w:author="Alimchandani, Mahesh" w:date="2012-09-26T22:06:00Z">
                    <w:r w:rsidDel="00C60CC0">
                      <w:rPr>
                        <w:rFonts w:cs="Arial"/>
                        <w:b/>
                        <w:bCs/>
                        <w:color w:val="000000"/>
                        <w:sz w:val="35"/>
                        <w:szCs w:val="35"/>
                        <w:highlight w:val="yellow"/>
                      </w:rPr>
                      <w:delText>November</w:delText>
                    </w:r>
                    <w:r w:rsidRPr="00C90FE7" w:rsidDel="00C60CC0">
                      <w:rPr>
                        <w:rFonts w:cs="Arial"/>
                        <w:b/>
                        <w:bCs/>
                        <w:color w:val="000000"/>
                        <w:sz w:val="35"/>
                        <w:szCs w:val="35"/>
                        <w:highlight w:val="yellow"/>
                      </w:rPr>
                      <w:delText xml:space="preserve"> </w:delText>
                    </w:r>
                  </w:del>
                  <w:ins w:id="2" w:author="Alimchandani, Mahesh" w:date="2012-09-26T22:06:00Z">
                    <w:r>
                      <w:rPr>
                        <w:rFonts w:cs="Arial"/>
                        <w:b/>
                        <w:bCs/>
                        <w:color w:val="000000"/>
                        <w:sz w:val="35"/>
                        <w:szCs w:val="35"/>
                        <w:highlight w:val="yellow"/>
                      </w:rPr>
                      <w:t>December</w:t>
                    </w:r>
                    <w:r w:rsidRPr="00C90FE7">
                      <w:rPr>
                        <w:rFonts w:cs="Arial"/>
                        <w:b/>
                        <w:bCs/>
                        <w:color w:val="000000"/>
                        <w:sz w:val="35"/>
                        <w:szCs w:val="35"/>
                        <w:highlight w:val="yellow"/>
                      </w:rPr>
                      <w:t xml:space="preserve"> </w:t>
                    </w:r>
                  </w:ins>
                  <w:r w:rsidRPr="00C90FE7">
                    <w:rPr>
                      <w:rFonts w:cs="Arial"/>
                      <w:b/>
                      <w:bCs/>
                      <w:color w:val="000000"/>
                      <w:sz w:val="35"/>
                      <w:szCs w:val="35"/>
                      <w:highlight w:val="yellow"/>
                    </w:rPr>
                    <w:t>2012</w:t>
                  </w:r>
                </w:p>
                <w:p w14:paraId="143EAE67" w14:textId="77777777" w:rsidR="00C60CC0" w:rsidRPr="00F17A82" w:rsidRDefault="00C60CC0" w:rsidP="006169BE">
                  <w:pPr>
                    <w:autoSpaceDE w:val="0"/>
                    <w:autoSpaceDN w:val="0"/>
                    <w:adjustRightInd w:val="0"/>
                    <w:jc w:val="center"/>
                    <w:rPr>
                      <w:rFonts w:cs="Arial"/>
                      <w:b/>
                      <w:bCs/>
                      <w:color w:val="000000"/>
                      <w:sz w:val="35"/>
                      <w:szCs w:val="35"/>
                    </w:rPr>
                  </w:pPr>
                </w:p>
                <w:p w14:paraId="43B553F3" w14:textId="77777777" w:rsidR="00C60CC0" w:rsidRPr="00F17A82" w:rsidRDefault="00C60CC0"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1E626367" w14:textId="77777777" w:rsidR="00C60CC0" w:rsidRPr="00F17A82" w:rsidRDefault="00C60CC0"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w:r>
      <w:r w:rsidR="006169BE" w:rsidRPr="00F913D8">
        <w:rPr>
          <w:sz w:val="31"/>
          <w:szCs w:val="31"/>
        </w:rPr>
        <w:br w:type="page"/>
      </w:r>
      <w:bookmarkStart w:id="3" w:name="_Toc212097579"/>
      <w:r w:rsidR="006169BE" w:rsidRPr="00F913D8">
        <w:rPr>
          <w:sz w:val="31"/>
          <w:szCs w:val="31"/>
        </w:rPr>
        <w:lastRenderedPageBreak/>
        <w:t>Document Revisions</w:t>
      </w:r>
      <w:bookmarkEnd w:id="3"/>
    </w:p>
    <w:p w14:paraId="4FDE83C0" w14:textId="77777777" w:rsidR="006169BE" w:rsidRPr="00F913D8" w:rsidRDefault="006169BE" w:rsidP="00E240DC">
      <w:pPr>
        <w:pStyle w:val="BodyText"/>
      </w:pPr>
      <w:r w:rsidRPr="00F913D8">
        <w:t>Revisions to the IALA Document are to be noted in the table prior to t</w:t>
      </w:r>
      <w:r w:rsidR="002C03E8">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6169BE" w:rsidRPr="0057789F" w14:paraId="34A0565B" w14:textId="77777777" w:rsidTr="006E3B46">
        <w:tc>
          <w:tcPr>
            <w:tcW w:w="1908" w:type="dxa"/>
          </w:tcPr>
          <w:p w14:paraId="26713159" w14:textId="77777777" w:rsidR="006169BE" w:rsidRPr="0057789F" w:rsidRDefault="006169BE" w:rsidP="00DD23BA">
            <w:pPr>
              <w:pStyle w:val="BodyText"/>
              <w:spacing w:before="120"/>
              <w:jc w:val="center"/>
              <w:rPr>
                <w:rFonts w:cs="Arial"/>
                <w:b/>
                <w:bCs/>
                <w:szCs w:val="22"/>
              </w:rPr>
            </w:pPr>
            <w:r w:rsidRPr="0057789F">
              <w:rPr>
                <w:rFonts w:cs="Arial"/>
                <w:b/>
                <w:bCs/>
                <w:szCs w:val="22"/>
              </w:rPr>
              <w:t>Date</w:t>
            </w:r>
          </w:p>
        </w:tc>
        <w:tc>
          <w:tcPr>
            <w:tcW w:w="3360" w:type="dxa"/>
          </w:tcPr>
          <w:p w14:paraId="5F7ED994" w14:textId="77777777" w:rsidR="006169BE" w:rsidRPr="0057789F" w:rsidRDefault="006169BE" w:rsidP="00DD23BA">
            <w:pPr>
              <w:pStyle w:val="BodyText"/>
              <w:spacing w:before="120"/>
              <w:jc w:val="center"/>
              <w:rPr>
                <w:rFonts w:cs="Arial"/>
                <w:b/>
                <w:bCs/>
                <w:szCs w:val="22"/>
              </w:rPr>
            </w:pPr>
            <w:r w:rsidRPr="0057789F">
              <w:rPr>
                <w:rFonts w:cs="Arial"/>
                <w:b/>
                <w:bCs/>
                <w:szCs w:val="22"/>
              </w:rPr>
              <w:t>Page / Section Revised</w:t>
            </w:r>
          </w:p>
        </w:tc>
        <w:tc>
          <w:tcPr>
            <w:tcW w:w="4161" w:type="dxa"/>
          </w:tcPr>
          <w:p w14:paraId="206DF017" w14:textId="77777777" w:rsidR="006169BE" w:rsidRPr="0057789F" w:rsidRDefault="006169BE" w:rsidP="00DD23BA">
            <w:pPr>
              <w:pStyle w:val="BodyText"/>
              <w:spacing w:before="120"/>
              <w:jc w:val="center"/>
              <w:rPr>
                <w:rFonts w:cs="Arial"/>
                <w:b/>
                <w:bCs/>
                <w:szCs w:val="22"/>
              </w:rPr>
            </w:pPr>
            <w:r w:rsidRPr="0057789F">
              <w:rPr>
                <w:rFonts w:cs="Arial"/>
                <w:b/>
                <w:bCs/>
                <w:szCs w:val="22"/>
              </w:rPr>
              <w:t>Requirement for Revision</w:t>
            </w:r>
          </w:p>
        </w:tc>
      </w:tr>
      <w:tr w:rsidR="006169BE" w:rsidRPr="0057789F" w14:paraId="6548F82C" w14:textId="77777777" w:rsidTr="006E3B46">
        <w:trPr>
          <w:trHeight w:val="851"/>
        </w:trPr>
        <w:tc>
          <w:tcPr>
            <w:tcW w:w="1908" w:type="dxa"/>
          </w:tcPr>
          <w:p w14:paraId="061DBD26" w14:textId="77777777" w:rsidR="006169BE" w:rsidRPr="0057789F" w:rsidRDefault="006169BE" w:rsidP="00DD23BA">
            <w:pPr>
              <w:pStyle w:val="BodyText"/>
              <w:rPr>
                <w:rFonts w:cs="Arial"/>
                <w:szCs w:val="22"/>
                <w:highlight w:val="yellow"/>
              </w:rPr>
            </w:pPr>
            <w:r w:rsidRPr="0057789F">
              <w:rPr>
                <w:rFonts w:cs="Arial"/>
                <w:szCs w:val="22"/>
              </w:rPr>
              <w:t>December 2005</w:t>
            </w:r>
          </w:p>
        </w:tc>
        <w:tc>
          <w:tcPr>
            <w:tcW w:w="3360" w:type="dxa"/>
          </w:tcPr>
          <w:p w14:paraId="3DEE1759" w14:textId="77777777" w:rsidR="006169BE" w:rsidRPr="0057789F" w:rsidRDefault="006169BE" w:rsidP="00DD23BA">
            <w:pPr>
              <w:pStyle w:val="BodyText"/>
              <w:rPr>
                <w:rFonts w:cs="Arial"/>
                <w:szCs w:val="22"/>
                <w:highlight w:val="yellow"/>
              </w:rPr>
            </w:pPr>
            <w:r w:rsidRPr="0057789F">
              <w:rPr>
                <w:rFonts w:cs="Arial"/>
                <w:szCs w:val="22"/>
              </w:rPr>
              <w:t>Entire document</w:t>
            </w:r>
          </w:p>
        </w:tc>
        <w:tc>
          <w:tcPr>
            <w:tcW w:w="4161" w:type="dxa"/>
          </w:tcPr>
          <w:p w14:paraId="7202822D" w14:textId="77777777" w:rsidR="006169BE" w:rsidRPr="0057789F" w:rsidRDefault="006169BE" w:rsidP="0057789F">
            <w:pPr>
              <w:pStyle w:val="BodyText"/>
              <w:jc w:val="left"/>
              <w:rPr>
                <w:rFonts w:cs="Arial"/>
                <w:szCs w:val="22"/>
              </w:rPr>
            </w:pPr>
            <w:r w:rsidRPr="0057789F">
              <w:rPr>
                <w:rFonts w:cs="Arial"/>
                <w:szCs w:val="22"/>
              </w:rPr>
              <w:t xml:space="preserve">Reformatted to reflect </w:t>
            </w:r>
            <w:r w:rsidR="0057789F">
              <w:rPr>
                <w:rFonts w:cs="Arial"/>
                <w:szCs w:val="22"/>
              </w:rPr>
              <w:t xml:space="preserve">the </w:t>
            </w:r>
            <w:r w:rsidRPr="0057789F">
              <w:rPr>
                <w:rFonts w:cs="Arial"/>
                <w:szCs w:val="22"/>
              </w:rPr>
              <w:t>IALA Documentation Hierarchy</w:t>
            </w:r>
          </w:p>
        </w:tc>
      </w:tr>
      <w:tr w:rsidR="006169BE" w:rsidRPr="0057789F" w14:paraId="008BA30F" w14:textId="77777777" w:rsidTr="006E3B46">
        <w:trPr>
          <w:trHeight w:val="851"/>
        </w:trPr>
        <w:tc>
          <w:tcPr>
            <w:tcW w:w="1908" w:type="dxa"/>
          </w:tcPr>
          <w:p w14:paraId="3B65ABB1" w14:textId="77777777" w:rsidR="006169BE" w:rsidRPr="0057789F" w:rsidRDefault="006169BE" w:rsidP="00DD23BA">
            <w:pPr>
              <w:pStyle w:val="BodyText"/>
              <w:rPr>
                <w:rFonts w:cs="Arial"/>
                <w:szCs w:val="22"/>
              </w:rPr>
            </w:pPr>
            <w:r w:rsidRPr="0057789F">
              <w:rPr>
                <w:rFonts w:cs="Arial"/>
                <w:szCs w:val="22"/>
              </w:rPr>
              <w:t>October 2008</w:t>
            </w:r>
          </w:p>
        </w:tc>
        <w:tc>
          <w:tcPr>
            <w:tcW w:w="3360" w:type="dxa"/>
          </w:tcPr>
          <w:p w14:paraId="46787ADE" w14:textId="77777777" w:rsidR="006169BE" w:rsidRPr="0057789F" w:rsidRDefault="006169BE" w:rsidP="00DD23BA">
            <w:pPr>
              <w:pStyle w:val="BodyText"/>
              <w:rPr>
                <w:rFonts w:cs="Arial"/>
                <w:szCs w:val="22"/>
              </w:rPr>
            </w:pPr>
            <w:r w:rsidRPr="0057789F">
              <w:rPr>
                <w:rFonts w:cs="Arial"/>
                <w:szCs w:val="22"/>
              </w:rPr>
              <w:t>Entire document</w:t>
            </w:r>
          </w:p>
        </w:tc>
        <w:tc>
          <w:tcPr>
            <w:tcW w:w="4161" w:type="dxa"/>
          </w:tcPr>
          <w:p w14:paraId="170E8120" w14:textId="77777777" w:rsidR="006169BE" w:rsidRPr="0057789F" w:rsidRDefault="00B2622F" w:rsidP="00352DA5">
            <w:pPr>
              <w:pStyle w:val="BodyText"/>
              <w:spacing w:after="0"/>
              <w:rPr>
                <w:rFonts w:cs="Arial"/>
                <w:szCs w:val="22"/>
              </w:rPr>
            </w:pPr>
            <w:r w:rsidRPr="0057789F">
              <w:rPr>
                <w:rFonts w:cs="Arial"/>
                <w:szCs w:val="22"/>
              </w:rPr>
              <w:t>Editorial and layout changes.</w:t>
            </w:r>
          </w:p>
          <w:p w14:paraId="227C6060" w14:textId="77777777" w:rsidR="00B2622F" w:rsidRPr="0057789F" w:rsidRDefault="00B2622F" w:rsidP="00352DA5">
            <w:pPr>
              <w:pStyle w:val="BodyText"/>
              <w:spacing w:after="0"/>
              <w:rPr>
                <w:rFonts w:cs="Arial"/>
                <w:szCs w:val="22"/>
              </w:rPr>
            </w:pPr>
            <w:r w:rsidRPr="0057789F">
              <w:rPr>
                <w:rFonts w:cs="Arial"/>
                <w:szCs w:val="22"/>
              </w:rPr>
              <w:t>New chapter on human factors.</w:t>
            </w:r>
          </w:p>
          <w:p w14:paraId="1889FBC0" w14:textId="77777777" w:rsidR="00B2622F" w:rsidRPr="0057789F" w:rsidRDefault="00352DA5" w:rsidP="00352DA5">
            <w:pPr>
              <w:pStyle w:val="BodyText"/>
              <w:spacing w:after="0"/>
              <w:rPr>
                <w:rFonts w:cs="Arial"/>
                <w:szCs w:val="22"/>
              </w:rPr>
            </w:pPr>
            <w:r>
              <w:rPr>
                <w:rFonts w:cs="Arial"/>
                <w:szCs w:val="22"/>
              </w:rPr>
              <w:t>Further</w:t>
            </w:r>
            <w:r w:rsidR="00B2622F" w:rsidRPr="0057789F">
              <w:rPr>
                <w:rFonts w:cs="Arial"/>
                <w:szCs w:val="22"/>
              </w:rPr>
              <w:t xml:space="preserve"> detail in the introduction.</w:t>
            </w:r>
          </w:p>
        </w:tc>
      </w:tr>
      <w:tr w:rsidR="006169BE" w:rsidRPr="0057789F" w14:paraId="1B473076" w14:textId="77777777" w:rsidTr="006E3B46">
        <w:trPr>
          <w:trHeight w:val="851"/>
        </w:trPr>
        <w:tc>
          <w:tcPr>
            <w:tcW w:w="1908" w:type="dxa"/>
          </w:tcPr>
          <w:p w14:paraId="07FB33AB" w14:textId="77777777" w:rsidR="006169BE" w:rsidRPr="006E3B46" w:rsidRDefault="000A6246" w:rsidP="00DD23BA">
            <w:pPr>
              <w:pStyle w:val="BodyText"/>
              <w:rPr>
                <w:rFonts w:cs="Arial"/>
                <w:szCs w:val="22"/>
                <w:highlight w:val="yellow"/>
              </w:rPr>
            </w:pPr>
            <w:del w:id="4" w:author="Alimchandani, Mahesh" w:date="2012-09-26T22:07:00Z">
              <w:r w:rsidDel="00C60CC0">
                <w:rPr>
                  <w:rFonts w:cs="Arial"/>
                  <w:szCs w:val="22"/>
                  <w:highlight w:val="yellow"/>
                </w:rPr>
                <w:delText xml:space="preserve">April </w:delText>
              </w:r>
            </w:del>
            <w:ins w:id="5" w:author="Alimchandani, Mahesh" w:date="2012-09-26T22:07:00Z">
              <w:r w:rsidR="00C60CC0">
                <w:rPr>
                  <w:rFonts w:cs="Arial"/>
                  <w:szCs w:val="22"/>
                  <w:highlight w:val="yellow"/>
                </w:rPr>
                <w:t xml:space="preserve">November </w:t>
              </w:r>
            </w:ins>
            <w:r w:rsidR="00C90FE7" w:rsidRPr="006E3B46">
              <w:rPr>
                <w:rFonts w:cs="Arial"/>
                <w:szCs w:val="22"/>
                <w:highlight w:val="yellow"/>
              </w:rPr>
              <w:t>2012</w:t>
            </w:r>
          </w:p>
        </w:tc>
        <w:tc>
          <w:tcPr>
            <w:tcW w:w="3360" w:type="dxa"/>
          </w:tcPr>
          <w:p w14:paraId="4AF9E9F5" w14:textId="77777777" w:rsidR="006169BE" w:rsidRPr="006E3B46" w:rsidRDefault="00C90FE7" w:rsidP="00DD23BA">
            <w:pPr>
              <w:pStyle w:val="BodyText"/>
              <w:rPr>
                <w:rFonts w:cs="Arial"/>
                <w:szCs w:val="22"/>
                <w:highlight w:val="yellow"/>
              </w:rPr>
            </w:pPr>
            <w:r w:rsidRPr="006E3B46">
              <w:rPr>
                <w:rFonts w:cs="Arial"/>
                <w:szCs w:val="22"/>
                <w:highlight w:val="yellow"/>
              </w:rPr>
              <w:t>Entire Document</w:t>
            </w:r>
          </w:p>
        </w:tc>
        <w:tc>
          <w:tcPr>
            <w:tcW w:w="4161" w:type="dxa"/>
          </w:tcPr>
          <w:p w14:paraId="7091423E" w14:textId="77777777" w:rsidR="006935EE" w:rsidRPr="006E3B46" w:rsidRDefault="006935EE" w:rsidP="00C90FE7">
            <w:pPr>
              <w:pStyle w:val="BodyText"/>
              <w:rPr>
                <w:rFonts w:cs="Arial"/>
                <w:szCs w:val="22"/>
                <w:highlight w:val="yellow"/>
              </w:rPr>
            </w:pPr>
            <w:r w:rsidRPr="006E3B46">
              <w:rPr>
                <w:rFonts w:cs="Arial"/>
                <w:szCs w:val="22"/>
                <w:highlight w:val="yellow"/>
              </w:rPr>
              <w:t>Editorial and layout changes.</w:t>
            </w:r>
          </w:p>
          <w:p w14:paraId="0FA72BC7" w14:textId="77777777" w:rsidR="006169BE" w:rsidRPr="006E3B46" w:rsidRDefault="00C90FE7" w:rsidP="006E3B46">
            <w:pPr>
              <w:pStyle w:val="BodyText"/>
              <w:rPr>
                <w:rFonts w:cs="Arial"/>
                <w:szCs w:val="22"/>
                <w:highlight w:val="yellow"/>
              </w:rPr>
            </w:pPr>
            <w:r w:rsidRPr="006E3B46">
              <w:rPr>
                <w:rFonts w:cs="Arial"/>
                <w:szCs w:val="22"/>
                <w:highlight w:val="yellow"/>
              </w:rPr>
              <w:t xml:space="preserve">Addresses impacts of electronic </w:t>
            </w:r>
            <w:r w:rsidR="006935EE">
              <w:rPr>
                <w:rFonts w:cs="Arial"/>
                <w:szCs w:val="22"/>
                <w:highlight w:val="yellow"/>
              </w:rPr>
              <w:t>Navigation</w:t>
            </w:r>
            <w:r w:rsidRPr="006E3B46">
              <w:rPr>
                <w:rFonts w:cs="Arial"/>
                <w:szCs w:val="22"/>
                <w:highlight w:val="yellow"/>
              </w:rPr>
              <w:t xml:space="preserve"> improvements on </w:t>
            </w:r>
            <w:r w:rsidR="006935EE">
              <w:rPr>
                <w:rFonts w:cs="Arial"/>
                <w:szCs w:val="22"/>
                <w:highlight w:val="yellow"/>
              </w:rPr>
              <w:t xml:space="preserve">risk and </w:t>
            </w:r>
            <w:r w:rsidRPr="006E3B46">
              <w:rPr>
                <w:rFonts w:cs="Arial"/>
                <w:szCs w:val="22"/>
                <w:highlight w:val="yellow"/>
              </w:rPr>
              <w:t>risk control measures and the</w:t>
            </w:r>
            <w:r w:rsidR="000A6246">
              <w:rPr>
                <w:rFonts w:cs="Arial"/>
                <w:szCs w:val="22"/>
                <w:highlight w:val="yellow"/>
              </w:rPr>
              <w:t xml:space="preserve"> need for continued physical Ato</w:t>
            </w:r>
            <w:r w:rsidRPr="006E3B46">
              <w:rPr>
                <w:rFonts w:cs="Arial"/>
                <w:szCs w:val="22"/>
                <w:highlight w:val="yellow"/>
              </w:rPr>
              <w:t>N to meet the navigational requirements for all users.</w:t>
            </w:r>
          </w:p>
        </w:tc>
      </w:tr>
      <w:tr w:rsidR="006169BE" w:rsidRPr="0057789F" w14:paraId="0257D419" w14:textId="77777777" w:rsidTr="006E3B46">
        <w:trPr>
          <w:trHeight w:val="851"/>
        </w:trPr>
        <w:tc>
          <w:tcPr>
            <w:tcW w:w="1908" w:type="dxa"/>
          </w:tcPr>
          <w:p w14:paraId="151AD711" w14:textId="77777777" w:rsidR="006169BE" w:rsidRPr="0057789F" w:rsidRDefault="006169BE" w:rsidP="00DD23BA">
            <w:pPr>
              <w:pStyle w:val="BodyText"/>
              <w:rPr>
                <w:rFonts w:cs="Arial"/>
                <w:szCs w:val="22"/>
              </w:rPr>
            </w:pPr>
          </w:p>
        </w:tc>
        <w:tc>
          <w:tcPr>
            <w:tcW w:w="3360" w:type="dxa"/>
          </w:tcPr>
          <w:p w14:paraId="41B9637E" w14:textId="77777777" w:rsidR="006169BE" w:rsidRPr="0057789F" w:rsidRDefault="006169BE" w:rsidP="00DD23BA">
            <w:pPr>
              <w:pStyle w:val="BodyText"/>
              <w:rPr>
                <w:rFonts w:cs="Arial"/>
                <w:szCs w:val="22"/>
              </w:rPr>
            </w:pPr>
          </w:p>
        </w:tc>
        <w:tc>
          <w:tcPr>
            <w:tcW w:w="4161" w:type="dxa"/>
          </w:tcPr>
          <w:p w14:paraId="002ABB15" w14:textId="77777777" w:rsidR="006169BE" w:rsidRPr="0057789F" w:rsidRDefault="006169BE" w:rsidP="00DD23BA">
            <w:pPr>
              <w:pStyle w:val="BodyText"/>
              <w:rPr>
                <w:rFonts w:cs="Arial"/>
                <w:szCs w:val="22"/>
              </w:rPr>
            </w:pPr>
          </w:p>
        </w:tc>
      </w:tr>
      <w:tr w:rsidR="006169BE" w:rsidRPr="0057789F" w14:paraId="3C80F60B" w14:textId="77777777" w:rsidTr="006E3B46">
        <w:trPr>
          <w:trHeight w:val="851"/>
        </w:trPr>
        <w:tc>
          <w:tcPr>
            <w:tcW w:w="1908" w:type="dxa"/>
          </w:tcPr>
          <w:p w14:paraId="7E7070C9" w14:textId="77777777" w:rsidR="006169BE" w:rsidRPr="0057789F" w:rsidRDefault="006169BE" w:rsidP="00DD23BA">
            <w:pPr>
              <w:pStyle w:val="BodyText"/>
              <w:rPr>
                <w:rFonts w:cs="Arial"/>
                <w:szCs w:val="22"/>
              </w:rPr>
            </w:pPr>
          </w:p>
        </w:tc>
        <w:tc>
          <w:tcPr>
            <w:tcW w:w="3360" w:type="dxa"/>
          </w:tcPr>
          <w:p w14:paraId="3AA3D5F4" w14:textId="77777777" w:rsidR="006169BE" w:rsidRPr="0057789F" w:rsidRDefault="006169BE" w:rsidP="00DD23BA">
            <w:pPr>
              <w:pStyle w:val="BodyText"/>
              <w:rPr>
                <w:rFonts w:cs="Arial"/>
                <w:szCs w:val="22"/>
              </w:rPr>
            </w:pPr>
          </w:p>
        </w:tc>
        <w:tc>
          <w:tcPr>
            <w:tcW w:w="4161" w:type="dxa"/>
          </w:tcPr>
          <w:p w14:paraId="3A53D0E0" w14:textId="77777777" w:rsidR="006169BE" w:rsidRPr="0057789F" w:rsidRDefault="006169BE" w:rsidP="00DD23BA">
            <w:pPr>
              <w:pStyle w:val="BodyText"/>
              <w:rPr>
                <w:rFonts w:cs="Arial"/>
                <w:szCs w:val="22"/>
              </w:rPr>
            </w:pPr>
          </w:p>
        </w:tc>
      </w:tr>
      <w:tr w:rsidR="006169BE" w:rsidRPr="0057789F" w14:paraId="4BBA7B24" w14:textId="77777777" w:rsidTr="006E3B46">
        <w:trPr>
          <w:trHeight w:val="851"/>
        </w:trPr>
        <w:tc>
          <w:tcPr>
            <w:tcW w:w="1908" w:type="dxa"/>
          </w:tcPr>
          <w:p w14:paraId="3A6BE794" w14:textId="77777777" w:rsidR="006169BE" w:rsidRPr="0057789F" w:rsidRDefault="006169BE" w:rsidP="00DD23BA">
            <w:pPr>
              <w:pStyle w:val="BodyText"/>
              <w:rPr>
                <w:rFonts w:cs="Arial"/>
                <w:szCs w:val="22"/>
              </w:rPr>
            </w:pPr>
          </w:p>
        </w:tc>
        <w:tc>
          <w:tcPr>
            <w:tcW w:w="3360" w:type="dxa"/>
          </w:tcPr>
          <w:p w14:paraId="589FDB9A" w14:textId="77777777" w:rsidR="006169BE" w:rsidRPr="0057789F" w:rsidRDefault="006169BE" w:rsidP="00DD23BA">
            <w:pPr>
              <w:pStyle w:val="BodyText"/>
              <w:rPr>
                <w:rFonts w:cs="Arial"/>
                <w:szCs w:val="22"/>
              </w:rPr>
            </w:pPr>
          </w:p>
        </w:tc>
        <w:tc>
          <w:tcPr>
            <w:tcW w:w="4161" w:type="dxa"/>
          </w:tcPr>
          <w:p w14:paraId="07B87DB0" w14:textId="77777777" w:rsidR="006169BE" w:rsidRPr="0057789F" w:rsidRDefault="006169BE" w:rsidP="00DD23BA">
            <w:pPr>
              <w:pStyle w:val="BodyText"/>
              <w:rPr>
                <w:rFonts w:cs="Arial"/>
                <w:szCs w:val="22"/>
              </w:rPr>
            </w:pPr>
          </w:p>
        </w:tc>
      </w:tr>
    </w:tbl>
    <w:p w14:paraId="4C12E261" w14:textId="77777777" w:rsidR="006169BE" w:rsidRPr="00F913D8" w:rsidRDefault="006169BE" w:rsidP="006E3B46">
      <w:pPr>
        <w:pStyle w:val="Subtitle"/>
        <w:ind w:left="720"/>
        <w:rPr>
          <w:sz w:val="23"/>
          <w:szCs w:val="23"/>
        </w:rPr>
      </w:pPr>
      <w:r w:rsidRPr="00F913D8">
        <w:rPr>
          <w:sz w:val="23"/>
          <w:szCs w:val="23"/>
        </w:rPr>
        <w:br w:type="page"/>
      </w:r>
      <w:r w:rsidR="001E07D0">
        <w:rPr>
          <w:sz w:val="23"/>
          <w:szCs w:val="23"/>
        </w:rPr>
        <w:lastRenderedPageBreak/>
        <w:t>Table of Contents</w:t>
      </w:r>
    </w:p>
    <w:p w14:paraId="0B8375F6" w14:textId="77777777" w:rsidR="00A3313B" w:rsidRDefault="00C176A8" w:rsidP="006E3B46">
      <w:pPr>
        <w:pStyle w:val="TOC1"/>
        <w:ind w:left="2138"/>
        <w:rPr>
          <w:rFonts w:ascii="Calibri" w:hAnsi="Calibri" w:cs="Times New Roman"/>
          <w:b w:val="0"/>
          <w:bCs w:val="0"/>
          <w:caps w:val="0"/>
          <w:noProof/>
          <w:szCs w:val="22"/>
          <w:lang w:eastAsia="en-GB"/>
        </w:rPr>
      </w:pPr>
      <w:r>
        <w:rPr>
          <w:i/>
          <w:iCs/>
          <w:smallCaps/>
          <w:snapToGrid w:val="0"/>
          <w:sz w:val="19"/>
          <w:szCs w:val="19"/>
        </w:rPr>
        <w:fldChar w:fldCharType="begin"/>
      </w:r>
      <w:r w:rsidR="002C0E50">
        <w:rPr>
          <w:i/>
          <w:iCs/>
          <w:smallCaps/>
          <w:snapToGrid w:val="0"/>
          <w:sz w:val="19"/>
          <w:szCs w:val="19"/>
        </w:rPr>
        <w:instrText xml:space="preserve"> TOC \o "3-3" \h \z \t "Heading 1,1,Heading 2,2,Title,1,Annex,1" </w:instrText>
      </w:r>
      <w:r>
        <w:rPr>
          <w:i/>
          <w:iCs/>
          <w:smallCaps/>
          <w:snapToGrid w:val="0"/>
          <w:sz w:val="19"/>
          <w:szCs w:val="19"/>
        </w:rPr>
        <w:fldChar w:fldCharType="separate"/>
      </w:r>
      <w:r w:rsidR="005464F0">
        <w:fldChar w:fldCharType="begin"/>
      </w:r>
      <w:r w:rsidR="005464F0">
        <w:instrText xml:space="preserve"> HYPERLINK \l "_Toc212097579" </w:instrText>
      </w:r>
      <w:r w:rsidR="005464F0">
        <w:fldChar w:fldCharType="separate"/>
      </w:r>
      <w:r w:rsidR="00A3313B" w:rsidRPr="00873099">
        <w:rPr>
          <w:rStyle w:val="Hyperlink"/>
          <w:noProof/>
        </w:rPr>
        <w:t>Document Revisions</w:t>
      </w:r>
      <w:r w:rsidR="00A3313B">
        <w:rPr>
          <w:noProof/>
          <w:webHidden/>
        </w:rPr>
        <w:tab/>
      </w:r>
      <w:r>
        <w:rPr>
          <w:noProof/>
          <w:webHidden/>
        </w:rPr>
        <w:fldChar w:fldCharType="begin"/>
      </w:r>
      <w:r w:rsidR="00A3313B">
        <w:rPr>
          <w:noProof/>
          <w:webHidden/>
        </w:rPr>
        <w:instrText xml:space="preserve"> PAGEREF _Toc212097579 \h </w:instrText>
      </w:r>
      <w:r>
        <w:rPr>
          <w:noProof/>
          <w:webHidden/>
        </w:rPr>
      </w:r>
      <w:r>
        <w:rPr>
          <w:noProof/>
          <w:webHidden/>
        </w:rPr>
        <w:fldChar w:fldCharType="separate"/>
      </w:r>
      <w:r w:rsidR="005C6DD2">
        <w:rPr>
          <w:noProof/>
          <w:webHidden/>
        </w:rPr>
        <w:t>2</w:t>
      </w:r>
      <w:r>
        <w:rPr>
          <w:noProof/>
          <w:webHidden/>
        </w:rPr>
        <w:fldChar w:fldCharType="end"/>
      </w:r>
      <w:r w:rsidR="005464F0">
        <w:rPr>
          <w:noProof/>
        </w:rPr>
        <w:fldChar w:fldCharType="end"/>
      </w:r>
    </w:p>
    <w:p w14:paraId="4D512639"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"_Toc212097580" </w:instrText>
      </w:r>
      <w:r>
        <w:fldChar w:fldCharType="separate"/>
      </w:r>
      <w:r w:rsidR="00A3313B" w:rsidRPr="00873099">
        <w:rPr>
          <w:rStyle w:val="Hyperlink"/>
          <w:noProof/>
        </w:rPr>
        <w:t>Guideline on Risk Management</w:t>
      </w:r>
      <w:r w:rsidR="00A3313B">
        <w:rPr>
          <w:noProof/>
          <w:webHidden/>
        </w:rPr>
        <w:tab/>
      </w:r>
      <w:r w:rsidR="00C176A8">
        <w:rPr>
          <w:noProof/>
          <w:webHidden/>
        </w:rPr>
        <w:fldChar w:fldCharType="begin"/>
      </w:r>
      <w:r w:rsidR="00A3313B">
        <w:rPr>
          <w:noProof/>
          <w:webHidden/>
        </w:rPr>
        <w:instrText xml:space="preserve"> PAGEREF _Toc212097580 \h </w:instrText>
      </w:r>
      <w:r w:rsidR="00C176A8">
        <w:rPr>
          <w:noProof/>
          <w:webHidden/>
        </w:rPr>
      </w:r>
      <w:r w:rsidR="00C176A8">
        <w:rPr>
          <w:noProof/>
          <w:webHidden/>
        </w:rPr>
        <w:fldChar w:fldCharType="separate"/>
      </w:r>
      <w:r w:rsidR="005C6DD2">
        <w:rPr>
          <w:noProof/>
          <w:webHidden/>
        </w:rPr>
        <w:t>6</w:t>
      </w:r>
      <w:r w:rsidR="00C176A8">
        <w:rPr>
          <w:noProof/>
          <w:webHidden/>
        </w:rPr>
        <w:fldChar w:fldCharType="end"/>
      </w:r>
      <w:r>
        <w:rPr>
          <w:noProof/>
        </w:rPr>
        <w:fldChar w:fldCharType="end"/>
      </w:r>
    </w:p>
    <w:p w14:paraId="3D3439F7"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"_Toc212097581" </w:instrText>
      </w:r>
      <w:r>
        <w:fldChar w:fldCharType="separate"/>
      </w:r>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INTRODUCTION</w:t>
      </w:r>
      <w:r w:rsidR="00A3313B">
        <w:rPr>
          <w:noProof/>
          <w:webHidden/>
        </w:rPr>
        <w:tab/>
      </w:r>
      <w:r w:rsidR="00C176A8">
        <w:rPr>
          <w:noProof/>
          <w:webHidden/>
        </w:rPr>
        <w:fldChar w:fldCharType="begin"/>
      </w:r>
      <w:r w:rsidR="00A3313B">
        <w:rPr>
          <w:noProof/>
          <w:webHidden/>
        </w:rPr>
        <w:instrText xml:space="preserve"> PAGEREF _Toc212097581 \h </w:instrText>
      </w:r>
      <w:r w:rsidR="00C176A8">
        <w:rPr>
          <w:noProof/>
          <w:webHidden/>
        </w:rPr>
      </w:r>
      <w:r w:rsidR="00C176A8">
        <w:rPr>
          <w:noProof/>
          <w:webHidden/>
        </w:rPr>
        <w:fldChar w:fldCharType="separate"/>
      </w:r>
      <w:r w:rsidR="005C6DD2">
        <w:rPr>
          <w:noProof/>
          <w:webHidden/>
        </w:rPr>
        <w:t>6</w:t>
      </w:r>
      <w:r w:rsidR="00C176A8">
        <w:rPr>
          <w:noProof/>
          <w:webHidden/>
        </w:rPr>
        <w:fldChar w:fldCharType="end"/>
      </w:r>
      <w:r>
        <w:rPr>
          <w:noProof/>
        </w:rPr>
        <w:fldChar w:fldCharType="end"/>
      </w:r>
    </w:p>
    <w:p w14:paraId="17A089BB"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"_Toc212097582" </w:instrText>
      </w:r>
      <w:r>
        <w:fldChar w:fldCharType="separate"/>
      </w:r>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C176A8">
        <w:rPr>
          <w:noProof/>
          <w:webHidden/>
        </w:rPr>
        <w:fldChar w:fldCharType="begin"/>
      </w:r>
      <w:r w:rsidR="00A3313B">
        <w:rPr>
          <w:noProof/>
          <w:webHidden/>
        </w:rPr>
        <w:instrText xml:space="preserve"> PAGEREF _Toc212097582 \h </w:instrText>
      </w:r>
      <w:r w:rsidR="00C176A8">
        <w:rPr>
          <w:noProof/>
          <w:webHidden/>
        </w:rPr>
      </w:r>
      <w:r w:rsidR="00C176A8">
        <w:rPr>
          <w:noProof/>
          <w:webHidden/>
        </w:rPr>
        <w:fldChar w:fldCharType="separate"/>
      </w:r>
      <w:r w:rsidR="005C6DD2">
        <w:rPr>
          <w:noProof/>
          <w:webHidden/>
        </w:rPr>
        <w:t>7</w:t>
      </w:r>
      <w:r w:rsidR="00C176A8">
        <w:rPr>
          <w:noProof/>
          <w:webHidden/>
        </w:rPr>
        <w:fldChar w:fldCharType="end"/>
      </w:r>
      <w:r>
        <w:rPr>
          <w:noProof/>
        </w:rPr>
        <w:fldChar w:fldCharType="end"/>
      </w:r>
    </w:p>
    <w:p w14:paraId="04D08BFA" w14:textId="77777777" w:rsidR="00A3313B" w:rsidRDefault="005464F0" w:rsidP="006E3B46">
      <w:pPr>
        <w:pStyle w:val="TOC2"/>
        <w:ind w:left="720"/>
        <w:rPr>
          <w:rFonts w:ascii="Calibri" w:hAnsi="Calibri"/>
          <w:bCs w:val="0"/>
          <w:noProof/>
          <w:szCs w:val="22"/>
          <w:lang w:eastAsia="en-GB"/>
        </w:rPr>
      </w:pPr>
      <w:r>
        <w:fldChar w:fldCharType="begin"/>
      </w:r>
      <w:r>
        <w:instrText xml:space="preserve"> HYPERLINK \l "_Toc212097583" </w:instrText>
      </w:r>
      <w:r>
        <w:fldChar w:fldCharType="separate"/>
      </w:r>
      <w:r w:rsidR="00A3313B" w:rsidRPr="00873099">
        <w:rPr>
          <w:rStyle w:val="Hyperlink"/>
          <w:noProof/>
        </w:rPr>
        <w:t>2.1Step 1 - Identify Hazards</w:t>
      </w:r>
      <w:r w:rsidR="00A3313B">
        <w:rPr>
          <w:noProof/>
          <w:webHidden/>
        </w:rPr>
        <w:tab/>
      </w:r>
      <w:r w:rsidR="00C176A8">
        <w:rPr>
          <w:noProof/>
          <w:webHidden/>
        </w:rPr>
        <w:fldChar w:fldCharType="begin"/>
      </w:r>
      <w:r w:rsidR="00A3313B">
        <w:rPr>
          <w:noProof/>
          <w:webHidden/>
        </w:rPr>
        <w:instrText xml:space="preserve"> PAGEREF _Toc212097583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r>
        <w:rPr>
          <w:noProof/>
        </w:rPr>
        <w:fldChar w:fldCharType="end"/>
      </w:r>
    </w:p>
    <w:p w14:paraId="4F969C68" w14:textId="77777777" w:rsidR="00A3313B" w:rsidRDefault="005464F0" w:rsidP="00F80EA1">
      <w:pPr>
        <w:pStyle w:val="TOC3"/>
        <w:rPr>
          <w:rFonts w:ascii="Calibri" w:hAnsi="Calibri"/>
          <w:noProof/>
          <w:sz w:val="22"/>
          <w:szCs w:val="22"/>
          <w:lang w:eastAsia="en-GB"/>
        </w:rPr>
      </w:pPr>
      <w:r>
        <w:fldChar w:fldCharType="begin"/>
      </w:r>
      <w:r>
        <w:instrText xml:space="preserve"> HYPERLINK \l "_Toc212097584" </w:instrText>
      </w:r>
      <w:r>
        <w:fldChar w:fldCharType="separate"/>
      </w:r>
      <w:r w:rsidR="00A3313B" w:rsidRPr="00873099">
        <w:rPr>
          <w:rStyle w:val="Hyperlink"/>
          <w:noProof/>
        </w:rPr>
        <w:t>2.1.1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C176A8">
        <w:rPr>
          <w:noProof/>
          <w:webHidden/>
        </w:rPr>
        <w:fldChar w:fldCharType="begin"/>
      </w:r>
      <w:r w:rsidR="00A3313B">
        <w:rPr>
          <w:noProof/>
          <w:webHidden/>
        </w:rPr>
        <w:instrText xml:space="preserve"> PAGEREF _Toc212097584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r>
        <w:rPr>
          <w:noProof/>
        </w:rPr>
        <w:fldChar w:fldCharType="end"/>
      </w:r>
    </w:p>
    <w:p w14:paraId="5FFB3086" w14:textId="77777777" w:rsidR="00A3313B" w:rsidRDefault="005464F0" w:rsidP="00D0122E">
      <w:pPr>
        <w:pStyle w:val="TOC3"/>
        <w:rPr>
          <w:rFonts w:ascii="Calibri" w:hAnsi="Calibri"/>
          <w:noProof/>
          <w:sz w:val="22"/>
          <w:szCs w:val="22"/>
          <w:lang w:eastAsia="en-GB"/>
        </w:rPr>
      </w:pPr>
      <w:r>
        <w:fldChar w:fldCharType="begin"/>
      </w:r>
      <w:r>
        <w:instrText xml:space="preserve"> HYPERLINK \l "_Toc212097585" </w:instrText>
      </w:r>
      <w:r>
        <w:fldChar w:fldCharType="separate"/>
      </w:r>
      <w:r w:rsidR="00A3313B" w:rsidRPr="00873099">
        <w:rPr>
          <w:rStyle w:val="Hyperlink"/>
          <w:noProof/>
        </w:rPr>
        <w:t>2.1.2</w:t>
      </w:r>
      <w:r w:rsidR="00A3313B">
        <w:rPr>
          <w:rFonts w:ascii="Calibri" w:hAnsi="Calibri"/>
          <w:noProof/>
          <w:sz w:val="22"/>
          <w:szCs w:val="22"/>
          <w:lang w:eastAsia="en-GB"/>
        </w:rPr>
        <w:tab/>
      </w:r>
      <w:r w:rsidR="00A3313B" w:rsidRPr="00873099">
        <w:rPr>
          <w:rStyle w:val="Hyperlink"/>
          <w:noProof/>
        </w:rPr>
        <w:t>Define Problem/Trigger</w:t>
      </w:r>
      <w:r w:rsidR="00A3313B">
        <w:rPr>
          <w:noProof/>
          <w:webHidden/>
        </w:rPr>
        <w:tab/>
      </w:r>
      <w:r w:rsidR="00C176A8">
        <w:rPr>
          <w:noProof/>
          <w:webHidden/>
        </w:rPr>
        <w:fldChar w:fldCharType="begin"/>
      </w:r>
      <w:r w:rsidR="00A3313B">
        <w:rPr>
          <w:noProof/>
          <w:webHidden/>
        </w:rPr>
        <w:instrText xml:space="preserve"> PAGEREF _Toc212097585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r>
        <w:rPr>
          <w:noProof/>
        </w:rPr>
        <w:fldChar w:fldCharType="end"/>
      </w:r>
    </w:p>
    <w:p w14:paraId="4281705A" w14:textId="77777777" w:rsidR="00A3313B" w:rsidRDefault="005464F0">
      <w:pPr>
        <w:pStyle w:val="TOC3"/>
        <w:rPr>
          <w:rFonts w:ascii="Calibri" w:hAnsi="Calibri"/>
          <w:noProof/>
          <w:sz w:val="22"/>
          <w:szCs w:val="22"/>
          <w:lang w:eastAsia="en-GB"/>
        </w:rPr>
      </w:pPr>
      <w:r>
        <w:fldChar w:fldCharType="begin"/>
      </w:r>
      <w:r>
        <w:instrText xml:space="preserve"> HYPERLINK \l "_Toc212097586" </w:instrText>
      </w:r>
      <w:r>
        <w:fldChar w:fldCharType="separate"/>
      </w:r>
      <w:r w:rsidR="00A3313B" w:rsidRPr="00873099">
        <w:rPr>
          <w:rStyle w:val="Hyperlink"/>
          <w:noProof/>
        </w:rPr>
        <w:t>2.1.3</w:t>
      </w:r>
      <w:r w:rsidR="00A3313B">
        <w:rPr>
          <w:rFonts w:ascii="Calibri" w:hAnsi="Calibri"/>
          <w:noProof/>
          <w:sz w:val="22"/>
          <w:szCs w:val="22"/>
          <w:lang w:eastAsia="en-GB"/>
        </w:rPr>
        <w:tab/>
      </w:r>
      <w:r w:rsidR="00A3313B" w:rsidRPr="00873099">
        <w:rPr>
          <w:rStyle w:val="Hyperlink"/>
          <w:noProof/>
        </w:rPr>
        <w:t>Consult stakeholders</w:t>
      </w:r>
      <w:r w:rsidR="00A3313B">
        <w:rPr>
          <w:noProof/>
          <w:webHidden/>
        </w:rPr>
        <w:tab/>
      </w:r>
      <w:r w:rsidR="00C176A8">
        <w:rPr>
          <w:noProof/>
          <w:webHidden/>
        </w:rPr>
        <w:fldChar w:fldCharType="begin"/>
      </w:r>
      <w:r w:rsidR="00A3313B">
        <w:rPr>
          <w:noProof/>
          <w:webHidden/>
        </w:rPr>
        <w:instrText xml:space="preserve"> PAGEREF _Toc212097586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r>
        <w:rPr>
          <w:noProof/>
        </w:rPr>
        <w:fldChar w:fldCharType="end"/>
      </w:r>
    </w:p>
    <w:p w14:paraId="7AC00735" w14:textId="77777777" w:rsidR="00A3313B" w:rsidRDefault="005464F0">
      <w:pPr>
        <w:pStyle w:val="TOC3"/>
        <w:rPr>
          <w:rFonts w:ascii="Calibri" w:hAnsi="Calibri"/>
          <w:noProof/>
          <w:sz w:val="22"/>
          <w:szCs w:val="22"/>
          <w:lang w:eastAsia="en-GB"/>
        </w:rPr>
      </w:pPr>
      <w:r>
        <w:fldChar w:fldCharType="begin"/>
      </w:r>
      <w:r>
        <w:instrText xml:space="preserve"> HYPERLINK \l "_Toc212097587" </w:instrText>
      </w:r>
      <w:r>
        <w:fldChar w:fldCharType="separate"/>
      </w:r>
      <w:r w:rsidR="00A3313B" w:rsidRPr="00873099">
        <w:rPr>
          <w:rStyle w:val="Hyperlink"/>
          <w:noProof/>
        </w:rPr>
        <w:t>2.1.4</w:t>
      </w:r>
      <w:r w:rsidR="00A3313B">
        <w:rPr>
          <w:rFonts w:ascii="Calibri" w:hAnsi="Calibri"/>
          <w:noProof/>
          <w:sz w:val="22"/>
          <w:szCs w:val="22"/>
          <w:lang w:eastAsia="en-GB"/>
        </w:rPr>
        <w:tab/>
      </w:r>
      <w:r w:rsidR="00A3313B" w:rsidRPr="00873099">
        <w:rPr>
          <w:rStyle w:val="Hyperlink"/>
          <w:noProof/>
        </w:rPr>
        <w:t>Hazard Identification Methodology</w:t>
      </w:r>
      <w:r w:rsidR="00A3313B">
        <w:rPr>
          <w:noProof/>
          <w:webHidden/>
        </w:rPr>
        <w:tab/>
      </w:r>
      <w:r w:rsidR="00C176A8">
        <w:rPr>
          <w:noProof/>
          <w:webHidden/>
        </w:rPr>
        <w:fldChar w:fldCharType="begin"/>
      </w:r>
      <w:r w:rsidR="00A3313B">
        <w:rPr>
          <w:noProof/>
          <w:webHidden/>
        </w:rPr>
        <w:instrText xml:space="preserve"> PAGEREF _Toc212097587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r>
        <w:rPr>
          <w:noProof/>
        </w:rPr>
        <w:fldChar w:fldCharType="end"/>
      </w:r>
    </w:p>
    <w:p w14:paraId="33E16647" w14:textId="77777777" w:rsidR="00A3313B" w:rsidRDefault="005464F0">
      <w:pPr>
        <w:pStyle w:val="TOC3"/>
        <w:rPr>
          <w:rFonts w:ascii="Calibri" w:hAnsi="Calibri"/>
          <w:noProof/>
          <w:sz w:val="22"/>
          <w:szCs w:val="22"/>
          <w:lang w:eastAsia="en-GB"/>
        </w:rPr>
      </w:pPr>
      <w:r>
        <w:fldChar w:fldCharType="begin"/>
      </w:r>
      <w:r>
        <w:instrText xml:space="preserve"> HYPERLINK \l "_Toc212097588" </w:instrText>
      </w:r>
      <w:r>
        <w:fldChar w:fldCharType="separate"/>
      </w:r>
      <w:r w:rsidR="00A3313B" w:rsidRPr="00873099">
        <w:rPr>
          <w:rStyle w:val="Hyperlink"/>
          <w:noProof/>
        </w:rPr>
        <w:t>2.1.5</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C176A8">
        <w:rPr>
          <w:noProof/>
          <w:webHidden/>
        </w:rPr>
        <w:fldChar w:fldCharType="begin"/>
      </w:r>
      <w:r w:rsidR="00A3313B">
        <w:rPr>
          <w:noProof/>
          <w:webHidden/>
        </w:rPr>
        <w:instrText xml:space="preserve"> PAGEREF _Toc212097588 \h </w:instrText>
      </w:r>
      <w:r w:rsidR="00C176A8">
        <w:rPr>
          <w:noProof/>
          <w:webHidden/>
        </w:rPr>
      </w:r>
      <w:r w:rsidR="00C176A8">
        <w:rPr>
          <w:noProof/>
          <w:webHidden/>
        </w:rPr>
        <w:fldChar w:fldCharType="separate"/>
      </w:r>
      <w:r w:rsidR="005C6DD2">
        <w:rPr>
          <w:noProof/>
          <w:webHidden/>
        </w:rPr>
        <w:t>10</w:t>
      </w:r>
      <w:r w:rsidR="00C176A8">
        <w:rPr>
          <w:noProof/>
          <w:webHidden/>
        </w:rPr>
        <w:fldChar w:fldCharType="end"/>
      </w:r>
      <w:r>
        <w:rPr>
          <w:noProof/>
        </w:rPr>
        <w:fldChar w:fldCharType="end"/>
      </w:r>
    </w:p>
    <w:p w14:paraId="691D8C87" w14:textId="77777777" w:rsidR="00A3313B" w:rsidRDefault="005464F0" w:rsidP="006E3B46">
      <w:pPr>
        <w:pStyle w:val="TOC2"/>
        <w:ind w:left="720"/>
        <w:rPr>
          <w:rFonts w:ascii="Calibri" w:hAnsi="Calibri"/>
          <w:bCs w:val="0"/>
          <w:noProof/>
          <w:szCs w:val="22"/>
          <w:lang w:eastAsia="en-GB"/>
        </w:rPr>
      </w:pPr>
      <w:r>
        <w:fldChar w:fldCharType="begin"/>
      </w:r>
      <w:r>
        <w:instrText xml:space="preserve"> HYPERLINK \l "_Toc212097589" </w:instrText>
      </w:r>
      <w:r>
        <w:fldChar w:fldCharType="separate"/>
      </w:r>
      <w:r w:rsidR="00A3313B" w:rsidRPr="00873099">
        <w:rPr>
          <w:rStyle w:val="Hyperlink"/>
          <w:noProof/>
        </w:rPr>
        <w:t>2.2Step 2 – Assess Risks</w:t>
      </w:r>
      <w:r w:rsidR="00A3313B">
        <w:rPr>
          <w:noProof/>
          <w:webHidden/>
        </w:rPr>
        <w:tab/>
      </w:r>
      <w:r w:rsidR="00C176A8">
        <w:rPr>
          <w:noProof/>
          <w:webHidden/>
        </w:rPr>
        <w:fldChar w:fldCharType="begin"/>
      </w:r>
      <w:r w:rsidR="00A3313B">
        <w:rPr>
          <w:noProof/>
          <w:webHidden/>
        </w:rPr>
        <w:instrText xml:space="preserve"> PAGEREF _Toc212097589 \h </w:instrText>
      </w:r>
      <w:r w:rsidR="00C176A8">
        <w:rPr>
          <w:noProof/>
          <w:webHidden/>
        </w:rPr>
      </w:r>
      <w:r w:rsidR="00C176A8">
        <w:rPr>
          <w:noProof/>
          <w:webHidden/>
        </w:rPr>
        <w:fldChar w:fldCharType="separate"/>
      </w:r>
      <w:r w:rsidR="005C6DD2">
        <w:rPr>
          <w:noProof/>
          <w:webHidden/>
        </w:rPr>
        <w:t>10</w:t>
      </w:r>
      <w:r w:rsidR="00C176A8">
        <w:rPr>
          <w:noProof/>
          <w:webHidden/>
        </w:rPr>
        <w:fldChar w:fldCharType="end"/>
      </w:r>
      <w:r>
        <w:rPr>
          <w:noProof/>
        </w:rPr>
        <w:fldChar w:fldCharType="end"/>
      </w:r>
    </w:p>
    <w:p w14:paraId="2DA515F9" w14:textId="77777777" w:rsidR="00A3313B" w:rsidRDefault="005464F0" w:rsidP="00F80EA1">
      <w:pPr>
        <w:pStyle w:val="TOC3"/>
        <w:rPr>
          <w:rFonts w:ascii="Calibri" w:hAnsi="Calibri"/>
          <w:noProof/>
          <w:sz w:val="22"/>
          <w:szCs w:val="22"/>
          <w:lang w:eastAsia="en-GB"/>
        </w:rPr>
      </w:pPr>
      <w:r>
        <w:fldChar w:fldCharType="begin"/>
      </w:r>
      <w:r>
        <w:instrText xml:space="preserve"> HYPERLINK \l "_Toc212097590" </w:instrText>
      </w:r>
      <w:r>
        <w:fldChar w:fldCharType="separate"/>
      </w:r>
      <w:r w:rsidR="00A3313B" w:rsidRPr="00873099">
        <w:rPr>
          <w:rStyle w:val="Hyperlink"/>
          <w:noProof/>
        </w:rPr>
        <w:t>2.2.1</w:t>
      </w:r>
      <w:r w:rsidR="00A3313B">
        <w:rPr>
          <w:rFonts w:ascii="Calibri" w:hAnsi="Calibri"/>
          <w:noProof/>
          <w:sz w:val="22"/>
          <w:szCs w:val="22"/>
          <w:lang w:eastAsia="en-GB"/>
        </w:rPr>
        <w:tab/>
      </w:r>
      <w:r w:rsidR="00A3313B" w:rsidRPr="00873099">
        <w:rPr>
          <w:rStyle w:val="Hyperlink"/>
          <w:noProof/>
        </w:rPr>
        <w:t>Step 2a – Risk Estimation</w:t>
      </w:r>
      <w:r w:rsidR="00A3313B">
        <w:rPr>
          <w:noProof/>
          <w:webHidden/>
        </w:rPr>
        <w:tab/>
      </w:r>
      <w:r w:rsidR="00C176A8">
        <w:rPr>
          <w:noProof/>
          <w:webHidden/>
        </w:rPr>
        <w:fldChar w:fldCharType="begin"/>
      </w:r>
      <w:r w:rsidR="00A3313B">
        <w:rPr>
          <w:noProof/>
          <w:webHidden/>
        </w:rPr>
        <w:instrText xml:space="preserve"> PAGEREF _Toc212097590 \h </w:instrText>
      </w:r>
      <w:r w:rsidR="00C176A8">
        <w:rPr>
          <w:noProof/>
          <w:webHidden/>
        </w:rPr>
      </w:r>
      <w:r w:rsidR="00C176A8">
        <w:rPr>
          <w:noProof/>
          <w:webHidden/>
        </w:rPr>
        <w:fldChar w:fldCharType="separate"/>
      </w:r>
      <w:r w:rsidR="005C6DD2">
        <w:rPr>
          <w:noProof/>
          <w:webHidden/>
        </w:rPr>
        <w:t>10</w:t>
      </w:r>
      <w:r w:rsidR="00C176A8">
        <w:rPr>
          <w:noProof/>
          <w:webHidden/>
        </w:rPr>
        <w:fldChar w:fldCharType="end"/>
      </w:r>
      <w:r>
        <w:rPr>
          <w:noProof/>
        </w:rPr>
        <w:fldChar w:fldCharType="end"/>
      </w:r>
    </w:p>
    <w:p w14:paraId="3148BFC2" w14:textId="77777777" w:rsidR="00A3313B" w:rsidRDefault="005464F0" w:rsidP="00D0122E">
      <w:pPr>
        <w:pStyle w:val="TOC3"/>
        <w:rPr>
          <w:rFonts w:ascii="Calibri" w:hAnsi="Calibri"/>
          <w:noProof/>
          <w:sz w:val="22"/>
          <w:szCs w:val="22"/>
          <w:lang w:eastAsia="en-GB"/>
        </w:rPr>
      </w:pPr>
      <w:r>
        <w:fldChar w:fldCharType="begin"/>
      </w:r>
      <w:r>
        <w:instrText xml:space="preserve"> HYPERLINK \l "_Toc212097591" </w:instrText>
      </w:r>
      <w:r>
        <w:fldChar w:fldCharType="separate"/>
      </w:r>
      <w:r w:rsidR="00A3313B" w:rsidRPr="00873099">
        <w:rPr>
          <w:rStyle w:val="Hyperlink"/>
          <w:noProof/>
        </w:rPr>
        <w:t>2.2.2</w:t>
      </w:r>
      <w:r w:rsidR="00A3313B">
        <w:rPr>
          <w:rFonts w:ascii="Calibri" w:hAnsi="Calibri"/>
          <w:noProof/>
          <w:sz w:val="22"/>
          <w:szCs w:val="22"/>
          <w:lang w:eastAsia="en-GB"/>
        </w:rPr>
        <w:tab/>
      </w:r>
      <w:r w:rsidR="00A3313B" w:rsidRPr="00873099">
        <w:rPr>
          <w:rStyle w:val="Hyperlink"/>
          <w:noProof/>
        </w:rPr>
        <w:t>Step 2b - Risk Evaluation</w:t>
      </w:r>
      <w:r w:rsidR="00A3313B">
        <w:rPr>
          <w:noProof/>
          <w:webHidden/>
        </w:rPr>
        <w:tab/>
      </w:r>
      <w:r w:rsidR="00C176A8">
        <w:rPr>
          <w:noProof/>
          <w:webHidden/>
        </w:rPr>
        <w:fldChar w:fldCharType="begin"/>
      </w:r>
      <w:r w:rsidR="00A3313B">
        <w:rPr>
          <w:noProof/>
          <w:webHidden/>
        </w:rPr>
        <w:instrText xml:space="preserve"> PAGEREF _Toc212097591 \h </w:instrText>
      </w:r>
      <w:r w:rsidR="00C176A8">
        <w:rPr>
          <w:noProof/>
          <w:webHidden/>
        </w:rPr>
      </w:r>
      <w:r w:rsidR="00C176A8">
        <w:rPr>
          <w:noProof/>
          <w:webHidden/>
        </w:rPr>
        <w:fldChar w:fldCharType="separate"/>
      </w:r>
      <w:r w:rsidR="005C6DD2">
        <w:rPr>
          <w:noProof/>
          <w:webHidden/>
        </w:rPr>
        <w:t>14</w:t>
      </w:r>
      <w:r w:rsidR="00C176A8">
        <w:rPr>
          <w:noProof/>
          <w:webHidden/>
        </w:rPr>
        <w:fldChar w:fldCharType="end"/>
      </w:r>
      <w:r>
        <w:rPr>
          <w:noProof/>
        </w:rPr>
        <w:fldChar w:fldCharType="end"/>
      </w:r>
    </w:p>
    <w:p w14:paraId="4EF14832" w14:textId="77777777" w:rsidR="00A3313B" w:rsidRDefault="005464F0" w:rsidP="006E3B46">
      <w:pPr>
        <w:pStyle w:val="TOC2"/>
        <w:ind w:left="720"/>
        <w:rPr>
          <w:rFonts w:ascii="Calibri" w:hAnsi="Calibri"/>
          <w:bCs w:val="0"/>
          <w:noProof/>
          <w:szCs w:val="22"/>
          <w:lang w:eastAsia="en-GB"/>
        </w:rPr>
      </w:pPr>
      <w:r>
        <w:fldChar w:fldCharType="begin"/>
      </w:r>
      <w:r>
        <w:instrText xml:space="preserve"> HYPERLINK \l "_Toc21209759</w:instrText>
      </w:r>
      <w:r>
        <w:instrText xml:space="preserve">2" </w:instrText>
      </w:r>
      <w:r>
        <w:fldChar w:fldCharType="separate"/>
      </w:r>
      <w:r w:rsidR="00A3313B" w:rsidRPr="00873099">
        <w:rPr>
          <w:rStyle w:val="Hyperlink"/>
          <w:noProof/>
        </w:rPr>
        <w:t>2.3Step 3 – Specify Risk Control Options</w:t>
      </w:r>
      <w:r w:rsidR="00A3313B">
        <w:rPr>
          <w:noProof/>
          <w:webHidden/>
        </w:rPr>
        <w:tab/>
      </w:r>
      <w:r w:rsidR="00C176A8">
        <w:rPr>
          <w:noProof/>
          <w:webHidden/>
        </w:rPr>
        <w:fldChar w:fldCharType="begin"/>
      </w:r>
      <w:r w:rsidR="00A3313B">
        <w:rPr>
          <w:noProof/>
          <w:webHidden/>
        </w:rPr>
        <w:instrText xml:space="preserve"> PAGEREF _Toc212097592 \h </w:instrText>
      </w:r>
      <w:r w:rsidR="00C176A8">
        <w:rPr>
          <w:noProof/>
          <w:webHidden/>
        </w:rPr>
      </w:r>
      <w:r w:rsidR="00C176A8">
        <w:rPr>
          <w:noProof/>
          <w:webHidden/>
        </w:rPr>
        <w:fldChar w:fldCharType="separate"/>
      </w:r>
      <w:r w:rsidR="005C6DD2">
        <w:rPr>
          <w:noProof/>
          <w:webHidden/>
        </w:rPr>
        <w:t>16</w:t>
      </w:r>
      <w:r w:rsidR="00C176A8">
        <w:rPr>
          <w:noProof/>
          <w:webHidden/>
        </w:rPr>
        <w:fldChar w:fldCharType="end"/>
      </w:r>
      <w:r>
        <w:rPr>
          <w:noProof/>
        </w:rPr>
        <w:fldChar w:fldCharType="end"/>
      </w:r>
    </w:p>
    <w:p w14:paraId="196B9463" w14:textId="77777777" w:rsidR="00A3313B" w:rsidRDefault="005464F0" w:rsidP="00F80EA1">
      <w:pPr>
        <w:pStyle w:val="TOC3"/>
        <w:rPr>
          <w:rFonts w:ascii="Calibri" w:hAnsi="Calibri"/>
          <w:noProof/>
          <w:sz w:val="22"/>
          <w:szCs w:val="22"/>
          <w:lang w:eastAsia="en-GB"/>
        </w:rPr>
      </w:pPr>
      <w:r>
        <w:fldChar w:fldCharType="begin"/>
      </w:r>
      <w:r>
        <w:instrText xml:space="preserve"> HYPERLINK \l "_Toc212097593" </w:instrText>
      </w:r>
      <w:r>
        <w:fldChar w:fldCharType="separate"/>
      </w:r>
      <w:r w:rsidR="00A3313B" w:rsidRPr="00873099">
        <w:rPr>
          <w:rStyle w:val="Hyperlink"/>
          <w:noProof/>
        </w:rPr>
        <w:t>2.3.1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C176A8">
        <w:rPr>
          <w:noProof/>
          <w:webHidden/>
        </w:rPr>
        <w:fldChar w:fldCharType="begin"/>
      </w:r>
      <w:r w:rsidR="00A3313B">
        <w:rPr>
          <w:noProof/>
          <w:webHidden/>
        </w:rPr>
        <w:instrText xml:space="preserve"> PAGEREF _Toc212097593 \h </w:instrText>
      </w:r>
      <w:r w:rsidR="00C176A8">
        <w:rPr>
          <w:noProof/>
          <w:webHidden/>
        </w:rPr>
      </w:r>
      <w:r w:rsidR="00C176A8">
        <w:rPr>
          <w:noProof/>
          <w:webHidden/>
        </w:rPr>
        <w:fldChar w:fldCharType="separate"/>
      </w:r>
      <w:r w:rsidR="005C6DD2">
        <w:rPr>
          <w:noProof/>
          <w:webHidden/>
        </w:rPr>
        <w:t>16</w:t>
      </w:r>
      <w:r w:rsidR="00C176A8">
        <w:rPr>
          <w:noProof/>
          <w:webHidden/>
        </w:rPr>
        <w:fldChar w:fldCharType="end"/>
      </w:r>
      <w:r>
        <w:rPr>
          <w:noProof/>
        </w:rPr>
        <w:fldChar w:fldCharType="end"/>
      </w:r>
    </w:p>
    <w:p w14:paraId="4F2854DC" w14:textId="77777777" w:rsidR="00A3313B" w:rsidRDefault="005464F0" w:rsidP="00D0122E">
      <w:pPr>
        <w:pStyle w:val="TOC3"/>
        <w:rPr>
          <w:rFonts w:ascii="Calibri" w:hAnsi="Calibri"/>
          <w:noProof/>
          <w:sz w:val="22"/>
          <w:szCs w:val="22"/>
          <w:lang w:eastAsia="en-GB"/>
        </w:rPr>
      </w:pPr>
      <w:r>
        <w:fldChar w:fldCharType="begin"/>
      </w:r>
      <w:r>
        <w:instrText xml:space="preserve"> HYPERLINK \l "_Toc212097594" </w:instrText>
      </w:r>
      <w:r>
        <w:fldChar w:fldCharType="separate"/>
      </w:r>
      <w:r w:rsidR="00A3313B" w:rsidRPr="00873099">
        <w:rPr>
          <w:rStyle w:val="Hyperlink"/>
          <w:noProof/>
        </w:rPr>
        <w:t>2.3.2</w:t>
      </w:r>
      <w:r w:rsidR="00A3313B">
        <w:rPr>
          <w:rFonts w:ascii="Calibri" w:hAnsi="Calibri"/>
          <w:noProof/>
          <w:sz w:val="22"/>
          <w:szCs w:val="22"/>
          <w:lang w:eastAsia="en-GB"/>
        </w:rPr>
        <w:tab/>
      </w:r>
      <w:r w:rsidR="00A3313B" w:rsidRPr="00873099">
        <w:rPr>
          <w:rStyle w:val="Hyperlink"/>
          <w:noProof/>
        </w:rPr>
        <w:t>Areas Needing Control</w:t>
      </w:r>
      <w:r w:rsidR="00A3313B">
        <w:rPr>
          <w:noProof/>
          <w:webHidden/>
        </w:rPr>
        <w:tab/>
      </w:r>
      <w:r w:rsidR="00C176A8">
        <w:rPr>
          <w:noProof/>
          <w:webHidden/>
        </w:rPr>
        <w:fldChar w:fldCharType="begin"/>
      </w:r>
      <w:r w:rsidR="00A3313B">
        <w:rPr>
          <w:noProof/>
          <w:webHidden/>
        </w:rPr>
        <w:instrText xml:space="preserve"> PAGEREF _Toc212097594 \h </w:instrText>
      </w:r>
      <w:r w:rsidR="00C176A8">
        <w:rPr>
          <w:noProof/>
          <w:webHidden/>
        </w:rPr>
      </w:r>
      <w:r w:rsidR="00C176A8">
        <w:rPr>
          <w:noProof/>
          <w:webHidden/>
        </w:rPr>
        <w:fldChar w:fldCharType="separate"/>
      </w:r>
      <w:r w:rsidR="005C6DD2">
        <w:rPr>
          <w:noProof/>
          <w:webHidden/>
        </w:rPr>
        <w:t>17</w:t>
      </w:r>
      <w:r w:rsidR="00C176A8">
        <w:rPr>
          <w:noProof/>
          <w:webHidden/>
        </w:rPr>
        <w:fldChar w:fldCharType="end"/>
      </w:r>
      <w:r>
        <w:rPr>
          <w:noProof/>
        </w:rPr>
        <w:fldChar w:fldCharType="end"/>
      </w:r>
    </w:p>
    <w:p w14:paraId="594C4CEB" w14:textId="77777777" w:rsidR="00A3313B" w:rsidRDefault="005464F0">
      <w:pPr>
        <w:pStyle w:val="TOC3"/>
        <w:rPr>
          <w:rFonts w:ascii="Calibri" w:hAnsi="Calibri"/>
          <w:noProof/>
          <w:sz w:val="22"/>
          <w:szCs w:val="22"/>
          <w:lang w:eastAsia="en-GB"/>
        </w:rPr>
      </w:pPr>
      <w:r>
        <w:fldChar w:fldCharType="begin"/>
      </w:r>
      <w:r>
        <w:instrText xml:space="preserve"> HYPERLINK \l "_Toc212097595" </w:instrText>
      </w:r>
      <w:r>
        <w:fldChar w:fldCharType="separate"/>
      </w:r>
      <w:r w:rsidR="00A3313B" w:rsidRPr="00873099">
        <w:rPr>
          <w:rStyle w:val="Hyperlink"/>
          <w:noProof/>
        </w:rPr>
        <w:t>2.3.3</w:t>
      </w:r>
      <w:r w:rsidR="00A3313B">
        <w:rPr>
          <w:rFonts w:ascii="Calibri" w:hAnsi="Calibri"/>
          <w:noProof/>
          <w:sz w:val="22"/>
          <w:szCs w:val="22"/>
          <w:lang w:eastAsia="en-GB"/>
        </w:rPr>
        <w:tab/>
      </w:r>
      <w:r w:rsidR="00A3313B" w:rsidRPr="00873099">
        <w:rPr>
          <w:rStyle w:val="Hyperlink"/>
          <w:noProof/>
        </w:rPr>
        <w:t>Identifying Risk Control Options</w:t>
      </w:r>
      <w:r w:rsidR="00A3313B">
        <w:rPr>
          <w:noProof/>
          <w:webHidden/>
        </w:rPr>
        <w:tab/>
      </w:r>
      <w:r w:rsidR="00C176A8">
        <w:rPr>
          <w:noProof/>
          <w:webHidden/>
        </w:rPr>
        <w:fldChar w:fldCharType="begin"/>
      </w:r>
      <w:r w:rsidR="00A3313B">
        <w:rPr>
          <w:noProof/>
          <w:webHidden/>
        </w:rPr>
        <w:instrText xml:space="preserve"> PAGEREF _Toc212097595 \h </w:instrText>
      </w:r>
      <w:r w:rsidR="00C176A8">
        <w:rPr>
          <w:noProof/>
          <w:webHidden/>
        </w:rPr>
      </w:r>
      <w:r w:rsidR="00C176A8">
        <w:rPr>
          <w:noProof/>
          <w:webHidden/>
        </w:rPr>
        <w:fldChar w:fldCharType="separate"/>
      </w:r>
      <w:r w:rsidR="005C6DD2">
        <w:rPr>
          <w:noProof/>
          <w:webHidden/>
        </w:rPr>
        <w:t>17</w:t>
      </w:r>
      <w:r w:rsidR="00C176A8">
        <w:rPr>
          <w:noProof/>
          <w:webHidden/>
        </w:rPr>
        <w:fldChar w:fldCharType="end"/>
      </w:r>
      <w:r>
        <w:rPr>
          <w:noProof/>
        </w:rPr>
        <w:fldChar w:fldCharType="end"/>
      </w:r>
    </w:p>
    <w:p w14:paraId="5F2FBAC5" w14:textId="77777777" w:rsidR="00A3313B" w:rsidRDefault="005464F0">
      <w:pPr>
        <w:pStyle w:val="TOC3"/>
        <w:rPr>
          <w:rFonts w:ascii="Calibri" w:hAnsi="Calibri"/>
          <w:noProof/>
          <w:sz w:val="22"/>
          <w:szCs w:val="22"/>
          <w:lang w:eastAsia="en-GB"/>
        </w:rPr>
      </w:pPr>
      <w:r>
        <w:fldChar w:fldCharType="begin"/>
      </w:r>
      <w:r>
        <w:instrText xml:space="preserve"> HYPERLINK \l "_Toc21</w:instrText>
      </w:r>
      <w:r>
        <w:instrText xml:space="preserve">2097596" </w:instrText>
      </w:r>
      <w:r>
        <w:fldChar w:fldCharType="separate"/>
      </w:r>
      <w:r w:rsidR="00A3313B" w:rsidRPr="00873099">
        <w:rPr>
          <w:rStyle w:val="Hyperlink"/>
          <w:noProof/>
        </w:rPr>
        <w:t>2.3.4</w:t>
      </w:r>
      <w:r w:rsidR="00A3313B">
        <w:rPr>
          <w:rFonts w:ascii="Calibri" w:hAnsi="Calibri"/>
          <w:noProof/>
          <w:sz w:val="22"/>
          <w:szCs w:val="22"/>
          <w:lang w:eastAsia="en-GB"/>
        </w:rPr>
        <w:tab/>
      </w:r>
      <w:r w:rsidR="00A3313B" w:rsidRPr="00873099">
        <w:rPr>
          <w:rStyle w:val="Hyperlink"/>
          <w:noProof/>
        </w:rPr>
        <w:t>Evaluating Risk Control Options</w:t>
      </w:r>
      <w:r w:rsidR="00A3313B">
        <w:rPr>
          <w:noProof/>
          <w:webHidden/>
        </w:rPr>
        <w:tab/>
      </w:r>
      <w:r w:rsidR="00C176A8">
        <w:rPr>
          <w:noProof/>
          <w:webHidden/>
        </w:rPr>
        <w:fldChar w:fldCharType="begin"/>
      </w:r>
      <w:r w:rsidR="00A3313B">
        <w:rPr>
          <w:noProof/>
          <w:webHidden/>
        </w:rPr>
        <w:instrText xml:space="preserve"> PAGEREF _Toc212097596 \h </w:instrText>
      </w:r>
      <w:r w:rsidR="00C176A8">
        <w:rPr>
          <w:noProof/>
          <w:webHidden/>
        </w:rPr>
      </w:r>
      <w:r w:rsidR="00C176A8">
        <w:rPr>
          <w:noProof/>
          <w:webHidden/>
        </w:rPr>
        <w:fldChar w:fldCharType="separate"/>
      </w:r>
      <w:r w:rsidR="005C6DD2">
        <w:rPr>
          <w:noProof/>
          <w:webHidden/>
        </w:rPr>
        <w:t>18</w:t>
      </w:r>
      <w:r w:rsidR="00C176A8">
        <w:rPr>
          <w:noProof/>
          <w:webHidden/>
        </w:rPr>
        <w:fldChar w:fldCharType="end"/>
      </w:r>
      <w:r>
        <w:rPr>
          <w:noProof/>
        </w:rPr>
        <w:fldChar w:fldCharType="end"/>
      </w:r>
    </w:p>
    <w:p w14:paraId="451D0AE2" w14:textId="77777777" w:rsidR="00A3313B" w:rsidRDefault="005464F0">
      <w:pPr>
        <w:pStyle w:val="TOC3"/>
        <w:rPr>
          <w:rFonts w:ascii="Calibri" w:hAnsi="Calibri"/>
          <w:noProof/>
          <w:sz w:val="22"/>
          <w:szCs w:val="22"/>
          <w:lang w:eastAsia="en-GB"/>
        </w:rPr>
      </w:pPr>
      <w:r>
        <w:fldChar w:fldCharType="begin"/>
      </w:r>
      <w:r>
        <w:instrText xml:space="preserve"> HYPERLINK \l "_Toc212097597" </w:instrText>
      </w:r>
      <w:r>
        <w:fldChar w:fldCharType="separate"/>
      </w:r>
      <w:r w:rsidR="00A3313B" w:rsidRPr="00873099">
        <w:rPr>
          <w:rStyle w:val="Hyperlink"/>
          <w:noProof/>
        </w:rPr>
        <w:t>2.3.5</w:t>
      </w:r>
      <w:r w:rsidR="00A3313B">
        <w:rPr>
          <w:rFonts w:ascii="Calibri" w:hAnsi="Calibri"/>
          <w:noProof/>
          <w:sz w:val="22"/>
          <w:szCs w:val="22"/>
          <w:lang w:eastAsia="en-GB"/>
        </w:rPr>
        <w:tab/>
      </w:r>
      <w:r w:rsidR="00A3313B" w:rsidRPr="00873099">
        <w:rPr>
          <w:rStyle w:val="Hyperlink"/>
          <w:noProof/>
        </w:rPr>
        <w:t>Costing Risk Control Options</w:t>
      </w:r>
      <w:r w:rsidR="00A3313B">
        <w:rPr>
          <w:noProof/>
          <w:webHidden/>
        </w:rPr>
        <w:tab/>
      </w:r>
      <w:r w:rsidR="00C176A8">
        <w:rPr>
          <w:noProof/>
          <w:webHidden/>
        </w:rPr>
        <w:fldChar w:fldCharType="begin"/>
      </w:r>
      <w:r w:rsidR="00A3313B">
        <w:rPr>
          <w:noProof/>
          <w:webHidden/>
        </w:rPr>
        <w:instrText xml:space="preserve"> PAGEREF _Toc212097597 \h </w:instrText>
      </w:r>
      <w:r w:rsidR="00C176A8">
        <w:rPr>
          <w:noProof/>
          <w:webHidden/>
        </w:rPr>
      </w:r>
      <w:r w:rsidR="00C176A8">
        <w:rPr>
          <w:noProof/>
          <w:webHidden/>
        </w:rPr>
        <w:fldChar w:fldCharType="separate"/>
      </w:r>
      <w:r w:rsidR="005C6DD2">
        <w:rPr>
          <w:noProof/>
          <w:webHidden/>
        </w:rPr>
        <w:t>18</w:t>
      </w:r>
      <w:r w:rsidR="00C176A8">
        <w:rPr>
          <w:noProof/>
          <w:webHidden/>
        </w:rPr>
        <w:fldChar w:fldCharType="end"/>
      </w:r>
      <w:r>
        <w:rPr>
          <w:noProof/>
        </w:rPr>
        <w:fldChar w:fldCharType="end"/>
      </w:r>
    </w:p>
    <w:p w14:paraId="0637487C" w14:textId="77777777" w:rsidR="00A3313B" w:rsidRDefault="005464F0">
      <w:pPr>
        <w:pStyle w:val="TOC3"/>
        <w:rPr>
          <w:rFonts w:ascii="Calibri" w:hAnsi="Calibri"/>
          <w:noProof/>
          <w:sz w:val="22"/>
          <w:szCs w:val="22"/>
          <w:lang w:eastAsia="en-GB"/>
        </w:rPr>
      </w:pPr>
      <w:r>
        <w:fldChar w:fldCharType="begin"/>
      </w:r>
      <w:r>
        <w:instrText xml:space="preserve"> HYPERLINK \l "_Toc212097598" </w:instrText>
      </w:r>
      <w:r>
        <w:fldChar w:fldCharType="separate"/>
      </w:r>
      <w:r w:rsidR="00A3313B" w:rsidRPr="00873099">
        <w:rPr>
          <w:rStyle w:val="Hyperlink"/>
          <w:noProof/>
        </w:rPr>
        <w:t>2.3.6</w:t>
      </w:r>
      <w:r w:rsidR="00A3313B">
        <w:rPr>
          <w:rFonts w:ascii="Calibri" w:hAnsi="Calibri"/>
          <w:noProof/>
          <w:sz w:val="22"/>
          <w:szCs w:val="22"/>
          <w:lang w:eastAsia="en-GB"/>
        </w:rPr>
        <w:tab/>
      </w:r>
      <w:r w:rsidR="00A3313B" w:rsidRPr="00873099">
        <w:rPr>
          <w:rStyle w:val="Hyperlink"/>
          <w:noProof/>
        </w:rPr>
        <w:t>Assessing Stakeholder Acceptance</w:t>
      </w:r>
      <w:r w:rsidR="00A3313B">
        <w:rPr>
          <w:noProof/>
          <w:webHidden/>
        </w:rPr>
        <w:tab/>
      </w:r>
      <w:r w:rsidR="00C176A8">
        <w:rPr>
          <w:noProof/>
          <w:webHidden/>
        </w:rPr>
        <w:fldChar w:fldCharType="begin"/>
      </w:r>
      <w:r w:rsidR="00A3313B">
        <w:rPr>
          <w:noProof/>
          <w:webHidden/>
        </w:rPr>
        <w:instrText xml:space="preserve"> PAGEREF _Toc212097598 \h </w:instrText>
      </w:r>
      <w:r w:rsidR="00C176A8">
        <w:rPr>
          <w:noProof/>
          <w:webHidden/>
        </w:rPr>
      </w:r>
      <w:r w:rsidR="00C176A8">
        <w:rPr>
          <w:noProof/>
          <w:webHidden/>
        </w:rPr>
        <w:fldChar w:fldCharType="separate"/>
      </w:r>
      <w:r w:rsidR="005C6DD2">
        <w:rPr>
          <w:noProof/>
          <w:webHidden/>
        </w:rPr>
        <w:t>19</w:t>
      </w:r>
      <w:r w:rsidR="00C176A8">
        <w:rPr>
          <w:noProof/>
          <w:webHidden/>
        </w:rPr>
        <w:fldChar w:fldCharType="end"/>
      </w:r>
      <w:r>
        <w:rPr>
          <w:noProof/>
        </w:rPr>
        <w:fldChar w:fldCharType="end"/>
      </w:r>
    </w:p>
    <w:p w14:paraId="11E4825C" w14:textId="77777777" w:rsidR="00A3313B" w:rsidRDefault="005464F0">
      <w:pPr>
        <w:pStyle w:val="TOC3"/>
        <w:rPr>
          <w:rFonts w:ascii="Calibri" w:hAnsi="Calibri"/>
          <w:noProof/>
          <w:sz w:val="22"/>
          <w:szCs w:val="22"/>
          <w:lang w:eastAsia="en-GB"/>
        </w:rPr>
      </w:pPr>
      <w:r>
        <w:fldChar w:fldCharType="begin"/>
      </w:r>
      <w:r>
        <w:instrText xml:space="preserve"> HYPERLINK \l "_Toc21</w:instrText>
      </w:r>
      <w:r>
        <w:instrText xml:space="preserve">2097599" </w:instrText>
      </w:r>
      <w:r>
        <w:fldChar w:fldCharType="separate"/>
      </w:r>
      <w:r w:rsidR="00A3313B" w:rsidRPr="00873099">
        <w:rPr>
          <w:rStyle w:val="Hyperlink"/>
          <w:noProof/>
        </w:rPr>
        <w:t>2.3.7</w:t>
      </w:r>
      <w:r w:rsidR="00A3313B">
        <w:rPr>
          <w:rFonts w:ascii="Calibri" w:hAnsi="Calibri"/>
          <w:noProof/>
          <w:sz w:val="22"/>
          <w:szCs w:val="22"/>
          <w:lang w:eastAsia="en-GB"/>
        </w:rPr>
        <w:tab/>
      </w:r>
      <w:r w:rsidR="00A3313B" w:rsidRPr="00873099">
        <w:rPr>
          <w:rStyle w:val="Hyperlink"/>
          <w:noProof/>
        </w:rPr>
        <w:t>Residual Risk</w:t>
      </w:r>
      <w:r w:rsidR="00A3313B">
        <w:rPr>
          <w:noProof/>
          <w:webHidden/>
        </w:rPr>
        <w:tab/>
      </w:r>
      <w:r w:rsidR="00C176A8">
        <w:rPr>
          <w:noProof/>
          <w:webHidden/>
        </w:rPr>
        <w:fldChar w:fldCharType="begin"/>
      </w:r>
      <w:r w:rsidR="00A3313B">
        <w:rPr>
          <w:noProof/>
          <w:webHidden/>
        </w:rPr>
        <w:instrText xml:space="preserve"> PAGEREF _Toc212097599 \h </w:instrText>
      </w:r>
      <w:r w:rsidR="00C176A8">
        <w:rPr>
          <w:noProof/>
          <w:webHidden/>
        </w:rPr>
      </w:r>
      <w:r w:rsidR="00C176A8">
        <w:rPr>
          <w:noProof/>
          <w:webHidden/>
        </w:rPr>
        <w:fldChar w:fldCharType="separate"/>
      </w:r>
      <w:r w:rsidR="005C6DD2">
        <w:rPr>
          <w:noProof/>
          <w:webHidden/>
        </w:rPr>
        <w:t>19</w:t>
      </w:r>
      <w:r w:rsidR="00C176A8">
        <w:rPr>
          <w:noProof/>
          <w:webHidden/>
        </w:rPr>
        <w:fldChar w:fldCharType="end"/>
      </w:r>
      <w:r>
        <w:rPr>
          <w:noProof/>
        </w:rPr>
        <w:fldChar w:fldCharType="end"/>
      </w:r>
    </w:p>
    <w:p w14:paraId="0669B793" w14:textId="77777777" w:rsidR="00A3313B" w:rsidRDefault="005464F0">
      <w:pPr>
        <w:pStyle w:val="TOC3"/>
        <w:rPr>
          <w:rFonts w:ascii="Calibri" w:hAnsi="Calibri"/>
          <w:noProof/>
          <w:sz w:val="22"/>
          <w:szCs w:val="22"/>
          <w:lang w:eastAsia="en-GB"/>
        </w:rPr>
      </w:pPr>
      <w:r>
        <w:fldChar w:fldCharType="begin"/>
      </w:r>
      <w:r>
        <w:instrText xml:space="preserve"> HYPERLINK \l "_Toc212097600" </w:instrText>
      </w:r>
      <w:r>
        <w:fldChar w:fldCharType="separate"/>
      </w:r>
      <w:r w:rsidR="00A3313B" w:rsidRPr="00873099">
        <w:rPr>
          <w:rStyle w:val="Hyperlink"/>
          <w:noProof/>
        </w:rPr>
        <w:t>2.3.8</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C176A8">
        <w:rPr>
          <w:noProof/>
          <w:webHidden/>
        </w:rPr>
        <w:fldChar w:fldCharType="begin"/>
      </w:r>
      <w:r w:rsidR="00A3313B">
        <w:rPr>
          <w:noProof/>
          <w:webHidden/>
        </w:rPr>
        <w:instrText xml:space="preserve"> PAGEREF _Toc212097600 \h </w:instrText>
      </w:r>
      <w:r w:rsidR="00C176A8">
        <w:rPr>
          <w:noProof/>
          <w:webHidden/>
        </w:rPr>
      </w:r>
      <w:r w:rsidR="00C176A8">
        <w:rPr>
          <w:noProof/>
          <w:webHidden/>
        </w:rPr>
        <w:fldChar w:fldCharType="separate"/>
      </w:r>
      <w:r w:rsidR="005C6DD2">
        <w:rPr>
          <w:noProof/>
          <w:webHidden/>
        </w:rPr>
        <w:t>20</w:t>
      </w:r>
      <w:r w:rsidR="00C176A8">
        <w:rPr>
          <w:noProof/>
          <w:webHidden/>
        </w:rPr>
        <w:fldChar w:fldCharType="end"/>
      </w:r>
      <w:r>
        <w:rPr>
          <w:noProof/>
        </w:rPr>
        <w:fldChar w:fldCharType="end"/>
      </w:r>
    </w:p>
    <w:p w14:paraId="20B44611" w14:textId="77777777" w:rsidR="00A3313B" w:rsidRDefault="005464F0" w:rsidP="006E3B46">
      <w:pPr>
        <w:pStyle w:val="TOC2"/>
        <w:ind w:left="720"/>
        <w:rPr>
          <w:rFonts w:ascii="Calibri" w:hAnsi="Calibri"/>
          <w:bCs w:val="0"/>
          <w:noProof/>
          <w:szCs w:val="22"/>
          <w:lang w:eastAsia="en-GB"/>
        </w:rPr>
      </w:pPr>
      <w:r>
        <w:fldChar w:fldCharType="begin"/>
      </w:r>
      <w:r>
        <w:instrText xml:space="preserve"> HYPERLINK \l "_Toc212097601" </w:instrText>
      </w:r>
      <w:r>
        <w:fldChar w:fldCharType="separate"/>
      </w:r>
      <w:r w:rsidR="00A3313B" w:rsidRPr="00873099">
        <w:rPr>
          <w:rStyle w:val="Hyperlink"/>
          <w:noProof/>
        </w:rPr>
        <w:t>2.4Step 4 – Make a Decision</w:t>
      </w:r>
      <w:r w:rsidR="00A3313B">
        <w:rPr>
          <w:noProof/>
          <w:webHidden/>
        </w:rPr>
        <w:tab/>
      </w:r>
      <w:r w:rsidR="00C176A8">
        <w:rPr>
          <w:noProof/>
          <w:webHidden/>
        </w:rPr>
        <w:fldChar w:fldCharType="begin"/>
      </w:r>
      <w:r w:rsidR="00A3313B">
        <w:rPr>
          <w:noProof/>
          <w:webHidden/>
        </w:rPr>
        <w:instrText xml:space="preserve"> PAGEREF _Toc212097601 \h </w:instrText>
      </w:r>
      <w:r w:rsidR="00C176A8">
        <w:rPr>
          <w:noProof/>
          <w:webHidden/>
        </w:rPr>
      </w:r>
      <w:r w:rsidR="00C176A8">
        <w:rPr>
          <w:noProof/>
          <w:webHidden/>
        </w:rPr>
        <w:fldChar w:fldCharType="separate"/>
      </w:r>
      <w:r w:rsidR="005C6DD2">
        <w:rPr>
          <w:noProof/>
          <w:webHidden/>
        </w:rPr>
        <w:t>20</w:t>
      </w:r>
      <w:r w:rsidR="00C176A8">
        <w:rPr>
          <w:noProof/>
          <w:webHidden/>
        </w:rPr>
        <w:fldChar w:fldCharType="end"/>
      </w:r>
      <w:r>
        <w:rPr>
          <w:noProof/>
        </w:rPr>
        <w:fldChar w:fldCharType="end"/>
      </w:r>
    </w:p>
    <w:p w14:paraId="3EF0AE7A" w14:textId="77777777" w:rsidR="00A3313B" w:rsidRDefault="005464F0" w:rsidP="00F80EA1">
      <w:pPr>
        <w:pStyle w:val="TOC3"/>
        <w:rPr>
          <w:rFonts w:ascii="Calibri" w:hAnsi="Calibri"/>
          <w:noProof/>
          <w:sz w:val="22"/>
          <w:szCs w:val="22"/>
          <w:lang w:eastAsia="en-GB"/>
        </w:rPr>
      </w:pPr>
      <w:r>
        <w:fldChar w:fldCharType="begin"/>
      </w:r>
      <w:r>
        <w:instrText xml:space="preserve"> HYPERLINK \l "_Toc212097602" </w:instrText>
      </w:r>
      <w:r>
        <w:fldChar w:fldCharType="separate"/>
      </w:r>
      <w:r w:rsidR="00A3313B" w:rsidRPr="00873099">
        <w:rPr>
          <w:rStyle w:val="Hyperlink"/>
          <w:noProof/>
        </w:rPr>
        <w:t>2.4.1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C176A8">
        <w:rPr>
          <w:noProof/>
          <w:webHidden/>
        </w:rPr>
        <w:fldChar w:fldCharType="begin"/>
      </w:r>
      <w:r w:rsidR="00A3313B">
        <w:rPr>
          <w:noProof/>
          <w:webHidden/>
        </w:rPr>
        <w:instrText xml:space="preserve"> PAGEREF _Toc212097602 \h </w:instrText>
      </w:r>
      <w:r w:rsidR="00C176A8">
        <w:rPr>
          <w:noProof/>
          <w:webHidden/>
        </w:rPr>
      </w:r>
      <w:r w:rsidR="00C176A8">
        <w:rPr>
          <w:noProof/>
          <w:webHidden/>
        </w:rPr>
        <w:fldChar w:fldCharType="separate"/>
      </w:r>
      <w:r w:rsidR="005C6DD2">
        <w:rPr>
          <w:noProof/>
          <w:webHidden/>
        </w:rPr>
        <w:t>20</w:t>
      </w:r>
      <w:r w:rsidR="00C176A8">
        <w:rPr>
          <w:noProof/>
          <w:webHidden/>
        </w:rPr>
        <w:fldChar w:fldCharType="end"/>
      </w:r>
      <w:r>
        <w:rPr>
          <w:noProof/>
        </w:rPr>
        <w:fldChar w:fldCharType="end"/>
      </w:r>
    </w:p>
    <w:p w14:paraId="32624FEB" w14:textId="77777777" w:rsidR="00A3313B" w:rsidRDefault="005464F0" w:rsidP="00D0122E">
      <w:pPr>
        <w:pStyle w:val="TOC3"/>
        <w:rPr>
          <w:rFonts w:ascii="Calibri" w:hAnsi="Calibri"/>
          <w:noProof/>
          <w:sz w:val="22"/>
          <w:szCs w:val="22"/>
          <w:lang w:eastAsia="en-GB"/>
        </w:rPr>
      </w:pPr>
      <w:r>
        <w:fldChar w:fldCharType="begin"/>
      </w:r>
      <w:r>
        <w:instrText xml:space="preserve"> HYPERLINK \l "_Toc212097603" </w:instrText>
      </w:r>
      <w:r>
        <w:fldChar w:fldCharType="separate"/>
      </w:r>
      <w:r w:rsidR="00A3313B" w:rsidRPr="00873099">
        <w:rPr>
          <w:rStyle w:val="Hyperlink"/>
          <w:noProof/>
        </w:rPr>
        <w:t>2.4.2</w:t>
      </w:r>
      <w:r w:rsidR="00A3313B">
        <w:rPr>
          <w:rFonts w:ascii="Calibri" w:hAnsi="Calibri"/>
          <w:noProof/>
          <w:sz w:val="22"/>
          <w:szCs w:val="22"/>
          <w:lang w:eastAsia="en-GB"/>
        </w:rPr>
        <w:tab/>
      </w:r>
      <w:r w:rsidR="00A3313B" w:rsidRPr="00873099">
        <w:rPr>
          <w:rStyle w:val="Hyperlink"/>
          <w:noProof/>
        </w:rPr>
        <w:t>Estimate Option Benefits</w:t>
      </w:r>
      <w:r w:rsidR="00A3313B">
        <w:rPr>
          <w:noProof/>
          <w:webHidden/>
        </w:rPr>
        <w:tab/>
      </w:r>
      <w:r w:rsidR="00C176A8">
        <w:rPr>
          <w:noProof/>
          <w:webHidden/>
        </w:rPr>
        <w:fldChar w:fldCharType="begin"/>
      </w:r>
      <w:r w:rsidR="00A3313B">
        <w:rPr>
          <w:noProof/>
          <w:webHidden/>
        </w:rPr>
        <w:instrText xml:space="preserve"> PAGEREF _Toc212097603 \h </w:instrText>
      </w:r>
      <w:r w:rsidR="00C176A8">
        <w:rPr>
          <w:noProof/>
          <w:webHidden/>
        </w:rPr>
      </w:r>
      <w:r w:rsidR="00C176A8">
        <w:rPr>
          <w:noProof/>
          <w:webHidden/>
        </w:rPr>
        <w:fldChar w:fldCharType="separate"/>
      </w:r>
      <w:r w:rsidR="005C6DD2">
        <w:rPr>
          <w:noProof/>
          <w:webHidden/>
        </w:rPr>
        <w:t>20</w:t>
      </w:r>
      <w:r w:rsidR="00C176A8">
        <w:rPr>
          <w:noProof/>
          <w:webHidden/>
        </w:rPr>
        <w:fldChar w:fldCharType="end"/>
      </w:r>
      <w:r>
        <w:rPr>
          <w:noProof/>
        </w:rPr>
        <w:fldChar w:fldCharType="end"/>
      </w:r>
    </w:p>
    <w:p w14:paraId="00A0BCCC" w14:textId="77777777" w:rsidR="00A3313B" w:rsidRDefault="005464F0">
      <w:pPr>
        <w:pStyle w:val="TOC3"/>
        <w:rPr>
          <w:rFonts w:ascii="Calibri" w:hAnsi="Calibri"/>
          <w:noProof/>
          <w:sz w:val="22"/>
          <w:szCs w:val="22"/>
          <w:lang w:eastAsia="en-GB"/>
        </w:rPr>
      </w:pPr>
      <w:r>
        <w:fldChar w:fldCharType="begin"/>
      </w:r>
      <w:r>
        <w:instrText xml:space="preserve"> HYPERLINK \l "_Toc212097604" </w:instrText>
      </w:r>
      <w:r>
        <w:fldChar w:fldCharType="separate"/>
      </w:r>
      <w:r w:rsidR="00A3313B" w:rsidRPr="00873099">
        <w:rPr>
          <w:rStyle w:val="Hyperlink"/>
          <w:noProof/>
        </w:rPr>
        <w:t>2.4.3</w:t>
      </w:r>
      <w:r w:rsidR="00A3313B">
        <w:rPr>
          <w:rFonts w:ascii="Calibri" w:hAnsi="Calibri"/>
          <w:noProof/>
          <w:sz w:val="22"/>
          <w:szCs w:val="22"/>
          <w:lang w:eastAsia="en-GB"/>
        </w:rPr>
        <w:tab/>
      </w:r>
      <w:r w:rsidR="00A3313B" w:rsidRPr="00873099">
        <w:rPr>
          <w:rStyle w:val="Hyperlink"/>
          <w:noProof/>
        </w:rPr>
        <w:t>Compare Costs to Benefits and Make a Decision</w:t>
      </w:r>
      <w:r w:rsidR="00A3313B">
        <w:rPr>
          <w:noProof/>
          <w:webHidden/>
        </w:rPr>
        <w:tab/>
      </w:r>
      <w:r w:rsidR="00C176A8">
        <w:rPr>
          <w:noProof/>
          <w:webHidden/>
        </w:rPr>
        <w:fldChar w:fldCharType="begin"/>
      </w:r>
      <w:r w:rsidR="00A3313B">
        <w:rPr>
          <w:noProof/>
          <w:webHidden/>
        </w:rPr>
        <w:instrText xml:space="preserve"> PAGEREF _Toc212097604 \h </w:instrText>
      </w:r>
      <w:r w:rsidR="00C176A8">
        <w:rPr>
          <w:noProof/>
          <w:webHidden/>
        </w:rPr>
      </w:r>
      <w:r w:rsidR="00C176A8">
        <w:rPr>
          <w:noProof/>
          <w:webHidden/>
        </w:rPr>
        <w:fldChar w:fldCharType="separate"/>
      </w:r>
      <w:r w:rsidR="005C6DD2">
        <w:rPr>
          <w:noProof/>
          <w:webHidden/>
        </w:rPr>
        <w:t>21</w:t>
      </w:r>
      <w:r w:rsidR="00C176A8">
        <w:rPr>
          <w:noProof/>
          <w:webHidden/>
        </w:rPr>
        <w:fldChar w:fldCharType="end"/>
      </w:r>
      <w:r>
        <w:rPr>
          <w:noProof/>
        </w:rPr>
        <w:fldChar w:fldCharType="end"/>
      </w:r>
    </w:p>
    <w:p w14:paraId="31778A18" w14:textId="77777777" w:rsidR="00A3313B" w:rsidRDefault="005464F0">
      <w:pPr>
        <w:pStyle w:val="TOC3"/>
        <w:rPr>
          <w:rFonts w:ascii="Calibri" w:hAnsi="Calibri"/>
          <w:noProof/>
          <w:sz w:val="22"/>
          <w:szCs w:val="22"/>
          <w:lang w:eastAsia="en-GB"/>
        </w:rPr>
      </w:pPr>
      <w:r>
        <w:fldChar w:fldCharType="begin"/>
      </w:r>
      <w:r>
        <w:instrText xml:space="preserve"> HYPERLINK \l "_Toc212097605" </w:instrText>
      </w:r>
      <w:r>
        <w:fldChar w:fldCharType="separate"/>
      </w:r>
      <w:r w:rsidR="00A3313B" w:rsidRPr="00873099">
        <w:rPr>
          <w:rStyle w:val="Hyperlink"/>
          <w:noProof/>
        </w:rPr>
        <w:t>2.4.4</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C176A8">
        <w:rPr>
          <w:noProof/>
          <w:webHidden/>
        </w:rPr>
        <w:fldChar w:fldCharType="begin"/>
      </w:r>
      <w:r w:rsidR="00A3313B">
        <w:rPr>
          <w:noProof/>
          <w:webHidden/>
        </w:rPr>
        <w:instrText xml:space="preserve"> PAGEREF _Toc212097605 \h </w:instrText>
      </w:r>
      <w:r w:rsidR="00C176A8">
        <w:rPr>
          <w:noProof/>
          <w:webHidden/>
        </w:rPr>
      </w:r>
      <w:r w:rsidR="00C176A8">
        <w:rPr>
          <w:noProof/>
          <w:webHidden/>
        </w:rPr>
        <w:fldChar w:fldCharType="separate"/>
      </w:r>
      <w:r w:rsidR="005C6DD2">
        <w:rPr>
          <w:noProof/>
          <w:webHidden/>
        </w:rPr>
        <w:t>21</w:t>
      </w:r>
      <w:r w:rsidR="00C176A8">
        <w:rPr>
          <w:noProof/>
          <w:webHidden/>
        </w:rPr>
        <w:fldChar w:fldCharType="end"/>
      </w:r>
      <w:r>
        <w:rPr>
          <w:noProof/>
        </w:rPr>
        <w:fldChar w:fldCharType="end"/>
      </w:r>
    </w:p>
    <w:p w14:paraId="51F98619" w14:textId="77777777" w:rsidR="00A3313B" w:rsidRDefault="005464F0" w:rsidP="006E3B46">
      <w:pPr>
        <w:pStyle w:val="TOC2"/>
        <w:ind w:left="720"/>
        <w:rPr>
          <w:rFonts w:ascii="Calibri" w:hAnsi="Calibri"/>
          <w:bCs w:val="0"/>
          <w:noProof/>
          <w:szCs w:val="22"/>
          <w:lang w:eastAsia="en-GB"/>
        </w:rPr>
      </w:pPr>
      <w:r>
        <w:fldChar w:fldCharType="begin"/>
      </w:r>
      <w:r>
        <w:instrText xml:space="preserve"> HYPERLINK \l "_Toc212097606" </w:instrText>
      </w:r>
      <w:r>
        <w:fldChar w:fldCharType="separate"/>
      </w:r>
      <w:r w:rsidR="00A3313B" w:rsidRPr="00873099">
        <w:rPr>
          <w:rStyle w:val="Hyperlink"/>
          <w:noProof/>
        </w:rPr>
        <w:t>2.5Step 5 – Take Action</w:t>
      </w:r>
      <w:r w:rsidR="00A3313B">
        <w:rPr>
          <w:noProof/>
          <w:webHidden/>
        </w:rPr>
        <w:tab/>
      </w:r>
      <w:r w:rsidR="00C176A8">
        <w:rPr>
          <w:noProof/>
          <w:webHidden/>
        </w:rPr>
        <w:fldChar w:fldCharType="begin"/>
      </w:r>
      <w:r w:rsidR="00A3313B">
        <w:rPr>
          <w:noProof/>
          <w:webHidden/>
        </w:rPr>
        <w:instrText xml:space="preserve"> PAGEREF _Toc212097606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r>
        <w:rPr>
          <w:noProof/>
        </w:rPr>
        <w:fldChar w:fldCharType="end"/>
      </w:r>
    </w:p>
    <w:p w14:paraId="6C9A4814" w14:textId="77777777" w:rsidR="00A3313B" w:rsidRDefault="005464F0" w:rsidP="00F80EA1">
      <w:pPr>
        <w:pStyle w:val="TOC3"/>
        <w:rPr>
          <w:rFonts w:ascii="Calibri" w:hAnsi="Calibri"/>
          <w:noProof/>
          <w:sz w:val="22"/>
          <w:szCs w:val="22"/>
          <w:lang w:eastAsia="en-GB"/>
        </w:rPr>
      </w:pPr>
      <w:r>
        <w:fldChar w:fldCharType="begin"/>
      </w:r>
      <w:r>
        <w:instrText xml:space="preserve"> HYPERLINK \l "_Toc212097607" </w:instrText>
      </w:r>
      <w:r>
        <w:fldChar w:fldCharType="separate"/>
      </w:r>
      <w:r w:rsidR="00A3313B" w:rsidRPr="00873099">
        <w:rPr>
          <w:rStyle w:val="Hyperlink"/>
          <w:noProof/>
        </w:rPr>
        <w:t>2.5.1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C176A8">
        <w:rPr>
          <w:noProof/>
          <w:webHidden/>
        </w:rPr>
        <w:fldChar w:fldCharType="begin"/>
      </w:r>
      <w:r w:rsidR="00A3313B">
        <w:rPr>
          <w:noProof/>
          <w:webHidden/>
        </w:rPr>
        <w:instrText xml:space="preserve"> PAGEREF _Toc212097607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r>
        <w:rPr>
          <w:noProof/>
        </w:rPr>
        <w:fldChar w:fldCharType="end"/>
      </w:r>
    </w:p>
    <w:p w14:paraId="75CC2B70" w14:textId="77777777" w:rsidR="00A3313B" w:rsidRDefault="005464F0" w:rsidP="00D0122E">
      <w:pPr>
        <w:pStyle w:val="TOC3"/>
        <w:rPr>
          <w:rFonts w:ascii="Calibri" w:hAnsi="Calibri"/>
          <w:noProof/>
          <w:sz w:val="22"/>
          <w:szCs w:val="22"/>
          <w:lang w:eastAsia="en-GB"/>
        </w:rPr>
      </w:pPr>
      <w:r>
        <w:fldChar w:fldCharType="begin"/>
      </w:r>
      <w:r>
        <w:instrText xml:space="preserve"> HYPERLINK \l "_Toc212097608" </w:instrText>
      </w:r>
      <w:r>
        <w:fldChar w:fldCharType="separate"/>
      </w:r>
      <w:r w:rsidR="00A3313B" w:rsidRPr="00873099">
        <w:rPr>
          <w:rStyle w:val="Hyperlink"/>
          <w:noProof/>
        </w:rPr>
        <w:t>2.5.2</w:t>
      </w:r>
      <w:r w:rsidR="00A3313B">
        <w:rPr>
          <w:rFonts w:ascii="Calibri" w:hAnsi="Calibri"/>
          <w:noProof/>
          <w:sz w:val="22"/>
          <w:szCs w:val="22"/>
          <w:lang w:eastAsia="en-GB"/>
        </w:rPr>
        <w:tab/>
      </w:r>
      <w:r w:rsidR="00A3313B" w:rsidRPr="00873099">
        <w:rPr>
          <w:rStyle w:val="Hyperlink"/>
          <w:noProof/>
        </w:rPr>
        <w:t>Implementation Plan</w:t>
      </w:r>
      <w:r w:rsidR="00A3313B">
        <w:rPr>
          <w:noProof/>
          <w:webHidden/>
        </w:rPr>
        <w:tab/>
      </w:r>
      <w:r w:rsidR="00C176A8">
        <w:rPr>
          <w:noProof/>
          <w:webHidden/>
        </w:rPr>
        <w:fldChar w:fldCharType="begin"/>
      </w:r>
      <w:r w:rsidR="00A3313B">
        <w:rPr>
          <w:noProof/>
          <w:webHidden/>
        </w:rPr>
        <w:instrText xml:space="preserve"> PAGEREF _Toc212097608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r>
        <w:rPr>
          <w:noProof/>
        </w:rPr>
        <w:fldChar w:fldCharType="end"/>
      </w:r>
    </w:p>
    <w:p w14:paraId="34AB516A" w14:textId="77777777" w:rsidR="00A3313B" w:rsidRDefault="005464F0">
      <w:pPr>
        <w:pStyle w:val="TOC3"/>
        <w:rPr>
          <w:rFonts w:ascii="Calibri" w:hAnsi="Calibri"/>
          <w:noProof/>
          <w:sz w:val="22"/>
          <w:szCs w:val="22"/>
          <w:lang w:eastAsia="en-GB"/>
        </w:rPr>
      </w:pPr>
      <w:r>
        <w:fldChar w:fldCharType="begin"/>
      </w:r>
      <w:r>
        <w:instrText xml:space="preserve"> HYPERLINK \l "_Toc212097609" </w:instrText>
      </w:r>
      <w:r>
        <w:fldChar w:fldCharType="separate"/>
      </w:r>
      <w:r w:rsidR="00A3313B" w:rsidRPr="00873099">
        <w:rPr>
          <w:rStyle w:val="Hyperlink"/>
          <w:noProof/>
        </w:rPr>
        <w:t>2.5.3</w:t>
      </w:r>
      <w:r w:rsidR="00A3313B">
        <w:rPr>
          <w:rFonts w:ascii="Calibri" w:hAnsi="Calibri"/>
          <w:noProof/>
          <w:sz w:val="22"/>
          <w:szCs w:val="22"/>
          <w:lang w:eastAsia="en-GB"/>
        </w:rPr>
        <w:tab/>
      </w:r>
      <w:r w:rsidR="00A3313B" w:rsidRPr="00873099">
        <w:rPr>
          <w:rStyle w:val="Hyperlink"/>
          <w:noProof/>
        </w:rPr>
        <w:t>Implementation</w:t>
      </w:r>
      <w:r w:rsidR="00A3313B">
        <w:rPr>
          <w:noProof/>
          <w:webHidden/>
        </w:rPr>
        <w:tab/>
      </w:r>
      <w:r w:rsidR="00C176A8">
        <w:rPr>
          <w:noProof/>
          <w:webHidden/>
        </w:rPr>
        <w:fldChar w:fldCharType="begin"/>
      </w:r>
      <w:r w:rsidR="00A3313B">
        <w:rPr>
          <w:noProof/>
          <w:webHidden/>
        </w:rPr>
        <w:instrText xml:space="preserve"> PAGEREF _Toc212097609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r>
        <w:rPr>
          <w:noProof/>
        </w:rPr>
        <w:fldChar w:fldCharType="end"/>
      </w:r>
    </w:p>
    <w:p w14:paraId="2B5F0E60" w14:textId="77777777" w:rsidR="00A3313B" w:rsidRDefault="005464F0" w:rsidP="006E3B46">
      <w:pPr>
        <w:pStyle w:val="TOC2"/>
        <w:ind w:left="720"/>
        <w:rPr>
          <w:rFonts w:ascii="Calibri" w:hAnsi="Calibri"/>
          <w:bCs w:val="0"/>
          <w:noProof/>
          <w:szCs w:val="22"/>
          <w:lang w:eastAsia="en-GB"/>
        </w:rPr>
      </w:pPr>
      <w:r>
        <w:fldChar w:fldCharType="begin"/>
      </w:r>
      <w:r>
        <w:instrText xml:space="preserve"> HYPERLINK \l "_Toc212097610" </w:instrText>
      </w:r>
      <w:r>
        <w:fldChar w:fldCharType="separate"/>
      </w:r>
      <w:r w:rsidR="00A3313B" w:rsidRPr="00873099">
        <w:rPr>
          <w:rStyle w:val="Hyperlink"/>
          <w:noProof/>
        </w:rPr>
        <w:t>2.6Monitoring and review</w:t>
      </w:r>
      <w:r w:rsidR="00A3313B">
        <w:rPr>
          <w:noProof/>
          <w:webHidden/>
        </w:rPr>
        <w:tab/>
      </w:r>
      <w:r w:rsidR="00C176A8">
        <w:rPr>
          <w:noProof/>
          <w:webHidden/>
        </w:rPr>
        <w:fldChar w:fldCharType="begin"/>
      </w:r>
      <w:r w:rsidR="00A3313B">
        <w:rPr>
          <w:noProof/>
          <w:webHidden/>
        </w:rPr>
        <w:instrText xml:space="preserve"> PAGEREF _Toc212097610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r>
        <w:rPr>
          <w:noProof/>
        </w:rPr>
        <w:fldChar w:fldCharType="end"/>
      </w:r>
    </w:p>
    <w:p w14:paraId="78B73B8F" w14:textId="77777777" w:rsidR="00A3313B" w:rsidRDefault="005464F0" w:rsidP="00F80EA1">
      <w:pPr>
        <w:pStyle w:val="TOC3"/>
        <w:rPr>
          <w:rFonts w:ascii="Calibri" w:hAnsi="Calibri"/>
          <w:noProof/>
          <w:sz w:val="22"/>
          <w:szCs w:val="22"/>
          <w:lang w:eastAsia="en-GB"/>
        </w:rPr>
      </w:pPr>
      <w:r>
        <w:fldChar w:fldCharType="begin"/>
      </w:r>
      <w:r>
        <w:instrText xml:space="preserve"> HYPERLINK \l "_Toc212097611" </w:instrText>
      </w:r>
      <w:r>
        <w:fldChar w:fldCharType="separate"/>
      </w:r>
      <w:r w:rsidR="00A3313B" w:rsidRPr="00873099">
        <w:rPr>
          <w:rStyle w:val="Hyperlink"/>
          <w:noProof/>
        </w:rPr>
        <w:t>2.6.1</w:t>
      </w:r>
      <w:r w:rsidR="00A3313B">
        <w:rPr>
          <w:rFonts w:ascii="Calibri" w:hAnsi="Calibri"/>
          <w:noProof/>
          <w:sz w:val="22"/>
          <w:szCs w:val="22"/>
          <w:lang w:eastAsia="en-GB"/>
        </w:rPr>
        <w:tab/>
      </w:r>
      <w:r w:rsidR="00A3313B" w:rsidRPr="00873099">
        <w:rPr>
          <w:rStyle w:val="Hyperlink"/>
          <w:noProof/>
        </w:rPr>
        <w:t>Primary Functions</w:t>
      </w:r>
      <w:r w:rsidR="00A3313B">
        <w:rPr>
          <w:noProof/>
          <w:webHidden/>
        </w:rPr>
        <w:tab/>
      </w:r>
      <w:r w:rsidR="00C176A8">
        <w:rPr>
          <w:noProof/>
          <w:webHidden/>
        </w:rPr>
        <w:fldChar w:fldCharType="begin"/>
      </w:r>
      <w:r w:rsidR="00A3313B">
        <w:rPr>
          <w:noProof/>
          <w:webHidden/>
        </w:rPr>
        <w:instrText xml:space="preserve"> PAGEREF _Toc212097611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r>
        <w:rPr>
          <w:noProof/>
        </w:rPr>
        <w:fldChar w:fldCharType="end"/>
      </w:r>
    </w:p>
    <w:p w14:paraId="2874D01E" w14:textId="77777777" w:rsidR="00A3313B" w:rsidRDefault="005464F0" w:rsidP="00D0122E">
      <w:pPr>
        <w:pStyle w:val="TOC3"/>
        <w:rPr>
          <w:rFonts w:ascii="Calibri" w:hAnsi="Calibri"/>
          <w:noProof/>
          <w:sz w:val="22"/>
          <w:szCs w:val="22"/>
          <w:lang w:eastAsia="en-GB"/>
        </w:rPr>
      </w:pPr>
      <w:r>
        <w:fldChar w:fldCharType="begin"/>
      </w:r>
      <w:r>
        <w:instrText xml:space="preserve"> HYPERLINK \l "_Toc212097612" </w:instrText>
      </w:r>
      <w:r>
        <w:fldChar w:fldCharType="separate"/>
      </w:r>
      <w:r w:rsidR="00A3313B" w:rsidRPr="00873099">
        <w:rPr>
          <w:rStyle w:val="Hyperlink"/>
          <w:noProof/>
        </w:rPr>
        <w:t>2.6.2</w:t>
      </w:r>
      <w:r w:rsidR="00A3313B">
        <w:rPr>
          <w:rFonts w:ascii="Calibri" w:hAnsi="Calibri"/>
          <w:noProof/>
          <w:sz w:val="22"/>
          <w:szCs w:val="22"/>
          <w:lang w:eastAsia="en-GB"/>
        </w:rPr>
        <w:tab/>
      </w:r>
      <w:r w:rsidR="00A3313B" w:rsidRPr="00873099">
        <w:rPr>
          <w:rStyle w:val="Hyperlink"/>
          <w:noProof/>
        </w:rPr>
        <w:t>Changing Conditions</w:t>
      </w:r>
      <w:r w:rsidR="00A3313B">
        <w:rPr>
          <w:noProof/>
          <w:webHidden/>
        </w:rPr>
        <w:tab/>
      </w:r>
      <w:r w:rsidR="00C176A8">
        <w:rPr>
          <w:noProof/>
          <w:webHidden/>
        </w:rPr>
        <w:fldChar w:fldCharType="begin"/>
      </w:r>
      <w:r w:rsidR="00A3313B">
        <w:rPr>
          <w:noProof/>
          <w:webHidden/>
        </w:rPr>
        <w:instrText xml:space="preserve"> PAGEREF _Toc212097612 \h </w:instrText>
      </w:r>
      <w:r w:rsidR="00C176A8">
        <w:rPr>
          <w:noProof/>
          <w:webHidden/>
        </w:rPr>
      </w:r>
      <w:r w:rsidR="00C176A8">
        <w:rPr>
          <w:noProof/>
          <w:webHidden/>
        </w:rPr>
        <w:fldChar w:fldCharType="separate"/>
      </w:r>
      <w:r w:rsidR="005C6DD2">
        <w:rPr>
          <w:noProof/>
          <w:webHidden/>
        </w:rPr>
        <w:t>23</w:t>
      </w:r>
      <w:r w:rsidR="00C176A8">
        <w:rPr>
          <w:noProof/>
          <w:webHidden/>
        </w:rPr>
        <w:fldChar w:fldCharType="end"/>
      </w:r>
      <w:r>
        <w:rPr>
          <w:noProof/>
        </w:rPr>
        <w:fldChar w:fldCharType="end"/>
      </w:r>
    </w:p>
    <w:p w14:paraId="2460C96B" w14:textId="77777777" w:rsidR="00A3313B" w:rsidRDefault="005464F0">
      <w:pPr>
        <w:pStyle w:val="TOC3"/>
        <w:rPr>
          <w:rFonts w:ascii="Calibri" w:hAnsi="Calibri"/>
          <w:noProof/>
          <w:sz w:val="22"/>
          <w:szCs w:val="22"/>
          <w:lang w:eastAsia="en-GB"/>
        </w:rPr>
      </w:pPr>
      <w:r>
        <w:fldChar w:fldCharType="begin"/>
      </w:r>
      <w:r>
        <w:instrText xml:space="preserve"> HYPERLINK \l "_Toc212097613" </w:instrText>
      </w:r>
      <w:r>
        <w:fldChar w:fldCharType="separate"/>
      </w:r>
      <w:r w:rsidR="00A3313B" w:rsidRPr="00873099">
        <w:rPr>
          <w:rStyle w:val="Hyperlink"/>
          <w:noProof/>
        </w:rPr>
        <w:t>2.6.3</w:t>
      </w:r>
      <w:r w:rsidR="00A3313B">
        <w:rPr>
          <w:rFonts w:ascii="Calibri" w:hAnsi="Calibri"/>
          <w:noProof/>
          <w:sz w:val="22"/>
          <w:szCs w:val="22"/>
          <w:lang w:eastAsia="en-GB"/>
        </w:rPr>
        <w:tab/>
      </w:r>
      <w:r w:rsidR="00A3313B" w:rsidRPr="00873099">
        <w:rPr>
          <w:rStyle w:val="Hyperlink"/>
          <w:noProof/>
        </w:rPr>
        <w:t>Monitoring Performance</w:t>
      </w:r>
      <w:r w:rsidR="00A3313B">
        <w:rPr>
          <w:noProof/>
          <w:webHidden/>
        </w:rPr>
        <w:tab/>
      </w:r>
      <w:r w:rsidR="00C176A8">
        <w:rPr>
          <w:noProof/>
          <w:webHidden/>
        </w:rPr>
        <w:fldChar w:fldCharType="begin"/>
      </w:r>
      <w:r w:rsidR="00A3313B">
        <w:rPr>
          <w:noProof/>
          <w:webHidden/>
        </w:rPr>
        <w:instrText xml:space="preserve"> PAGEREF _Toc212097613 \h </w:instrText>
      </w:r>
      <w:r w:rsidR="00C176A8">
        <w:rPr>
          <w:noProof/>
          <w:webHidden/>
        </w:rPr>
      </w:r>
      <w:r w:rsidR="00C176A8">
        <w:rPr>
          <w:noProof/>
          <w:webHidden/>
        </w:rPr>
        <w:fldChar w:fldCharType="separate"/>
      </w:r>
      <w:r w:rsidR="005C6DD2">
        <w:rPr>
          <w:noProof/>
          <w:webHidden/>
        </w:rPr>
        <w:t>23</w:t>
      </w:r>
      <w:r w:rsidR="00C176A8">
        <w:rPr>
          <w:noProof/>
          <w:webHidden/>
        </w:rPr>
        <w:fldChar w:fldCharType="end"/>
      </w:r>
      <w:r>
        <w:rPr>
          <w:noProof/>
        </w:rPr>
        <w:fldChar w:fldCharType="end"/>
      </w:r>
    </w:p>
    <w:p w14:paraId="301BE264" w14:textId="77777777" w:rsidR="00A3313B" w:rsidRDefault="005464F0">
      <w:pPr>
        <w:pStyle w:val="TOC3"/>
        <w:rPr>
          <w:rFonts w:ascii="Calibri" w:hAnsi="Calibri"/>
          <w:noProof/>
          <w:sz w:val="22"/>
          <w:szCs w:val="22"/>
          <w:lang w:eastAsia="en-GB"/>
        </w:rPr>
      </w:pPr>
      <w:r>
        <w:fldChar w:fldCharType="begin"/>
      </w:r>
      <w:r>
        <w:instrText xml:space="preserve"> HYPERLINK \l "_Toc212097614" </w:instrText>
      </w:r>
      <w:r>
        <w:fldChar w:fldCharType="separate"/>
      </w:r>
      <w:r w:rsidR="00A3313B" w:rsidRPr="00873099">
        <w:rPr>
          <w:rStyle w:val="Hyperlink"/>
          <w:noProof/>
        </w:rPr>
        <w:t>2.6.4</w:t>
      </w:r>
      <w:r w:rsidR="00A3313B">
        <w:rPr>
          <w:rFonts w:ascii="Calibri" w:hAnsi="Calibri"/>
          <w:noProof/>
          <w:sz w:val="22"/>
          <w:szCs w:val="22"/>
          <w:lang w:eastAsia="en-GB"/>
        </w:rPr>
        <w:tab/>
      </w:r>
      <w:r w:rsidR="00A3313B" w:rsidRPr="00873099">
        <w:rPr>
          <w:rStyle w:val="Hyperlink"/>
          <w:noProof/>
        </w:rPr>
        <w:t>Correctness of Assumptions</w:t>
      </w:r>
      <w:r w:rsidR="00A3313B">
        <w:rPr>
          <w:noProof/>
          <w:webHidden/>
        </w:rPr>
        <w:tab/>
      </w:r>
      <w:r w:rsidR="00C176A8">
        <w:rPr>
          <w:noProof/>
          <w:webHidden/>
        </w:rPr>
        <w:fldChar w:fldCharType="begin"/>
      </w:r>
      <w:r w:rsidR="00A3313B">
        <w:rPr>
          <w:noProof/>
          <w:webHidden/>
        </w:rPr>
        <w:instrText xml:space="preserve"> PAGEREF _Toc212097614 \h </w:instrText>
      </w:r>
      <w:r w:rsidR="00C176A8">
        <w:rPr>
          <w:noProof/>
          <w:webHidden/>
        </w:rPr>
      </w:r>
      <w:r w:rsidR="00C176A8">
        <w:rPr>
          <w:noProof/>
          <w:webHidden/>
        </w:rPr>
        <w:fldChar w:fldCharType="separate"/>
      </w:r>
      <w:r w:rsidR="005C6DD2">
        <w:rPr>
          <w:noProof/>
          <w:webHidden/>
        </w:rPr>
        <w:t>23</w:t>
      </w:r>
      <w:r w:rsidR="00C176A8">
        <w:rPr>
          <w:noProof/>
          <w:webHidden/>
        </w:rPr>
        <w:fldChar w:fldCharType="end"/>
      </w:r>
      <w:r>
        <w:rPr>
          <w:noProof/>
        </w:rPr>
        <w:fldChar w:fldCharType="end"/>
      </w:r>
    </w:p>
    <w:p w14:paraId="38C8EBF9" w14:textId="77777777" w:rsidR="00A3313B" w:rsidRDefault="005464F0">
      <w:pPr>
        <w:pStyle w:val="TOC3"/>
        <w:rPr>
          <w:rFonts w:ascii="Calibri" w:hAnsi="Calibri"/>
          <w:noProof/>
          <w:sz w:val="22"/>
          <w:szCs w:val="22"/>
          <w:lang w:eastAsia="en-GB"/>
        </w:rPr>
      </w:pPr>
      <w:r>
        <w:fldChar w:fldCharType="begin"/>
      </w:r>
      <w:r>
        <w:instrText xml:space="preserve"> HYPERLINK \l "_Toc212097615" </w:instrText>
      </w:r>
      <w:r>
        <w:fldChar w:fldCharType="separate"/>
      </w:r>
      <w:r w:rsidR="00A3313B" w:rsidRPr="00873099">
        <w:rPr>
          <w:rStyle w:val="Hyperlink"/>
          <w:noProof/>
        </w:rPr>
        <w:t>2.6.5</w:t>
      </w:r>
      <w:r w:rsidR="00A3313B">
        <w:rPr>
          <w:rFonts w:ascii="Calibri" w:hAnsi="Calibri"/>
          <w:noProof/>
          <w:sz w:val="22"/>
          <w:szCs w:val="22"/>
          <w:lang w:eastAsia="en-GB"/>
        </w:rPr>
        <w:tab/>
      </w:r>
      <w:r w:rsidR="00A3313B" w:rsidRPr="00873099">
        <w:rPr>
          <w:rStyle w:val="Hyperlink"/>
          <w:noProof/>
        </w:rPr>
        <w:t>Timing</w:t>
      </w:r>
      <w:r w:rsidR="00A3313B">
        <w:rPr>
          <w:noProof/>
          <w:webHidden/>
        </w:rPr>
        <w:tab/>
      </w:r>
      <w:r w:rsidR="00C176A8">
        <w:rPr>
          <w:noProof/>
          <w:webHidden/>
        </w:rPr>
        <w:fldChar w:fldCharType="begin"/>
      </w:r>
      <w:r w:rsidR="00A3313B">
        <w:rPr>
          <w:noProof/>
          <w:webHidden/>
        </w:rPr>
        <w:instrText xml:space="preserve"> PAGEREF _Toc212097615 \h </w:instrText>
      </w:r>
      <w:r w:rsidR="00C176A8">
        <w:rPr>
          <w:noProof/>
          <w:webHidden/>
        </w:rPr>
      </w:r>
      <w:r w:rsidR="00C176A8">
        <w:rPr>
          <w:noProof/>
          <w:webHidden/>
        </w:rPr>
        <w:fldChar w:fldCharType="separate"/>
      </w:r>
      <w:r w:rsidR="005C6DD2">
        <w:rPr>
          <w:noProof/>
          <w:webHidden/>
        </w:rPr>
        <w:t>24</w:t>
      </w:r>
      <w:r w:rsidR="00C176A8">
        <w:rPr>
          <w:noProof/>
          <w:webHidden/>
        </w:rPr>
        <w:fldChar w:fldCharType="end"/>
      </w:r>
      <w:r>
        <w:rPr>
          <w:noProof/>
        </w:rPr>
        <w:fldChar w:fldCharType="end"/>
      </w:r>
    </w:p>
    <w:p w14:paraId="0F117A8A" w14:textId="77777777" w:rsidR="00A3313B" w:rsidRDefault="005464F0">
      <w:pPr>
        <w:pStyle w:val="TOC3"/>
        <w:rPr>
          <w:rFonts w:ascii="Calibri" w:hAnsi="Calibri"/>
          <w:noProof/>
          <w:sz w:val="22"/>
          <w:szCs w:val="22"/>
          <w:lang w:eastAsia="en-GB"/>
        </w:rPr>
      </w:pPr>
      <w:r>
        <w:fldChar w:fldCharType="begin"/>
      </w:r>
      <w:r>
        <w:instrText xml:space="preserve"> HYPERLINK \l "_Toc212097616" </w:instrText>
      </w:r>
      <w:r>
        <w:fldChar w:fldCharType="separate"/>
      </w:r>
      <w:r w:rsidR="00A3313B" w:rsidRPr="00873099">
        <w:rPr>
          <w:rStyle w:val="Hyperlink"/>
          <w:noProof/>
        </w:rPr>
        <w:t>2.6.6</w:t>
      </w:r>
      <w:r w:rsidR="00A3313B">
        <w:rPr>
          <w:rFonts w:ascii="Calibri" w:hAnsi="Calibri"/>
          <w:noProof/>
          <w:sz w:val="22"/>
          <w:szCs w:val="22"/>
          <w:lang w:eastAsia="en-GB"/>
        </w:rPr>
        <w:tab/>
      </w:r>
      <w:r w:rsidR="00A3313B" w:rsidRPr="00873099">
        <w:rPr>
          <w:rStyle w:val="Hyperlink"/>
          <w:noProof/>
        </w:rPr>
        <w:t>Risk Management Decision Process Evaluation</w:t>
      </w:r>
      <w:r w:rsidR="00A3313B">
        <w:rPr>
          <w:noProof/>
          <w:webHidden/>
        </w:rPr>
        <w:tab/>
      </w:r>
      <w:r w:rsidR="00C176A8">
        <w:rPr>
          <w:noProof/>
          <w:webHidden/>
        </w:rPr>
        <w:fldChar w:fldCharType="begin"/>
      </w:r>
      <w:r w:rsidR="00A3313B">
        <w:rPr>
          <w:noProof/>
          <w:webHidden/>
        </w:rPr>
        <w:instrText xml:space="preserve"> PAGEREF _Toc212097616 \h </w:instrText>
      </w:r>
      <w:r w:rsidR="00C176A8">
        <w:rPr>
          <w:noProof/>
          <w:webHidden/>
        </w:rPr>
      </w:r>
      <w:r w:rsidR="00C176A8">
        <w:rPr>
          <w:noProof/>
          <w:webHidden/>
        </w:rPr>
        <w:fldChar w:fldCharType="separate"/>
      </w:r>
      <w:r w:rsidR="005C6DD2">
        <w:rPr>
          <w:noProof/>
          <w:webHidden/>
        </w:rPr>
        <w:t>24</w:t>
      </w:r>
      <w:r w:rsidR="00C176A8">
        <w:rPr>
          <w:noProof/>
          <w:webHidden/>
        </w:rPr>
        <w:fldChar w:fldCharType="end"/>
      </w:r>
      <w:r>
        <w:rPr>
          <w:noProof/>
        </w:rPr>
        <w:fldChar w:fldCharType="end"/>
      </w:r>
    </w:p>
    <w:p w14:paraId="2C96B3C3" w14:textId="77777777" w:rsidR="00A3313B" w:rsidRDefault="005464F0" w:rsidP="006E3B46">
      <w:pPr>
        <w:pStyle w:val="TOC2"/>
        <w:ind w:left="720"/>
        <w:rPr>
          <w:rFonts w:ascii="Calibri" w:hAnsi="Calibri"/>
          <w:bCs w:val="0"/>
          <w:noProof/>
          <w:szCs w:val="22"/>
          <w:lang w:eastAsia="en-GB"/>
        </w:rPr>
      </w:pPr>
      <w:r>
        <w:fldChar w:fldCharType="begin"/>
      </w:r>
      <w:r>
        <w:instrText xml:space="preserve"> HYPERLIN</w:instrText>
      </w:r>
      <w:r>
        <w:instrText xml:space="preserve">K \l "_Toc212097617" </w:instrText>
      </w:r>
      <w:r>
        <w:fldChar w:fldCharType="separate"/>
      </w:r>
      <w:r w:rsidR="00A3313B" w:rsidRPr="00873099">
        <w:rPr>
          <w:rStyle w:val="Hyperlink"/>
          <w:noProof/>
        </w:rPr>
        <w:t>2.7Incorporation of the Human Factors</w:t>
      </w:r>
      <w:r w:rsidR="00A3313B">
        <w:rPr>
          <w:noProof/>
          <w:webHidden/>
        </w:rPr>
        <w:tab/>
      </w:r>
      <w:r w:rsidR="00C176A8">
        <w:rPr>
          <w:noProof/>
          <w:webHidden/>
        </w:rPr>
        <w:fldChar w:fldCharType="begin"/>
      </w:r>
      <w:r w:rsidR="00A3313B">
        <w:rPr>
          <w:noProof/>
          <w:webHidden/>
        </w:rPr>
        <w:instrText xml:space="preserve"> PAGEREF _Toc212097617 \h </w:instrText>
      </w:r>
      <w:r w:rsidR="00C176A8">
        <w:rPr>
          <w:noProof/>
          <w:webHidden/>
        </w:rPr>
      </w:r>
      <w:r w:rsidR="00C176A8">
        <w:rPr>
          <w:noProof/>
          <w:webHidden/>
        </w:rPr>
        <w:fldChar w:fldCharType="separate"/>
      </w:r>
      <w:r w:rsidR="005C6DD2">
        <w:rPr>
          <w:noProof/>
          <w:webHidden/>
        </w:rPr>
        <w:t>24</w:t>
      </w:r>
      <w:r w:rsidR="00C176A8">
        <w:rPr>
          <w:noProof/>
          <w:webHidden/>
        </w:rPr>
        <w:fldChar w:fldCharType="end"/>
      </w:r>
      <w:r>
        <w:rPr>
          <w:noProof/>
        </w:rPr>
        <w:fldChar w:fldCharType="end"/>
      </w:r>
    </w:p>
    <w:p w14:paraId="2C7AF916"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"_Toc212097618" </w:instrText>
      </w:r>
      <w:r>
        <w:fldChar w:fldCharType="separate"/>
      </w:r>
      <w:r w:rsidR="00A3313B" w:rsidRPr="00873099">
        <w:rPr>
          <w:rStyle w:val="Hyperlink"/>
          <w:noProof/>
        </w:rPr>
        <w:t>ANNEX I</w:t>
      </w:r>
      <w:r w:rsidR="00A3313B">
        <w:rPr>
          <w:rFonts w:ascii="Calibri" w:hAnsi="Calibri" w:cs="Times New Roman"/>
          <w:b w:val="0"/>
          <w:bCs w:val="0"/>
          <w:caps w:val="0"/>
          <w:noProof/>
          <w:szCs w:val="22"/>
          <w:lang w:eastAsia="en-GB"/>
        </w:rPr>
        <w:tab/>
      </w:r>
      <w:r w:rsidR="00A3313B" w:rsidRPr="00873099">
        <w:rPr>
          <w:rStyle w:val="Hyperlink"/>
          <w:noProof/>
        </w:rPr>
        <w:t>RISK TERMINOLOGY</w:t>
      </w:r>
      <w:r w:rsidR="00A3313B">
        <w:rPr>
          <w:noProof/>
          <w:webHidden/>
        </w:rPr>
        <w:tab/>
      </w:r>
      <w:r w:rsidR="00C176A8">
        <w:rPr>
          <w:noProof/>
          <w:webHidden/>
        </w:rPr>
        <w:fldChar w:fldCharType="begin"/>
      </w:r>
      <w:r w:rsidR="00A3313B">
        <w:rPr>
          <w:noProof/>
          <w:webHidden/>
        </w:rPr>
        <w:instrText xml:space="preserve"> PAGEREF _Toc212097618 \h </w:instrText>
      </w:r>
      <w:r w:rsidR="00C176A8">
        <w:rPr>
          <w:noProof/>
          <w:webHidden/>
        </w:rPr>
      </w:r>
      <w:r w:rsidR="00C176A8">
        <w:rPr>
          <w:noProof/>
          <w:webHidden/>
        </w:rPr>
        <w:fldChar w:fldCharType="separate"/>
      </w:r>
      <w:r w:rsidR="005C6DD2">
        <w:rPr>
          <w:noProof/>
          <w:webHidden/>
        </w:rPr>
        <w:t>26</w:t>
      </w:r>
      <w:r w:rsidR="00C176A8">
        <w:rPr>
          <w:noProof/>
          <w:webHidden/>
        </w:rPr>
        <w:fldChar w:fldCharType="end"/>
      </w:r>
      <w:r>
        <w:rPr>
          <w:noProof/>
        </w:rPr>
        <w:fldChar w:fldCharType="end"/>
      </w:r>
    </w:p>
    <w:p w14:paraId="04B29225" w14:textId="77777777" w:rsidR="00A3313B" w:rsidRDefault="005464F0" w:rsidP="006E3B46">
      <w:pPr>
        <w:pStyle w:val="TOC1"/>
        <w:ind w:left="2138"/>
        <w:rPr>
          <w:rFonts w:ascii="Calibri" w:hAnsi="Calibri" w:cs="Times New Roman"/>
          <w:b w:val="0"/>
          <w:bCs w:val="0"/>
          <w:caps w:val="0"/>
          <w:noProof/>
          <w:szCs w:val="22"/>
          <w:lang w:eastAsia="en-GB"/>
        </w:rPr>
      </w:pPr>
      <w:r>
        <w:lastRenderedPageBreak/>
        <w:fldChar w:fldCharType="begin"/>
      </w:r>
      <w:r>
        <w:instrText xml:space="preserve"> HYPERLINK \l "_Toc212097619" </w:instrText>
      </w:r>
      <w:r>
        <w:fldChar w:fldCharType="separate"/>
      </w:r>
      <w:r w:rsidR="00A3313B" w:rsidRPr="00873099">
        <w:rPr>
          <w:rStyle w:val="Hyperlink"/>
          <w:noProof/>
        </w:rPr>
        <w:t>ANNEX II</w:t>
      </w:r>
      <w:r w:rsidR="00A3313B">
        <w:rPr>
          <w:rFonts w:ascii="Calibri" w:hAnsi="Calibri" w:cs="Times New Roman"/>
          <w:b w:val="0"/>
          <w:bCs w:val="0"/>
          <w:caps w:val="0"/>
          <w:noProof/>
          <w:szCs w:val="22"/>
          <w:lang w:eastAsia="en-GB"/>
        </w:rPr>
        <w:tab/>
      </w:r>
      <w:r w:rsidR="00A3313B" w:rsidRPr="00873099">
        <w:rPr>
          <w:rStyle w:val="Hyperlink"/>
          <w:noProof/>
        </w:rPr>
        <w:t>DETAILED LIST OF DATA AND INFORMATION THAT SHOULD BE CONSIDERED IN EVALUATING RISK SPECIFIC TO MARINE AIDS TO NAVIGATION</w:t>
      </w:r>
      <w:r w:rsidR="00A3313B">
        <w:rPr>
          <w:noProof/>
          <w:webHidden/>
        </w:rPr>
        <w:tab/>
      </w:r>
      <w:r w:rsidR="00C176A8">
        <w:rPr>
          <w:noProof/>
          <w:webHidden/>
        </w:rPr>
        <w:fldChar w:fldCharType="begin"/>
      </w:r>
      <w:r w:rsidR="00A3313B">
        <w:rPr>
          <w:noProof/>
          <w:webHidden/>
        </w:rPr>
        <w:instrText xml:space="preserve"> PAGEREF _Toc212097619 \h </w:instrText>
      </w:r>
      <w:r w:rsidR="00C176A8">
        <w:rPr>
          <w:noProof/>
          <w:webHidden/>
        </w:rPr>
      </w:r>
      <w:r w:rsidR="00C176A8">
        <w:rPr>
          <w:noProof/>
          <w:webHidden/>
        </w:rPr>
        <w:fldChar w:fldCharType="separate"/>
      </w:r>
      <w:r w:rsidR="005C6DD2">
        <w:rPr>
          <w:noProof/>
          <w:webHidden/>
        </w:rPr>
        <w:t>28</w:t>
      </w:r>
      <w:r w:rsidR="00C176A8">
        <w:rPr>
          <w:noProof/>
          <w:webHidden/>
        </w:rPr>
        <w:fldChar w:fldCharType="end"/>
      </w:r>
      <w:r>
        <w:rPr>
          <w:noProof/>
        </w:rPr>
        <w:fldChar w:fldCharType="end"/>
      </w:r>
    </w:p>
    <w:p w14:paraId="519D3E0D"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"_Toc212097620" </w:instrText>
      </w:r>
      <w:r>
        <w:fldChar w:fldCharType="separate"/>
      </w:r>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Maritime Traffic</w:t>
      </w:r>
      <w:r w:rsidR="00A3313B">
        <w:rPr>
          <w:noProof/>
          <w:webHidden/>
        </w:rPr>
        <w:tab/>
      </w:r>
      <w:r w:rsidR="00C176A8">
        <w:rPr>
          <w:noProof/>
          <w:webHidden/>
        </w:rPr>
        <w:fldChar w:fldCharType="begin"/>
      </w:r>
      <w:r w:rsidR="00A3313B">
        <w:rPr>
          <w:noProof/>
          <w:webHidden/>
        </w:rPr>
        <w:instrText xml:space="preserve"> PAGEREF _Toc212097620 \h </w:instrText>
      </w:r>
      <w:r w:rsidR="00C176A8">
        <w:rPr>
          <w:noProof/>
          <w:webHidden/>
        </w:rPr>
      </w:r>
      <w:r w:rsidR="00C176A8">
        <w:rPr>
          <w:noProof/>
          <w:webHidden/>
        </w:rPr>
        <w:fldChar w:fldCharType="separate"/>
      </w:r>
      <w:r w:rsidR="005C6DD2">
        <w:rPr>
          <w:noProof/>
          <w:webHidden/>
        </w:rPr>
        <w:t>28</w:t>
      </w:r>
      <w:r w:rsidR="00C176A8">
        <w:rPr>
          <w:noProof/>
          <w:webHidden/>
        </w:rPr>
        <w:fldChar w:fldCharType="end"/>
      </w:r>
      <w:r>
        <w:rPr>
          <w:noProof/>
        </w:rPr>
        <w:fldChar w:fldCharType="end"/>
      </w:r>
    </w:p>
    <w:p w14:paraId="186263CC" w14:textId="77777777" w:rsidR="00A3313B" w:rsidRDefault="00F80EA1" w:rsidP="006E3B46">
      <w:pPr>
        <w:pStyle w:val="TOC2"/>
        <w:ind w:left="720"/>
        <w:rPr>
          <w:rFonts w:ascii="Calibri" w:hAnsi="Calibri"/>
          <w:bCs w:val="0"/>
          <w:noProof/>
          <w:szCs w:val="22"/>
          <w:lang w:eastAsia="en-GB"/>
        </w:rPr>
      </w:pPr>
      <w:r>
        <w:tab/>
      </w:r>
      <w:r w:rsidR="005464F0">
        <w:fldChar w:fldCharType="begin"/>
      </w:r>
      <w:r w:rsidR="005464F0">
        <w:instrText xml:space="preserve"> HYPERLINK \l "_Toc212097621" </w:instrText>
      </w:r>
      <w:r w:rsidR="005464F0">
        <w:fldChar w:fldCharType="separate"/>
      </w:r>
      <w:r w:rsidR="00A3313B" w:rsidRPr="00873099">
        <w:rPr>
          <w:rStyle w:val="Hyperlink"/>
          <w:noProof/>
        </w:rPr>
        <w:t>1.1Traffic statistics to be obtained</w:t>
      </w:r>
      <w:r w:rsidR="00A3313B">
        <w:rPr>
          <w:noProof/>
          <w:webHidden/>
        </w:rPr>
        <w:tab/>
      </w:r>
      <w:r w:rsidR="00C176A8">
        <w:rPr>
          <w:noProof/>
          <w:webHidden/>
        </w:rPr>
        <w:fldChar w:fldCharType="begin"/>
      </w:r>
      <w:r w:rsidR="00A3313B">
        <w:rPr>
          <w:noProof/>
          <w:webHidden/>
        </w:rPr>
        <w:instrText xml:space="preserve"> PAGEREF _Toc212097621 \h </w:instrText>
      </w:r>
      <w:r w:rsidR="00C176A8">
        <w:rPr>
          <w:noProof/>
          <w:webHidden/>
        </w:rPr>
      </w:r>
      <w:r w:rsidR="00C176A8">
        <w:rPr>
          <w:noProof/>
          <w:webHidden/>
        </w:rPr>
        <w:fldChar w:fldCharType="separate"/>
      </w:r>
      <w:r w:rsidR="005C6DD2">
        <w:rPr>
          <w:noProof/>
          <w:webHidden/>
        </w:rPr>
        <w:t>28</w:t>
      </w:r>
      <w:r w:rsidR="00C176A8">
        <w:rPr>
          <w:noProof/>
          <w:webHidden/>
        </w:rPr>
        <w:fldChar w:fldCharType="end"/>
      </w:r>
      <w:r w:rsidR="005464F0">
        <w:rPr>
          <w:noProof/>
        </w:rPr>
        <w:fldChar w:fldCharType="end"/>
      </w:r>
    </w:p>
    <w:p w14:paraId="119B523E" w14:textId="77777777" w:rsidR="00A3313B" w:rsidRDefault="00F80EA1" w:rsidP="006E3B46">
      <w:pPr>
        <w:pStyle w:val="TOC2"/>
        <w:ind w:left="720"/>
        <w:rPr>
          <w:rFonts w:ascii="Calibri" w:hAnsi="Calibri"/>
          <w:bCs w:val="0"/>
          <w:noProof/>
          <w:szCs w:val="22"/>
          <w:lang w:eastAsia="en-GB"/>
        </w:rPr>
      </w:pPr>
      <w:r>
        <w:tab/>
      </w:r>
      <w:r w:rsidR="005464F0">
        <w:fldChar w:fldCharType="begin"/>
      </w:r>
      <w:r w:rsidR="005464F0">
        <w:instrText xml:space="preserve"> HYPERLINK \l "_Toc212097622" </w:instrText>
      </w:r>
      <w:r w:rsidR="005464F0">
        <w:fldChar w:fldCharType="separate"/>
      </w:r>
      <w:r w:rsidR="00A3313B" w:rsidRPr="00873099">
        <w:rPr>
          <w:rStyle w:val="Hyperlink"/>
          <w:noProof/>
        </w:rPr>
        <w:t>1.2Accident data to be obtained</w:t>
      </w:r>
      <w:r w:rsidR="00A3313B">
        <w:rPr>
          <w:noProof/>
          <w:webHidden/>
        </w:rPr>
        <w:tab/>
      </w:r>
      <w:r w:rsidR="00C176A8">
        <w:rPr>
          <w:noProof/>
          <w:webHidden/>
        </w:rPr>
        <w:fldChar w:fldCharType="begin"/>
      </w:r>
      <w:r w:rsidR="00A3313B">
        <w:rPr>
          <w:noProof/>
          <w:webHidden/>
        </w:rPr>
        <w:instrText xml:space="preserve"> PAGEREF _Toc212097622 \h </w:instrText>
      </w:r>
      <w:r w:rsidR="00C176A8">
        <w:rPr>
          <w:noProof/>
          <w:webHidden/>
        </w:rPr>
      </w:r>
      <w:r w:rsidR="00C176A8">
        <w:rPr>
          <w:noProof/>
          <w:webHidden/>
        </w:rPr>
        <w:fldChar w:fldCharType="separate"/>
      </w:r>
      <w:r w:rsidR="005C6DD2">
        <w:rPr>
          <w:noProof/>
          <w:webHidden/>
        </w:rPr>
        <w:t>28</w:t>
      </w:r>
      <w:r w:rsidR="00C176A8">
        <w:rPr>
          <w:noProof/>
          <w:webHidden/>
        </w:rPr>
        <w:fldChar w:fldCharType="end"/>
      </w:r>
      <w:r w:rsidR="005464F0">
        <w:rPr>
          <w:noProof/>
        </w:rPr>
        <w:fldChar w:fldCharType="end"/>
      </w:r>
    </w:p>
    <w:p w14:paraId="0EAED2CB" w14:textId="77777777" w:rsidR="00A3313B" w:rsidRDefault="00F80EA1" w:rsidP="006E3B46">
      <w:pPr>
        <w:pStyle w:val="TOC2"/>
        <w:ind w:left="720"/>
        <w:rPr>
          <w:rFonts w:ascii="Calibri" w:hAnsi="Calibri"/>
          <w:bCs w:val="0"/>
          <w:noProof/>
          <w:szCs w:val="22"/>
          <w:lang w:eastAsia="en-GB"/>
        </w:rPr>
      </w:pPr>
      <w:r>
        <w:tab/>
      </w:r>
      <w:r w:rsidR="005464F0">
        <w:fldChar w:fldCharType="begin"/>
      </w:r>
      <w:r w:rsidR="005464F0">
        <w:instrText xml:space="preserve"> HYPERLINK \l "_Toc2120976</w:instrText>
      </w:r>
      <w:r w:rsidR="005464F0">
        <w:instrText xml:space="preserve">23" </w:instrText>
      </w:r>
      <w:r w:rsidR="005464F0">
        <w:fldChar w:fldCharType="separate"/>
      </w:r>
      <w:r w:rsidR="00A3313B" w:rsidRPr="00873099">
        <w:rPr>
          <w:rStyle w:val="Hyperlink"/>
          <w:noProof/>
        </w:rPr>
        <w:t>1.3Data on traffic delays to be obtained</w:t>
      </w:r>
      <w:r w:rsidR="00A3313B">
        <w:rPr>
          <w:noProof/>
          <w:webHidden/>
        </w:rPr>
        <w:tab/>
      </w:r>
      <w:r w:rsidR="00C176A8">
        <w:rPr>
          <w:noProof/>
          <w:webHidden/>
        </w:rPr>
        <w:fldChar w:fldCharType="begin"/>
      </w:r>
      <w:r w:rsidR="00A3313B">
        <w:rPr>
          <w:noProof/>
          <w:webHidden/>
        </w:rPr>
        <w:instrText xml:space="preserve"> PAGEREF _Toc212097623 \h </w:instrText>
      </w:r>
      <w:r w:rsidR="00C176A8">
        <w:rPr>
          <w:noProof/>
          <w:webHidden/>
        </w:rPr>
      </w:r>
      <w:r w:rsidR="00C176A8">
        <w:rPr>
          <w:noProof/>
          <w:webHidden/>
        </w:rPr>
        <w:fldChar w:fldCharType="separate"/>
      </w:r>
      <w:r w:rsidR="005C6DD2">
        <w:rPr>
          <w:noProof/>
          <w:webHidden/>
        </w:rPr>
        <w:t>29</w:t>
      </w:r>
      <w:r w:rsidR="00C176A8">
        <w:rPr>
          <w:noProof/>
          <w:webHidden/>
        </w:rPr>
        <w:fldChar w:fldCharType="end"/>
      </w:r>
      <w:r w:rsidR="005464F0">
        <w:rPr>
          <w:noProof/>
        </w:rPr>
        <w:fldChar w:fldCharType="end"/>
      </w:r>
    </w:p>
    <w:p w14:paraId="63D9670C"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"_Toc212097624" </w:instrText>
      </w:r>
      <w:r>
        <w:fldChar w:fldCharType="separate"/>
      </w:r>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Maritime Area Concerned.</w:t>
      </w:r>
      <w:r w:rsidR="00A3313B">
        <w:rPr>
          <w:noProof/>
          <w:webHidden/>
        </w:rPr>
        <w:tab/>
      </w:r>
      <w:r w:rsidR="00C176A8">
        <w:rPr>
          <w:noProof/>
          <w:webHidden/>
        </w:rPr>
        <w:fldChar w:fldCharType="begin"/>
      </w:r>
      <w:r w:rsidR="00A3313B">
        <w:rPr>
          <w:noProof/>
          <w:webHidden/>
        </w:rPr>
        <w:instrText xml:space="preserve"> PAGEREF _Toc212097624 \h </w:instrText>
      </w:r>
      <w:r w:rsidR="00C176A8">
        <w:rPr>
          <w:noProof/>
          <w:webHidden/>
        </w:rPr>
      </w:r>
      <w:r w:rsidR="00C176A8">
        <w:rPr>
          <w:noProof/>
          <w:webHidden/>
        </w:rPr>
        <w:fldChar w:fldCharType="separate"/>
      </w:r>
      <w:r w:rsidR="005C6DD2">
        <w:rPr>
          <w:noProof/>
          <w:webHidden/>
        </w:rPr>
        <w:t>29</w:t>
      </w:r>
      <w:r w:rsidR="00C176A8">
        <w:rPr>
          <w:noProof/>
          <w:webHidden/>
        </w:rPr>
        <w:fldChar w:fldCharType="end"/>
      </w:r>
      <w:r>
        <w:rPr>
          <w:noProof/>
        </w:rPr>
        <w:fldChar w:fldCharType="end"/>
      </w:r>
    </w:p>
    <w:p w14:paraId="26532522"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"_Toc212097625" </w:instrText>
      </w:r>
      <w:r>
        <w:fldChar w:fldCharType="separate"/>
      </w:r>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Analyze the Data on the Geography of the Area Concerned thoroughly</w:t>
      </w:r>
      <w:r w:rsidR="00A3313B">
        <w:rPr>
          <w:noProof/>
          <w:webHidden/>
        </w:rPr>
        <w:tab/>
      </w:r>
      <w:r w:rsidR="00C176A8">
        <w:rPr>
          <w:noProof/>
          <w:webHidden/>
        </w:rPr>
        <w:fldChar w:fldCharType="begin"/>
      </w:r>
      <w:r w:rsidR="00A3313B">
        <w:rPr>
          <w:noProof/>
          <w:webHidden/>
        </w:rPr>
        <w:instrText xml:space="preserve"> PAGEREF _Toc212097625 \h </w:instrText>
      </w:r>
      <w:r w:rsidR="00C176A8">
        <w:rPr>
          <w:noProof/>
          <w:webHidden/>
        </w:rPr>
      </w:r>
      <w:r w:rsidR="00C176A8">
        <w:rPr>
          <w:noProof/>
          <w:webHidden/>
        </w:rPr>
        <w:fldChar w:fldCharType="separate"/>
      </w:r>
      <w:r w:rsidR="005C6DD2">
        <w:rPr>
          <w:noProof/>
          <w:webHidden/>
        </w:rPr>
        <w:t>30</w:t>
      </w:r>
      <w:r w:rsidR="00C176A8">
        <w:rPr>
          <w:noProof/>
          <w:webHidden/>
        </w:rPr>
        <w:fldChar w:fldCharType="end"/>
      </w:r>
      <w:r>
        <w:rPr>
          <w:noProof/>
        </w:rPr>
        <w:fldChar w:fldCharType="end"/>
      </w:r>
    </w:p>
    <w:p w14:paraId="5EC440CC"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"_Toc212097626" </w:instrText>
      </w:r>
      <w:r>
        <w:fldChar w:fldCharType="separate"/>
      </w:r>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Protection of the Marine Environment</w:t>
      </w:r>
      <w:r w:rsidR="00A3313B">
        <w:rPr>
          <w:noProof/>
          <w:webHidden/>
        </w:rPr>
        <w:tab/>
      </w:r>
      <w:r w:rsidR="00C176A8">
        <w:rPr>
          <w:noProof/>
          <w:webHidden/>
        </w:rPr>
        <w:fldChar w:fldCharType="begin"/>
      </w:r>
      <w:r w:rsidR="00A3313B">
        <w:rPr>
          <w:noProof/>
          <w:webHidden/>
        </w:rPr>
        <w:instrText xml:space="preserve"> PAGEREF _Toc212097626 \h </w:instrText>
      </w:r>
      <w:r w:rsidR="00C176A8">
        <w:rPr>
          <w:noProof/>
          <w:webHidden/>
        </w:rPr>
      </w:r>
      <w:r w:rsidR="00C176A8">
        <w:rPr>
          <w:noProof/>
          <w:webHidden/>
        </w:rPr>
        <w:fldChar w:fldCharType="separate"/>
      </w:r>
      <w:r w:rsidR="005C6DD2">
        <w:rPr>
          <w:noProof/>
          <w:webHidden/>
        </w:rPr>
        <w:t>30</w:t>
      </w:r>
      <w:r w:rsidR="00C176A8">
        <w:rPr>
          <w:noProof/>
          <w:webHidden/>
        </w:rPr>
        <w:fldChar w:fldCharType="end"/>
      </w:r>
      <w:r>
        <w:rPr>
          <w:noProof/>
        </w:rPr>
        <w:fldChar w:fldCharType="end"/>
      </w:r>
    </w:p>
    <w:p w14:paraId="29F6BBD6"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w:instrText>
      </w:r>
      <w:r>
        <w:instrText xml:space="preserve">2097627" </w:instrText>
      </w:r>
      <w:r>
        <w:fldChar w:fldCharType="separate"/>
      </w:r>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Protection of the Surrounding Area</w:t>
      </w:r>
      <w:r w:rsidR="00A3313B">
        <w:rPr>
          <w:noProof/>
          <w:webHidden/>
        </w:rPr>
        <w:tab/>
      </w:r>
      <w:r w:rsidR="00C176A8">
        <w:rPr>
          <w:noProof/>
          <w:webHidden/>
        </w:rPr>
        <w:fldChar w:fldCharType="begin"/>
      </w:r>
      <w:r w:rsidR="00A3313B">
        <w:rPr>
          <w:noProof/>
          <w:webHidden/>
        </w:rPr>
        <w:instrText xml:space="preserve"> PAGEREF _Toc212097627 \h </w:instrText>
      </w:r>
      <w:r w:rsidR="00C176A8">
        <w:rPr>
          <w:noProof/>
          <w:webHidden/>
        </w:rPr>
      </w:r>
      <w:r w:rsidR="00C176A8">
        <w:rPr>
          <w:noProof/>
          <w:webHidden/>
        </w:rPr>
        <w:fldChar w:fldCharType="separate"/>
      </w:r>
      <w:r w:rsidR="005C6DD2">
        <w:rPr>
          <w:noProof/>
          <w:webHidden/>
        </w:rPr>
        <w:t>31</w:t>
      </w:r>
      <w:r w:rsidR="00C176A8">
        <w:rPr>
          <w:noProof/>
          <w:webHidden/>
        </w:rPr>
        <w:fldChar w:fldCharType="end"/>
      </w:r>
      <w:r>
        <w:rPr>
          <w:noProof/>
        </w:rPr>
        <w:fldChar w:fldCharType="end"/>
      </w:r>
    </w:p>
    <w:p w14:paraId="7990BF87"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"_Toc212097628" </w:instrText>
      </w:r>
      <w:r>
        <w:fldChar w:fldCharType="separate"/>
      </w:r>
      <w:r w:rsidR="00A3313B" w:rsidRPr="00873099">
        <w:rPr>
          <w:rStyle w:val="Hyperlink"/>
          <w:noProof/>
        </w:rPr>
        <w:t>ANNEX III</w:t>
      </w:r>
      <w:r w:rsidR="00A3313B">
        <w:rPr>
          <w:rFonts w:ascii="Calibri" w:hAnsi="Calibri" w:cs="Times New Roman"/>
          <w:b w:val="0"/>
          <w:bCs w:val="0"/>
          <w:caps w:val="0"/>
          <w:noProof/>
          <w:szCs w:val="22"/>
          <w:lang w:eastAsia="en-GB"/>
        </w:rPr>
        <w:tab/>
      </w:r>
      <w:r w:rsidR="00A3313B" w:rsidRPr="00873099">
        <w:rPr>
          <w:rStyle w:val="Hyperlink"/>
          <w:noProof/>
        </w:rPr>
        <w:t>Example of an Aids to Navigation Risk Assessment</w:t>
      </w:r>
      <w:r w:rsidR="00A3313B">
        <w:rPr>
          <w:noProof/>
          <w:webHidden/>
        </w:rPr>
        <w:tab/>
      </w:r>
      <w:r w:rsidR="00C176A8">
        <w:rPr>
          <w:noProof/>
          <w:webHidden/>
        </w:rPr>
        <w:fldChar w:fldCharType="begin"/>
      </w:r>
      <w:r w:rsidR="00A3313B">
        <w:rPr>
          <w:noProof/>
          <w:webHidden/>
        </w:rPr>
        <w:instrText xml:space="preserve"> PAGEREF _Toc212097628 \h </w:instrText>
      </w:r>
      <w:r w:rsidR="00C176A8">
        <w:rPr>
          <w:noProof/>
          <w:webHidden/>
        </w:rPr>
      </w:r>
      <w:r w:rsidR="00C176A8">
        <w:rPr>
          <w:noProof/>
          <w:webHidden/>
        </w:rPr>
        <w:fldChar w:fldCharType="separate"/>
      </w:r>
      <w:r w:rsidR="005C6DD2">
        <w:rPr>
          <w:noProof/>
          <w:webHidden/>
        </w:rPr>
        <w:t>32</w:t>
      </w:r>
      <w:r w:rsidR="00C176A8">
        <w:rPr>
          <w:noProof/>
          <w:webHidden/>
        </w:rPr>
        <w:fldChar w:fldCharType="end"/>
      </w:r>
      <w:r>
        <w:rPr>
          <w:noProof/>
        </w:rPr>
        <w:fldChar w:fldCharType="end"/>
      </w:r>
    </w:p>
    <w:p w14:paraId="4110A67D"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"_Toc212097629" </w:instrText>
      </w:r>
      <w:r>
        <w:fldChar w:fldCharType="separate"/>
      </w:r>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Bay of Fundy</w:t>
      </w:r>
      <w:r w:rsidR="00A3313B">
        <w:rPr>
          <w:noProof/>
          <w:webHidden/>
        </w:rPr>
        <w:tab/>
      </w:r>
      <w:r w:rsidR="00C176A8">
        <w:rPr>
          <w:noProof/>
          <w:webHidden/>
        </w:rPr>
        <w:fldChar w:fldCharType="begin"/>
      </w:r>
      <w:r w:rsidR="00A3313B">
        <w:rPr>
          <w:noProof/>
          <w:webHidden/>
        </w:rPr>
        <w:instrText xml:space="preserve"> PAGEREF _Toc212097629 \h </w:instrText>
      </w:r>
      <w:r w:rsidR="00C176A8">
        <w:rPr>
          <w:noProof/>
          <w:webHidden/>
        </w:rPr>
      </w:r>
      <w:r w:rsidR="00C176A8">
        <w:rPr>
          <w:noProof/>
          <w:webHidden/>
        </w:rPr>
        <w:fldChar w:fldCharType="separate"/>
      </w:r>
      <w:r w:rsidR="005C6DD2">
        <w:rPr>
          <w:noProof/>
          <w:webHidden/>
        </w:rPr>
        <w:t>32</w:t>
      </w:r>
      <w:r w:rsidR="00C176A8">
        <w:rPr>
          <w:noProof/>
          <w:webHidden/>
        </w:rPr>
        <w:fldChar w:fldCharType="end"/>
      </w:r>
      <w:r>
        <w:rPr>
          <w:noProof/>
        </w:rPr>
        <w:fldChar w:fldCharType="end"/>
      </w:r>
    </w:p>
    <w:p w14:paraId="36CFDA69"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w:instrText>
      </w:r>
      <w:r>
        <w:instrText xml:space="preserve"> "_Toc212097630" </w:instrText>
      </w:r>
      <w:r>
        <w:fldChar w:fldCharType="separate"/>
      </w:r>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C176A8">
        <w:rPr>
          <w:noProof/>
          <w:webHidden/>
        </w:rPr>
        <w:fldChar w:fldCharType="begin"/>
      </w:r>
      <w:r w:rsidR="00A3313B">
        <w:rPr>
          <w:noProof/>
          <w:webHidden/>
        </w:rPr>
        <w:instrText xml:space="preserve"> PAGEREF _Toc212097630 \h </w:instrText>
      </w:r>
      <w:r w:rsidR="00C176A8">
        <w:rPr>
          <w:noProof/>
          <w:webHidden/>
        </w:rPr>
      </w:r>
      <w:r w:rsidR="00C176A8">
        <w:rPr>
          <w:noProof/>
          <w:webHidden/>
        </w:rPr>
        <w:fldChar w:fldCharType="separate"/>
      </w:r>
      <w:r w:rsidR="005C6DD2">
        <w:rPr>
          <w:noProof/>
          <w:webHidden/>
        </w:rPr>
        <w:t>32</w:t>
      </w:r>
      <w:r w:rsidR="00C176A8">
        <w:rPr>
          <w:noProof/>
          <w:webHidden/>
        </w:rPr>
        <w:fldChar w:fldCharType="end"/>
      </w:r>
      <w:r>
        <w:rPr>
          <w:noProof/>
        </w:rPr>
        <w:fldChar w:fldCharType="end"/>
      </w:r>
    </w:p>
    <w:p w14:paraId="5EFAAF2E" w14:textId="77777777" w:rsidR="00A3313B" w:rsidRDefault="005464F0" w:rsidP="006E3B46">
      <w:pPr>
        <w:pStyle w:val="TOC2"/>
        <w:ind w:left="1440"/>
        <w:rPr>
          <w:rFonts w:ascii="Calibri" w:hAnsi="Calibri"/>
          <w:bCs w:val="0"/>
          <w:noProof/>
          <w:szCs w:val="22"/>
          <w:lang w:eastAsia="en-GB"/>
        </w:rPr>
      </w:pPr>
      <w:r>
        <w:fldChar w:fldCharType="begin"/>
      </w:r>
      <w:r>
        <w:instrText xml:space="preserve"> HYPERLINK \l "_Toc212097631" </w:instrText>
      </w:r>
      <w:r>
        <w:fldChar w:fldCharType="separate"/>
      </w:r>
      <w:r w:rsidR="00A3313B" w:rsidRPr="00873099">
        <w:rPr>
          <w:rStyle w:val="Hyperlink"/>
          <w:noProof/>
        </w:rPr>
        <w:t>2.1Step 1 Identify Hazards</w:t>
      </w:r>
      <w:r w:rsidR="00A3313B">
        <w:rPr>
          <w:noProof/>
          <w:webHidden/>
        </w:rPr>
        <w:tab/>
      </w:r>
      <w:r w:rsidR="00C176A8">
        <w:rPr>
          <w:noProof/>
          <w:webHidden/>
        </w:rPr>
        <w:fldChar w:fldCharType="begin"/>
      </w:r>
      <w:r w:rsidR="00A3313B">
        <w:rPr>
          <w:noProof/>
          <w:webHidden/>
        </w:rPr>
        <w:instrText xml:space="preserve"> PAGEREF _Toc212097631 \h </w:instrText>
      </w:r>
      <w:r w:rsidR="00C176A8">
        <w:rPr>
          <w:noProof/>
          <w:webHidden/>
        </w:rPr>
      </w:r>
      <w:r w:rsidR="00C176A8">
        <w:rPr>
          <w:noProof/>
          <w:webHidden/>
        </w:rPr>
        <w:fldChar w:fldCharType="separate"/>
      </w:r>
      <w:r w:rsidR="005C6DD2">
        <w:rPr>
          <w:noProof/>
          <w:webHidden/>
        </w:rPr>
        <w:t>32</w:t>
      </w:r>
      <w:r w:rsidR="00C176A8">
        <w:rPr>
          <w:noProof/>
          <w:webHidden/>
        </w:rPr>
        <w:fldChar w:fldCharType="end"/>
      </w:r>
      <w:r>
        <w:rPr>
          <w:noProof/>
        </w:rPr>
        <w:fldChar w:fldCharType="end"/>
      </w:r>
    </w:p>
    <w:p w14:paraId="521F6B06" w14:textId="77777777" w:rsidR="00A3313B" w:rsidRDefault="005464F0" w:rsidP="006E3B46">
      <w:pPr>
        <w:pStyle w:val="TOC2"/>
        <w:ind w:left="1440"/>
        <w:rPr>
          <w:rFonts w:ascii="Calibri" w:hAnsi="Calibri"/>
          <w:bCs w:val="0"/>
          <w:noProof/>
          <w:szCs w:val="22"/>
          <w:lang w:eastAsia="en-GB"/>
        </w:rPr>
      </w:pPr>
      <w:r>
        <w:fldChar w:fldCharType="begin"/>
      </w:r>
      <w:r>
        <w:instrText xml:space="preserve"> HYPERLINK \l "_Toc212097632" </w:instrText>
      </w:r>
      <w:r>
        <w:fldChar w:fldCharType="separate"/>
      </w:r>
      <w:r w:rsidR="00A3313B" w:rsidRPr="00873099">
        <w:rPr>
          <w:rStyle w:val="Hyperlink"/>
          <w:noProof/>
        </w:rPr>
        <w:t>2.2Step 2 Assess Risks</w:t>
      </w:r>
      <w:r w:rsidR="00A3313B">
        <w:rPr>
          <w:noProof/>
          <w:webHidden/>
        </w:rPr>
        <w:tab/>
      </w:r>
      <w:r w:rsidR="00C176A8">
        <w:rPr>
          <w:noProof/>
          <w:webHidden/>
        </w:rPr>
        <w:fldChar w:fldCharType="begin"/>
      </w:r>
      <w:r w:rsidR="00A3313B">
        <w:rPr>
          <w:noProof/>
          <w:webHidden/>
        </w:rPr>
        <w:instrText xml:space="preserve"> PAGEREF _Toc212097632 \h </w:instrText>
      </w:r>
      <w:r w:rsidR="00C176A8">
        <w:rPr>
          <w:noProof/>
          <w:webHidden/>
        </w:rPr>
      </w:r>
      <w:r w:rsidR="00C176A8">
        <w:rPr>
          <w:noProof/>
          <w:webHidden/>
        </w:rPr>
        <w:fldChar w:fldCharType="separate"/>
      </w:r>
      <w:r w:rsidR="005C6DD2">
        <w:rPr>
          <w:noProof/>
          <w:webHidden/>
        </w:rPr>
        <w:t>33</w:t>
      </w:r>
      <w:r w:rsidR="00C176A8">
        <w:rPr>
          <w:noProof/>
          <w:webHidden/>
        </w:rPr>
        <w:fldChar w:fldCharType="end"/>
      </w:r>
      <w:r>
        <w:rPr>
          <w:noProof/>
        </w:rPr>
        <w:fldChar w:fldCharType="end"/>
      </w:r>
    </w:p>
    <w:p w14:paraId="1A59B3ED" w14:textId="77777777" w:rsidR="00A3313B" w:rsidRDefault="005464F0" w:rsidP="006E3B46">
      <w:pPr>
        <w:pStyle w:val="TOC2"/>
        <w:ind w:left="1440"/>
        <w:rPr>
          <w:rFonts w:ascii="Calibri" w:hAnsi="Calibri"/>
          <w:bCs w:val="0"/>
          <w:noProof/>
          <w:szCs w:val="22"/>
          <w:lang w:eastAsia="en-GB"/>
        </w:rPr>
      </w:pPr>
      <w:r>
        <w:fldChar w:fldCharType="begin"/>
      </w:r>
      <w:r>
        <w:instrText xml:space="preserve"> HYPERLINK \l "_Toc212097633" </w:instrText>
      </w:r>
      <w:r>
        <w:fldChar w:fldCharType="separate"/>
      </w:r>
      <w:r w:rsidR="00A3313B" w:rsidRPr="00873099">
        <w:rPr>
          <w:rStyle w:val="Hyperlink"/>
          <w:noProof/>
        </w:rPr>
        <w:t>2.3Estimating Addressable Risk</w:t>
      </w:r>
      <w:r w:rsidR="00A3313B">
        <w:rPr>
          <w:noProof/>
          <w:webHidden/>
        </w:rPr>
        <w:tab/>
      </w:r>
      <w:r w:rsidR="00C176A8">
        <w:rPr>
          <w:noProof/>
          <w:webHidden/>
        </w:rPr>
        <w:fldChar w:fldCharType="begin"/>
      </w:r>
      <w:r w:rsidR="00A3313B">
        <w:rPr>
          <w:noProof/>
          <w:webHidden/>
        </w:rPr>
        <w:instrText xml:space="preserve"> PAGEREF _Toc212097633 \h </w:instrText>
      </w:r>
      <w:r w:rsidR="00C176A8">
        <w:rPr>
          <w:noProof/>
          <w:webHidden/>
        </w:rPr>
      </w:r>
      <w:r w:rsidR="00C176A8">
        <w:rPr>
          <w:noProof/>
          <w:webHidden/>
        </w:rPr>
        <w:fldChar w:fldCharType="separate"/>
      </w:r>
      <w:r w:rsidR="005C6DD2">
        <w:rPr>
          <w:noProof/>
          <w:webHidden/>
        </w:rPr>
        <w:t>35</w:t>
      </w:r>
      <w:r w:rsidR="00C176A8">
        <w:rPr>
          <w:noProof/>
          <w:webHidden/>
        </w:rPr>
        <w:fldChar w:fldCharType="end"/>
      </w:r>
      <w:r>
        <w:rPr>
          <w:noProof/>
        </w:rPr>
        <w:fldChar w:fldCharType="end"/>
      </w:r>
    </w:p>
    <w:p w14:paraId="7E585067" w14:textId="77777777" w:rsidR="00A3313B" w:rsidRDefault="005464F0" w:rsidP="006E3B46">
      <w:pPr>
        <w:pStyle w:val="TOC2"/>
        <w:ind w:left="1440"/>
        <w:rPr>
          <w:rFonts w:ascii="Calibri" w:hAnsi="Calibri"/>
          <w:bCs w:val="0"/>
          <w:noProof/>
          <w:szCs w:val="22"/>
          <w:lang w:eastAsia="en-GB"/>
        </w:rPr>
      </w:pPr>
      <w:r>
        <w:fldChar w:fldCharType="begin"/>
      </w:r>
      <w:r>
        <w:instrText xml:space="preserve"> HYPERLINK \l "_Toc212097634" </w:instrText>
      </w:r>
      <w:r>
        <w:fldChar w:fldCharType="separate"/>
      </w:r>
      <w:r w:rsidR="00A3313B" w:rsidRPr="00873099">
        <w:rPr>
          <w:rStyle w:val="Hyperlink"/>
          <w:noProof/>
        </w:rPr>
        <w:t>2.4Step 3 Specify Risk Control Options</w:t>
      </w:r>
      <w:r w:rsidR="00A3313B">
        <w:rPr>
          <w:noProof/>
          <w:webHidden/>
        </w:rPr>
        <w:tab/>
      </w:r>
      <w:r w:rsidR="00C176A8">
        <w:rPr>
          <w:noProof/>
          <w:webHidden/>
        </w:rPr>
        <w:fldChar w:fldCharType="begin"/>
      </w:r>
      <w:r w:rsidR="00A3313B">
        <w:rPr>
          <w:noProof/>
          <w:webHidden/>
        </w:rPr>
        <w:instrText xml:space="preserve"> PAGEREF _Toc212097634 \h </w:instrText>
      </w:r>
      <w:r w:rsidR="00C176A8">
        <w:rPr>
          <w:noProof/>
          <w:webHidden/>
        </w:rPr>
      </w:r>
      <w:r w:rsidR="00C176A8">
        <w:rPr>
          <w:noProof/>
          <w:webHidden/>
        </w:rPr>
        <w:fldChar w:fldCharType="separate"/>
      </w:r>
      <w:r w:rsidR="005C6DD2">
        <w:rPr>
          <w:noProof/>
          <w:webHidden/>
        </w:rPr>
        <w:t>36</w:t>
      </w:r>
      <w:r w:rsidR="00C176A8">
        <w:rPr>
          <w:noProof/>
          <w:webHidden/>
        </w:rPr>
        <w:fldChar w:fldCharType="end"/>
      </w:r>
      <w:r>
        <w:rPr>
          <w:noProof/>
        </w:rPr>
        <w:fldChar w:fldCharType="end"/>
      </w:r>
    </w:p>
    <w:p w14:paraId="1D11804C" w14:textId="77777777" w:rsidR="00A3313B" w:rsidRDefault="005464F0" w:rsidP="006E3B46">
      <w:pPr>
        <w:pStyle w:val="TOC3"/>
        <w:ind w:left="1571"/>
        <w:rPr>
          <w:rFonts w:ascii="Calibri" w:hAnsi="Calibri"/>
          <w:noProof/>
          <w:sz w:val="22"/>
          <w:szCs w:val="22"/>
          <w:lang w:eastAsia="en-GB"/>
        </w:rPr>
      </w:pPr>
      <w:r>
        <w:fldChar w:fldCharType="begin"/>
      </w:r>
      <w:r>
        <w:instrText xml:space="preserve"> HYPERLINK \l "_Toc212097635" </w:instrText>
      </w:r>
      <w:r>
        <w:fldChar w:fldCharType="separate"/>
      </w:r>
      <w:r w:rsidR="00A3313B" w:rsidRPr="00873099">
        <w:rPr>
          <w:rStyle w:val="Hyperlink"/>
          <w:noProof/>
        </w:rPr>
        <w:t>2.4.1Risk Control Options</w:t>
      </w:r>
      <w:r w:rsidR="00A3313B">
        <w:rPr>
          <w:noProof/>
          <w:webHidden/>
        </w:rPr>
        <w:tab/>
      </w:r>
      <w:r w:rsidR="00C176A8">
        <w:rPr>
          <w:noProof/>
          <w:webHidden/>
        </w:rPr>
        <w:fldChar w:fldCharType="begin"/>
      </w:r>
      <w:r w:rsidR="00A3313B">
        <w:rPr>
          <w:noProof/>
          <w:webHidden/>
        </w:rPr>
        <w:instrText xml:space="preserve"> PAGEREF _Toc212097635 \h </w:instrText>
      </w:r>
      <w:r w:rsidR="00C176A8">
        <w:rPr>
          <w:noProof/>
          <w:webHidden/>
        </w:rPr>
      </w:r>
      <w:r w:rsidR="00C176A8">
        <w:rPr>
          <w:noProof/>
          <w:webHidden/>
        </w:rPr>
        <w:fldChar w:fldCharType="separate"/>
      </w:r>
      <w:r w:rsidR="005C6DD2">
        <w:rPr>
          <w:noProof/>
          <w:webHidden/>
        </w:rPr>
        <w:t>36</w:t>
      </w:r>
      <w:r w:rsidR="00C176A8">
        <w:rPr>
          <w:noProof/>
          <w:webHidden/>
        </w:rPr>
        <w:fldChar w:fldCharType="end"/>
      </w:r>
      <w:r>
        <w:rPr>
          <w:noProof/>
        </w:rPr>
        <w:fldChar w:fldCharType="end"/>
      </w:r>
    </w:p>
    <w:p w14:paraId="4373A745" w14:textId="77777777" w:rsidR="00A3313B" w:rsidRDefault="005464F0" w:rsidP="006E3B46">
      <w:pPr>
        <w:pStyle w:val="TOC3"/>
        <w:ind w:left="1571"/>
        <w:rPr>
          <w:rFonts w:ascii="Calibri" w:hAnsi="Calibri"/>
          <w:noProof/>
          <w:sz w:val="22"/>
          <w:szCs w:val="22"/>
          <w:lang w:eastAsia="en-GB"/>
        </w:rPr>
      </w:pPr>
      <w:r>
        <w:fldChar w:fldCharType="begin"/>
      </w:r>
      <w:r>
        <w:instrText xml:space="preserve"> HYPERLINK \l "_Toc212097636" </w:instrText>
      </w:r>
      <w:r>
        <w:fldChar w:fldCharType="separate"/>
      </w:r>
      <w:r w:rsidR="00A3313B" w:rsidRPr="00873099">
        <w:rPr>
          <w:rStyle w:val="Hyperlink"/>
          <w:noProof/>
        </w:rPr>
        <w:t>2.4.2Control Option Costs</w:t>
      </w:r>
      <w:r w:rsidR="00A3313B">
        <w:rPr>
          <w:noProof/>
          <w:webHidden/>
        </w:rPr>
        <w:tab/>
      </w:r>
      <w:r w:rsidR="00C176A8">
        <w:rPr>
          <w:noProof/>
          <w:webHidden/>
        </w:rPr>
        <w:fldChar w:fldCharType="begin"/>
      </w:r>
      <w:r w:rsidR="00A3313B">
        <w:rPr>
          <w:noProof/>
          <w:webHidden/>
        </w:rPr>
        <w:instrText xml:space="preserve"> PAGEREF _Toc212097636 \h </w:instrText>
      </w:r>
      <w:r w:rsidR="00C176A8">
        <w:rPr>
          <w:noProof/>
          <w:webHidden/>
        </w:rPr>
      </w:r>
      <w:r w:rsidR="00C176A8">
        <w:rPr>
          <w:noProof/>
          <w:webHidden/>
        </w:rPr>
        <w:fldChar w:fldCharType="separate"/>
      </w:r>
      <w:r w:rsidR="005C6DD2">
        <w:rPr>
          <w:noProof/>
          <w:webHidden/>
        </w:rPr>
        <w:t>36</w:t>
      </w:r>
      <w:r w:rsidR="00C176A8">
        <w:rPr>
          <w:noProof/>
          <w:webHidden/>
        </w:rPr>
        <w:fldChar w:fldCharType="end"/>
      </w:r>
      <w:r>
        <w:rPr>
          <w:noProof/>
        </w:rPr>
        <w:fldChar w:fldCharType="end"/>
      </w:r>
    </w:p>
    <w:p w14:paraId="46E4DCBB" w14:textId="77777777" w:rsidR="00A3313B" w:rsidRDefault="005464F0" w:rsidP="006E3B46">
      <w:pPr>
        <w:pStyle w:val="TOC2"/>
        <w:ind w:left="1440"/>
        <w:rPr>
          <w:rFonts w:ascii="Calibri" w:hAnsi="Calibri"/>
          <w:bCs w:val="0"/>
          <w:noProof/>
          <w:szCs w:val="22"/>
          <w:lang w:eastAsia="en-GB"/>
        </w:rPr>
      </w:pPr>
      <w:r>
        <w:fldChar w:fldCharType="begin"/>
      </w:r>
      <w:r>
        <w:instrText xml:space="preserve"> HYPERLINK \l "_Toc212097637" </w:instrText>
      </w:r>
      <w:r>
        <w:fldChar w:fldCharType="separate"/>
      </w:r>
      <w:r w:rsidR="00A3313B" w:rsidRPr="00873099">
        <w:rPr>
          <w:rStyle w:val="Hyperlink"/>
          <w:noProof/>
        </w:rPr>
        <w:t>2.5Step 4 Make a Decision</w:t>
      </w:r>
      <w:r w:rsidR="00A3313B">
        <w:rPr>
          <w:noProof/>
          <w:webHidden/>
        </w:rPr>
        <w:tab/>
      </w:r>
      <w:r w:rsidR="00C176A8">
        <w:rPr>
          <w:noProof/>
          <w:webHidden/>
        </w:rPr>
        <w:fldChar w:fldCharType="begin"/>
      </w:r>
      <w:r w:rsidR="00A3313B">
        <w:rPr>
          <w:noProof/>
          <w:webHidden/>
        </w:rPr>
        <w:instrText xml:space="preserve"> PAGEREF _Toc212097637 \h </w:instrText>
      </w:r>
      <w:r w:rsidR="00C176A8">
        <w:rPr>
          <w:noProof/>
          <w:webHidden/>
        </w:rPr>
      </w:r>
      <w:r w:rsidR="00C176A8">
        <w:rPr>
          <w:noProof/>
          <w:webHidden/>
        </w:rPr>
        <w:fldChar w:fldCharType="separate"/>
      </w:r>
      <w:r w:rsidR="005C6DD2">
        <w:rPr>
          <w:noProof/>
          <w:webHidden/>
        </w:rPr>
        <w:t>37</w:t>
      </w:r>
      <w:r w:rsidR="00C176A8">
        <w:rPr>
          <w:noProof/>
          <w:webHidden/>
        </w:rPr>
        <w:fldChar w:fldCharType="end"/>
      </w:r>
      <w:r>
        <w:rPr>
          <w:noProof/>
        </w:rPr>
        <w:fldChar w:fldCharType="end"/>
      </w:r>
    </w:p>
    <w:p w14:paraId="54F4C388" w14:textId="77777777" w:rsidR="00A3313B" w:rsidRDefault="005464F0" w:rsidP="006E3B46">
      <w:pPr>
        <w:pStyle w:val="TOC3"/>
        <w:ind w:left="1571"/>
        <w:rPr>
          <w:rFonts w:ascii="Calibri" w:hAnsi="Calibri"/>
          <w:noProof/>
          <w:sz w:val="22"/>
          <w:szCs w:val="22"/>
          <w:lang w:eastAsia="en-GB"/>
        </w:rPr>
      </w:pPr>
      <w:r>
        <w:fldChar w:fldCharType="begin"/>
      </w:r>
      <w:r>
        <w:instrText xml:space="preserve"> </w:instrText>
      </w:r>
      <w:r>
        <w:instrText xml:space="preserve">HYPERLINK \l "_Toc212097638" </w:instrText>
      </w:r>
      <w:r>
        <w:fldChar w:fldCharType="separate"/>
      </w:r>
      <w:r w:rsidR="00A3313B" w:rsidRPr="00873099">
        <w:rPr>
          <w:rStyle w:val="Hyperlink"/>
          <w:noProof/>
        </w:rPr>
        <w:t>2.5.1Option Benefits</w:t>
      </w:r>
      <w:r w:rsidR="00A3313B">
        <w:rPr>
          <w:noProof/>
          <w:webHidden/>
        </w:rPr>
        <w:tab/>
      </w:r>
      <w:r w:rsidR="00C176A8">
        <w:rPr>
          <w:noProof/>
          <w:webHidden/>
        </w:rPr>
        <w:fldChar w:fldCharType="begin"/>
      </w:r>
      <w:r w:rsidR="00A3313B">
        <w:rPr>
          <w:noProof/>
          <w:webHidden/>
        </w:rPr>
        <w:instrText xml:space="preserve"> PAGEREF _Toc212097638 \h </w:instrText>
      </w:r>
      <w:r w:rsidR="00C176A8">
        <w:rPr>
          <w:noProof/>
          <w:webHidden/>
        </w:rPr>
      </w:r>
      <w:r w:rsidR="00C176A8">
        <w:rPr>
          <w:noProof/>
          <w:webHidden/>
        </w:rPr>
        <w:fldChar w:fldCharType="separate"/>
      </w:r>
      <w:r w:rsidR="005C6DD2">
        <w:rPr>
          <w:noProof/>
          <w:webHidden/>
        </w:rPr>
        <w:t>37</w:t>
      </w:r>
      <w:r w:rsidR="00C176A8">
        <w:rPr>
          <w:noProof/>
          <w:webHidden/>
        </w:rPr>
        <w:fldChar w:fldCharType="end"/>
      </w:r>
      <w:r>
        <w:rPr>
          <w:noProof/>
        </w:rPr>
        <w:fldChar w:fldCharType="end"/>
      </w:r>
    </w:p>
    <w:p w14:paraId="4CFE0AD4" w14:textId="77777777" w:rsidR="00A3313B" w:rsidRDefault="005464F0" w:rsidP="006E3B46">
      <w:pPr>
        <w:pStyle w:val="TOC3"/>
        <w:ind w:left="1571"/>
        <w:rPr>
          <w:rFonts w:ascii="Calibri" w:hAnsi="Calibri"/>
          <w:noProof/>
          <w:sz w:val="22"/>
          <w:szCs w:val="22"/>
          <w:lang w:eastAsia="en-GB"/>
        </w:rPr>
      </w:pPr>
      <w:r>
        <w:fldChar w:fldCharType="begin"/>
      </w:r>
      <w:r>
        <w:instrText xml:space="preserve"> HYPERLINK \l "_Toc212097639" </w:instrText>
      </w:r>
      <w:r>
        <w:fldChar w:fldCharType="separate"/>
      </w:r>
      <w:r w:rsidR="00A3313B" w:rsidRPr="00873099">
        <w:rPr>
          <w:rStyle w:val="Hyperlink"/>
          <w:noProof/>
        </w:rPr>
        <w:t>2.5.2Comparing Costs and Benefits</w:t>
      </w:r>
      <w:r w:rsidR="00A3313B">
        <w:rPr>
          <w:noProof/>
          <w:webHidden/>
        </w:rPr>
        <w:tab/>
      </w:r>
      <w:r w:rsidR="00C176A8">
        <w:rPr>
          <w:noProof/>
          <w:webHidden/>
        </w:rPr>
        <w:fldChar w:fldCharType="begin"/>
      </w:r>
      <w:r w:rsidR="00A3313B">
        <w:rPr>
          <w:noProof/>
          <w:webHidden/>
        </w:rPr>
        <w:instrText xml:space="preserve"> PAGEREF _Toc212097639 \h </w:instrText>
      </w:r>
      <w:r w:rsidR="00C176A8">
        <w:rPr>
          <w:noProof/>
          <w:webHidden/>
        </w:rPr>
      </w:r>
      <w:r w:rsidR="00C176A8">
        <w:rPr>
          <w:noProof/>
          <w:webHidden/>
        </w:rPr>
        <w:fldChar w:fldCharType="separate"/>
      </w:r>
      <w:r w:rsidR="005C6DD2">
        <w:rPr>
          <w:noProof/>
          <w:webHidden/>
        </w:rPr>
        <w:t>38</w:t>
      </w:r>
      <w:r w:rsidR="00C176A8">
        <w:rPr>
          <w:noProof/>
          <w:webHidden/>
        </w:rPr>
        <w:fldChar w:fldCharType="end"/>
      </w:r>
      <w:r>
        <w:rPr>
          <w:noProof/>
        </w:rPr>
        <w:fldChar w:fldCharType="end"/>
      </w:r>
    </w:p>
    <w:p w14:paraId="48F2395D" w14:textId="77777777" w:rsidR="00A3313B" w:rsidRDefault="005464F0" w:rsidP="006E3B46">
      <w:pPr>
        <w:pStyle w:val="TOC3"/>
        <w:ind w:left="1571"/>
        <w:rPr>
          <w:rFonts w:ascii="Calibri" w:hAnsi="Calibri"/>
          <w:noProof/>
          <w:sz w:val="22"/>
          <w:szCs w:val="22"/>
          <w:lang w:eastAsia="en-GB"/>
        </w:rPr>
      </w:pPr>
      <w:r>
        <w:fldChar w:fldCharType="begin"/>
      </w:r>
      <w:r>
        <w:instrText xml:space="preserve"> HYPERLINK \l "_Toc212097640" </w:instrText>
      </w:r>
      <w:r>
        <w:fldChar w:fldCharType="separate"/>
      </w:r>
      <w:r w:rsidR="00A3313B" w:rsidRPr="00873099">
        <w:rPr>
          <w:rStyle w:val="Hyperlink"/>
          <w:noProof/>
        </w:rPr>
        <w:t>2.5.3Making a Decision</w:t>
      </w:r>
      <w:r w:rsidR="00A3313B">
        <w:rPr>
          <w:noProof/>
          <w:webHidden/>
        </w:rPr>
        <w:tab/>
      </w:r>
      <w:r w:rsidR="00C176A8">
        <w:rPr>
          <w:noProof/>
          <w:webHidden/>
        </w:rPr>
        <w:fldChar w:fldCharType="begin"/>
      </w:r>
      <w:r w:rsidR="00A3313B">
        <w:rPr>
          <w:noProof/>
          <w:webHidden/>
        </w:rPr>
        <w:instrText xml:space="preserve"> PAGEREF _Toc212097640 \h </w:instrText>
      </w:r>
      <w:r w:rsidR="00C176A8">
        <w:rPr>
          <w:noProof/>
          <w:webHidden/>
        </w:rPr>
      </w:r>
      <w:r w:rsidR="00C176A8">
        <w:rPr>
          <w:noProof/>
          <w:webHidden/>
        </w:rPr>
        <w:fldChar w:fldCharType="separate"/>
      </w:r>
      <w:r w:rsidR="005C6DD2">
        <w:rPr>
          <w:noProof/>
          <w:webHidden/>
        </w:rPr>
        <w:t>38</w:t>
      </w:r>
      <w:r w:rsidR="00C176A8">
        <w:rPr>
          <w:noProof/>
          <w:webHidden/>
        </w:rPr>
        <w:fldChar w:fldCharType="end"/>
      </w:r>
      <w:r>
        <w:rPr>
          <w:noProof/>
        </w:rPr>
        <w:fldChar w:fldCharType="end"/>
      </w:r>
    </w:p>
    <w:p w14:paraId="0F8F702B" w14:textId="77777777" w:rsidR="00A3313B" w:rsidRDefault="005464F0" w:rsidP="006E3B46">
      <w:pPr>
        <w:pStyle w:val="TOC2"/>
        <w:ind w:left="1440"/>
        <w:rPr>
          <w:rFonts w:ascii="Calibri" w:hAnsi="Calibri"/>
          <w:bCs w:val="0"/>
          <w:noProof/>
          <w:szCs w:val="22"/>
          <w:lang w:eastAsia="en-GB"/>
        </w:rPr>
      </w:pPr>
      <w:r>
        <w:fldChar w:fldCharType="begin"/>
      </w:r>
      <w:r>
        <w:instrText xml:space="preserve"> HYPERLINK \l "_Toc212097641" </w:instrText>
      </w:r>
      <w:r>
        <w:fldChar w:fldCharType="separate"/>
      </w:r>
      <w:r w:rsidR="00A3313B" w:rsidRPr="00873099">
        <w:rPr>
          <w:rStyle w:val="Hyperlink"/>
          <w:noProof/>
        </w:rPr>
        <w:t>2.6Step 5 Take Action</w:t>
      </w:r>
      <w:r w:rsidR="00A3313B">
        <w:rPr>
          <w:noProof/>
          <w:webHidden/>
        </w:rPr>
        <w:tab/>
      </w:r>
      <w:r w:rsidR="00C176A8">
        <w:rPr>
          <w:noProof/>
          <w:webHidden/>
        </w:rPr>
        <w:fldChar w:fldCharType="begin"/>
      </w:r>
      <w:r w:rsidR="00A3313B">
        <w:rPr>
          <w:noProof/>
          <w:webHidden/>
        </w:rPr>
        <w:instrText xml:space="preserve"> PAGEREF _Toc212097641 \h </w:instrText>
      </w:r>
      <w:r w:rsidR="00C176A8">
        <w:rPr>
          <w:noProof/>
          <w:webHidden/>
        </w:rPr>
      </w:r>
      <w:r w:rsidR="00C176A8">
        <w:rPr>
          <w:noProof/>
          <w:webHidden/>
        </w:rPr>
        <w:fldChar w:fldCharType="separate"/>
      </w:r>
      <w:r w:rsidR="005C6DD2">
        <w:rPr>
          <w:noProof/>
          <w:webHidden/>
        </w:rPr>
        <w:t>38</w:t>
      </w:r>
      <w:r w:rsidR="00C176A8">
        <w:rPr>
          <w:noProof/>
          <w:webHidden/>
        </w:rPr>
        <w:fldChar w:fldCharType="end"/>
      </w:r>
      <w:r>
        <w:rPr>
          <w:noProof/>
        </w:rPr>
        <w:fldChar w:fldCharType="end"/>
      </w:r>
    </w:p>
    <w:p w14:paraId="0CCECAC3"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"_Toc212097642" </w:instrText>
      </w:r>
      <w:r>
        <w:fldChar w:fldCharType="separate"/>
      </w:r>
      <w:r w:rsidR="00A3313B" w:rsidRPr="00873099">
        <w:rPr>
          <w:rStyle w:val="Hyperlink"/>
          <w:noProof/>
        </w:rPr>
        <w:t>ANNEX IV</w:t>
      </w:r>
      <w:r w:rsidR="00A3313B">
        <w:rPr>
          <w:rFonts w:ascii="Calibri" w:hAnsi="Calibri" w:cs="Times New Roman"/>
          <w:b w:val="0"/>
          <w:bCs w:val="0"/>
          <w:caps w:val="0"/>
          <w:noProof/>
          <w:szCs w:val="22"/>
          <w:lang w:eastAsia="en-GB"/>
        </w:rPr>
        <w:tab/>
      </w:r>
      <w:r w:rsidR="00A3313B" w:rsidRPr="00873099">
        <w:rPr>
          <w:rStyle w:val="Hyperlink"/>
          <w:noProof/>
        </w:rPr>
        <w:t>CONTEXT AND EXPANSION OF THE RISK MANAGEMENT PROCESS</w:t>
      </w:r>
      <w:r w:rsidR="00A3313B">
        <w:rPr>
          <w:noProof/>
          <w:webHidden/>
        </w:rPr>
        <w:tab/>
      </w:r>
      <w:r w:rsidR="00C176A8">
        <w:rPr>
          <w:noProof/>
          <w:webHidden/>
        </w:rPr>
        <w:fldChar w:fldCharType="begin"/>
      </w:r>
      <w:r w:rsidR="00A3313B">
        <w:rPr>
          <w:noProof/>
          <w:webHidden/>
        </w:rPr>
        <w:instrText xml:space="preserve"> PAGEREF _Toc212097642 \h </w:instrText>
      </w:r>
      <w:r w:rsidR="00C176A8">
        <w:rPr>
          <w:noProof/>
          <w:webHidden/>
        </w:rPr>
      </w:r>
      <w:r w:rsidR="00C176A8">
        <w:rPr>
          <w:noProof/>
          <w:webHidden/>
        </w:rPr>
        <w:fldChar w:fldCharType="separate"/>
      </w:r>
      <w:r w:rsidR="005C6DD2">
        <w:rPr>
          <w:noProof/>
          <w:webHidden/>
        </w:rPr>
        <w:t>39</w:t>
      </w:r>
      <w:r w:rsidR="00C176A8">
        <w:rPr>
          <w:noProof/>
          <w:webHidden/>
        </w:rPr>
        <w:fldChar w:fldCharType="end"/>
      </w:r>
      <w:r>
        <w:rPr>
          <w:noProof/>
        </w:rPr>
        <w:fldChar w:fldCharType="end"/>
      </w:r>
    </w:p>
    <w:p w14:paraId="74454399"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"_Toc212097643" </w:instrText>
      </w:r>
      <w:r>
        <w:fldChar w:fldCharType="separate"/>
      </w:r>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The Importance of using a Risk Management Process</w:t>
      </w:r>
      <w:r w:rsidR="00A3313B">
        <w:rPr>
          <w:noProof/>
          <w:webHidden/>
        </w:rPr>
        <w:tab/>
      </w:r>
      <w:r w:rsidR="00C176A8">
        <w:rPr>
          <w:noProof/>
          <w:webHidden/>
        </w:rPr>
        <w:fldChar w:fldCharType="begin"/>
      </w:r>
      <w:r w:rsidR="00A3313B">
        <w:rPr>
          <w:noProof/>
          <w:webHidden/>
        </w:rPr>
        <w:instrText xml:space="preserve"> PAGEREF _Toc212097643 \h </w:instrText>
      </w:r>
      <w:r w:rsidR="00C176A8">
        <w:rPr>
          <w:noProof/>
          <w:webHidden/>
        </w:rPr>
      </w:r>
      <w:r w:rsidR="00C176A8">
        <w:rPr>
          <w:noProof/>
          <w:webHidden/>
        </w:rPr>
        <w:fldChar w:fldCharType="separate"/>
      </w:r>
      <w:r w:rsidR="005C6DD2">
        <w:rPr>
          <w:noProof/>
          <w:webHidden/>
        </w:rPr>
        <w:t>39</w:t>
      </w:r>
      <w:r w:rsidR="00C176A8">
        <w:rPr>
          <w:noProof/>
          <w:webHidden/>
        </w:rPr>
        <w:fldChar w:fldCharType="end"/>
      </w:r>
      <w:r>
        <w:rPr>
          <w:noProof/>
        </w:rPr>
        <w:fldChar w:fldCharType="end"/>
      </w:r>
    </w:p>
    <w:p w14:paraId="203F3D98"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"_Toc212097644" </w:instrText>
      </w:r>
      <w:r>
        <w:fldChar w:fldCharType="separate"/>
      </w:r>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Temporal Nature of Risk Management</w:t>
      </w:r>
      <w:r w:rsidR="00A3313B">
        <w:rPr>
          <w:noProof/>
          <w:webHidden/>
        </w:rPr>
        <w:tab/>
      </w:r>
      <w:r w:rsidR="00C176A8">
        <w:rPr>
          <w:noProof/>
          <w:webHidden/>
        </w:rPr>
        <w:fldChar w:fldCharType="begin"/>
      </w:r>
      <w:r w:rsidR="00A3313B">
        <w:rPr>
          <w:noProof/>
          <w:webHidden/>
        </w:rPr>
        <w:instrText xml:space="preserve"> PAGEREF _Toc212097644 \h </w:instrText>
      </w:r>
      <w:r w:rsidR="00C176A8">
        <w:rPr>
          <w:noProof/>
          <w:webHidden/>
        </w:rPr>
      </w:r>
      <w:r w:rsidR="00C176A8">
        <w:rPr>
          <w:noProof/>
          <w:webHidden/>
        </w:rPr>
        <w:fldChar w:fldCharType="separate"/>
      </w:r>
      <w:r w:rsidR="005C6DD2">
        <w:rPr>
          <w:noProof/>
          <w:webHidden/>
        </w:rPr>
        <w:t>39</w:t>
      </w:r>
      <w:r w:rsidR="00C176A8">
        <w:rPr>
          <w:noProof/>
          <w:webHidden/>
        </w:rPr>
        <w:fldChar w:fldCharType="end"/>
      </w:r>
      <w:r>
        <w:rPr>
          <w:noProof/>
        </w:rPr>
        <w:fldChar w:fldCharType="end"/>
      </w:r>
    </w:p>
    <w:p w14:paraId="352AB12F"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"_Toc212097645" </w:instrText>
      </w:r>
      <w:r>
        <w:fldChar w:fldCharType="separate"/>
      </w:r>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Flexibility in a Risk Management Process</w:t>
      </w:r>
      <w:r w:rsidR="00A3313B">
        <w:rPr>
          <w:noProof/>
          <w:webHidden/>
        </w:rPr>
        <w:tab/>
      </w:r>
      <w:r w:rsidR="00C176A8">
        <w:rPr>
          <w:noProof/>
          <w:webHidden/>
        </w:rPr>
        <w:fldChar w:fldCharType="begin"/>
      </w:r>
      <w:r w:rsidR="00A3313B">
        <w:rPr>
          <w:noProof/>
          <w:webHidden/>
        </w:rPr>
        <w:instrText xml:space="preserve"> PAGEREF _Toc212097645 \h </w:instrText>
      </w:r>
      <w:r w:rsidR="00C176A8">
        <w:rPr>
          <w:noProof/>
          <w:webHidden/>
        </w:rPr>
      </w:r>
      <w:r w:rsidR="00C176A8">
        <w:rPr>
          <w:noProof/>
          <w:webHidden/>
        </w:rPr>
        <w:fldChar w:fldCharType="separate"/>
      </w:r>
      <w:r w:rsidR="005C6DD2">
        <w:rPr>
          <w:noProof/>
          <w:webHidden/>
        </w:rPr>
        <w:t>39</w:t>
      </w:r>
      <w:r w:rsidR="00C176A8">
        <w:rPr>
          <w:noProof/>
          <w:webHidden/>
        </w:rPr>
        <w:fldChar w:fldCharType="end"/>
      </w:r>
      <w:r>
        <w:rPr>
          <w:noProof/>
        </w:rPr>
        <w:fldChar w:fldCharType="end"/>
      </w:r>
    </w:p>
    <w:p w14:paraId="41DC1E0F" w14:textId="77777777" w:rsidR="00A3313B" w:rsidRDefault="005464F0" w:rsidP="006E3B46">
      <w:pPr>
        <w:pStyle w:val="TOC1"/>
        <w:ind w:left="2138"/>
        <w:rPr>
          <w:rFonts w:ascii="Calibri" w:hAnsi="Calibri" w:cs="Times New Roman"/>
          <w:b w:val="0"/>
          <w:bCs w:val="0"/>
          <w:caps w:val="0"/>
          <w:noProof/>
          <w:szCs w:val="22"/>
          <w:lang w:eastAsia="en-GB"/>
        </w:rPr>
      </w:pPr>
      <w:r>
        <w:lastRenderedPageBreak/>
        <w:fldChar w:fldCharType="begin"/>
      </w:r>
      <w:r>
        <w:instrText xml:space="preserve"> HYPERLINK \l "_Toc212097646" </w:instrText>
      </w:r>
      <w:r>
        <w:fldChar w:fldCharType="separate"/>
      </w:r>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Consultation and Communication</w:t>
      </w:r>
      <w:r w:rsidR="00A3313B">
        <w:rPr>
          <w:noProof/>
          <w:webHidden/>
        </w:rPr>
        <w:tab/>
      </w:r>
      <w:r w:rsidR="00C176A8">
        <w:rPr>
          <w:noProof/>
          <w:webHidden/>
        </w:rPr>
        <w:fldChar w:fldCharType="begin"/>
      </w:r>
      <w:r w:rsidR="00A3313B">
        <w:rPr>
          <w:noProof/>
          <w:webHidden/>
        </w:rPr>
        <w:instrText xml:space="preserve"> PAGEREF _Toc212097646 \h </w:instrText>
      </w:r>
      <w:r w:rsidR="00C176A8">
        <w:rPr>
          <w:noProof/>
          <w:webHidden/>
        </w:rPr>
      </w:r>
      <w:r w:rsidR="00C176A8">
        <w:rPr>
          <w:noProof/>
          <w:webHidden/>
        </w:rPr>
        <w:fldChar w:fldCharType="separate"/>
      </w:r>
      <w:r w:rsidR="005C6DD2">
        <w:rPr>
          <w:noProof/>
          <w:webHidden/>
        </w:rPr>
        <w:t>40</w:t>
      </w:r>
      <w:r w:rsidR="00C176A8">
        <w:rPr>
          <w:noProof/>
          <w:webHidden/>
        </w:rPr>
        <w:fldChar w:fldCharType="end"/>
      </w:r>
      <w:r>
        <w:rPr>
          <w:noProof/>
        </w:rPr>
        <w:fldChar w:fldCharType="end"/>
      </w:r>
    </w:p>
    <w:p w14:paraId="3479F1F4"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"_Toc212097647" </w:instrText>
      </w:r>
      <w:r>
        <w:fldChar w:fldCharType="separate"/>
      </w:r>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Information and Data</w:t>
      </w:r>
      <w:r w:rsidR="00A3313B">
        <w:rPr>
          <w:noProof/>
          <w:webHidden/>
        </w:rPr>
        <w:tab/>
      </w:r>
      <w:r w:rsidR="00C176A8">
        <w:rPr>
          <w:noProof/>
          <w:webHidden/>
        </w:rPr>
        <w:fldChar w:fldCharType="begin"/>
      </w:r>
      <w:r w:rsidR="00A3313B">
        <w:rPr>
          <w:noProof/>
          <w:webHidden/>
        </w:rPr>
        <w:instrText xml:space="preserve"> PAGEREF _Toc212097647 \h </w:instrText>
      </w:r>
      <w:r w:rsidR="00C176A8">
        <w:rPr>
          <w:noProof/>
          <w:webHidden/>
        </w:rPr>
      </w:r>
      <w:r w:rsidR="00C176A8">
        <w:rPr>
          <w:noProof/>
          <w:webHidden/>
        </w:rPr>
        <w:fldChar w:fldCharType="separate"/>
      </w:r>
      <w:r w:rsidR="005C6DD2">
        <w:rPr>
          <w:noProof/>
          <w:webHidden/>
        </w:rPr>
        <w:t>40</w:t>
      </w:r>
      <w:r w:rsidR="00C176A8">
        <w:rPr>
          <w:noProof/>
          <w:webHidden/>
        </w:rPr>
        <w:fldChar w:fldCharType="end"/>
      </w:r>
      <w:r>
        <w:rPr>
          <w:noProof/>
        </w:rPr>
        <w:fldChar w:fldCharType="end"/>
      </w:r>
    </w:p>
    <w:p w14:paraId="4543E293"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w:instrText>
      </w:r>
      <w:r>
        <w:instrText xml:space="preserve">RLINK \l "_Toc212097648" </w:instrText>
      </w:r>
      <w:r>
        <w:fldChar w:fldCharType="separate"/>
      </w:r>
      <w:r w:rsidR="00A3313B" w:rsidRPr="00873099">
        <w:rPr>
          <w:rStyle w:val="Hyperlink"/>
          <w:noProof/>
        </w:rPr>
        <w:t>6</w:t>
      </w:r>
      <w:r w:rsidR="00A3313B">
        <w:rPr>
          <w:rFonts w:ascii="Calibri" w:hAnsi="Calibri" w:cs="Times New Roman"/>
          <w:b w:val="0"/>
          <w:bCs w:val="0"/>
          <w:caps w:val="0"/>
          <w:noProof/>
          <w:szCs w:val="22"/>
          <w:lang w:eastAsia="en-GB"/>
        </w:rPr>
        <w:tab/>
      </w:r>
      <w:r w:rsidR="00A3313B" w:rsidRPr="00873099">
        <w:rPr>
          <w:rStyle w:val="Hyperlink"/>
          <w:noProof/>
        </w:rPr>
        <w:t>Documentation Requirements</w:t>
      </w:r>
      <w:r w:rsidR="00A3313B">
        <w:rPr>
          <w:noProof/>
          <w:webHidden/>
        </w:rPr>
        <w:tab/>
      </w:r>
      <w:r w:rsidR="00C176A8">
        <w:rPr>
          <w:noProof/>
          <w:webHidden/>
        </w:rPr>
        <w:fldChar w:fldCharType="begin"/>
      </w:r>
      <w:r w:rsidR="00A3313B">
        <w:rPr>
          <w:noProof/>
          <w:webHidden/>
        </w:rPr>
        <w:instrText xml:space="preserve"> PAGEREF _Toc212097648 \h </w:instrText>
      </w:r>
      <w:r w:rsidR="00C176A8">
        <w:rPr>
          <w:noProof/>
          <w:webHidden/>
        </w:rPr>
      </w:r>
      <w:r w:rsidR="00C176A8">
        <w:rPr>
          <w:noProof/>
          <w:webHidden/>
        </w:rPr>
        <w:fldChar w:fldCharType="separate"/>
      </w:r>
      <w:r w:rsidR="005C6DD2">
        <w:rPr>
          <w:noProof/>
          <w:webHidden/>
        </w:rPr>
        <w:t>41</w:t>
      </w:r>
      <w:r w:rsidR="00C176A8">
        <w:rPr>
          <w:noProof/>
          <w:webHidden/>
        </w:rPr>
        <w:fldChar w:fldCharType="end"/>
      </w:r>
      <w:r>
        <w:rPr>
          <w:noProof/>
        </w:rPr>
        <w:fldChar w:fldCharType="end"/>
      </w:r>
    </w:p>
    <w:p w14:paraId="5857FF70" w14:textId="77777777" w:rsidR="00A3313B" w:rsidRDefault="005464F0" w:rsidP="00F80EA1">
      <w:pPr>
        <w:pStyle w:val="TOC3"/>
        <w:rPr>
          <w:rFonts w:ascii="Calibri" w:hAnsi="Calibri"/>
          <w:noProof/>
          <w:sz w:val="22"/>
          <w:szCs w:val="22"/>
          <w:lang w:eastAsia="en-GB"/>
        </w:rPr>
      </w:pPr>
      <w:r>
        <w:fldChar w:fldCharType="begin"/>
      </w:r>
      <w:r>
        <w:instrText xml:space="preserve"> HYPERLINK \l "_Toc212097649" </w:instrText>
      </w:r>
      <w:r>
        <w:fldChar w:fldCharType="separate"/>
      </w:r>
      <w:r w:rsidR="00A3313B" w:rsidRPr="00873099">
        <w:rPr>
          <w:rStyle w:val="Hyperlink"/>
          <w:noProof/>
        </w:rPr>
        <w:t>6.1.1</w:t>
      </w:r>
      <w:r w:rsidR="00A3313B">
        <w:rPr>
          <w:rFonts w:ascii="Calibri" w:hAnsi="Calibri"/>
          <w:noProof/>
          <w:sz w:val="22"/>
          <w:szCs w:val="22"/>
          <w:lang w:eastAsia="en-GB"/>
        </w:rPr>
        <w:tab/>
      </w:r>
      <w:r w:rsidR="00A3313B" w:rsidRPr="00873099">
        <w:rPr>
          <w:rStyle w:val="Hyperlink"/>
          <w:noProof/>
        </w:rPr>
        <w:t>Documentation provides:</w:t>
      </w:r>
      <w:r w:rsidR="00A3313B">
        <w:rPr>
          <w:noProof/>
          <w:webHidden/>
        </w:rPr>
        <w:tab/>
      </w:r>
      <w:r w:rsidR="00C176A8">
        <w:rPr>
          <w:noProof/>
          <w:webHidden/>
        </w:rPr>
        <w:fldChar w:fldCharType="begin"/>
      </w:r>
      <w:r w:rsidR="00A3313B">
        <w:rPr>
          <w:noProof/>
          <w:webHidden/>
        </w:rPr>
        <w:instrText xml:space="preserve"> PAGEREF _Toc212097649 \h </w:instrText>
      </w:r>
      <w:r w:rsidR="00C176A8">
        <w:rPr>
          <w:noProof/>
          <w:webHidden/>
        </w:rPr>
      </w:r>
      <w:r w:rsidR="00C176A8">
        <w:rPr>
          <w:noProof/>
          <w:webHidden/>
        </w:rPr>
        <w:fldChar w:fldCharType="separate"/>
      </w:r>
      <w:r w:rsidR="005C6DD2">
        <w:rPr>
          <w:noProof/>
          <w:webHidden/>
        </w:rPr>
        <w:t>41</w:t>
      </w:r>
      <w:r w:rsidR="00C176A8">
        <w:rPr>
          <w:noProof/>
          <w:webHidden/>
        </w:rPr>
        <w:fldChar w:fldCharType="end"/>
      </w:r>
      <w:r>
        <w:rPr>
          <w:noProof/>
        </w:rPr>
        <w:fldChar w:fldCharType="end"/>
      </w:r>
    </w:p>
    <w:p w14:paraId="42EF43F4" w14:textId="77777777" w:rsidR="00A3313B" w:rsidRDefault="005464F0" w:rsidP="006E3B46">
      <w:pPr>
        <w:pStyle w:val="TOC1"/>
        <w:ind w:left="2138"/>
        <w:rPr>
          <w:rFonts w:ascii="Calibri" w:hAnsi="Calibri" w:cs="Times New Roman"/>
          <w:b w:val="0"/>
          <w:bCs w:val="0"/>
          <w:caps w:val="0"/>
          <w:noProof/>
          <w:szCs w:val="22"/>
          <w:lang w:eastAsia="en-GB"/>
        </w:rPr>
      </w:pPr>
      <w:r>
        <w:fldChar w:fldCharType="begin"/>
      </w:r>
      <w:r>
        <w:instrText xml:space="preserve"> HYPERLINK \l "_Toc212097650" </w:instrText>
      </w:r>
      <w:r>
        <w:fldChar w:fldCharType="separate"/>
      </w:r>
      <w:r w:rsidR="00A3313B" w:rsidRPr="00873099">
        <w:rPr>
          <w:rStyle w:val="Hyperlink"/>
          <w:noProof/>
        </w:rPr>
        <w:t>ANNEX V</w:t>
      </w:r>
      <w:r w:rsidR="00A3313B">
        <w:rPr>
          <w:rFonts w:ascii="Calibri" w:hAnsi="Calibri" w:cs="Times New Roman"/>
          <w:b w:val="0"/>
          <w:bCs w:val="0"/>
          <w:caps w:val="0"/>
          <w:noProof/>
          <w:szCs w:val="22"/>
          <w:lang w:eastAsia="en-GB"/>
        </w:rPr>
        <w:tab/>
      </w:r>
      <w:r w:rsidR="00A3313B" w:rsidRPr="00873099">
        <w:rPr>
          <w:rStyle w:val="Hyperlink"/>
          <w:noProof/>
        </w:rPr>
        <w:t>BIBLIOGRAPHY</w:t>
      </w:r>
      <w:r w:rsidR="00A3313B">
        <w:rPr>
          <w:noProof/>
          <w:webHidden/>
        </w:rPr>
        <w:tab/>
      </w:r>
      <w:r w:rsidR="00C176A8">
        <w:rPr>
          <w:noProof/>
          <w:webHidden/>
        </w:rPr>
        <w:fldChar w:fldCharType="begin"/>
      </w:r>
      <w:r w:rsidR="00A3313B">
        <w:rPr>
          <w:noProof/>
          <w:webHidden/>
        </w:rPr>
        <w:instrText xml:space="preserve"> PAGEREF _Toc212097650 \h </w:instrText>
      </w:r>
      <w:r w:rsidR="00C176A8">
        <w:rPr>
          <w:noProof/>
          <w:webHidden/>
        </w:rPr>
      </w:r>
      <w:r w:rsidR="00C176A8">
        <w:rPr>
          <w:noProof/>
          <w:webHidden/>
        </w:rPr>
        <w:fldChar w:fldCharType="separate"/>
      </w:r>
      <w:r w:rsidR="005C6DD2">
        <w:rPr>
          <w:noProof/>
          <w:webHidden/>
        </w:rPr>
        <w:t>42</w:t>
      </w:r>
      <w:r w:rsidR="00C176A8">
        <w:rPr>
          <w:noProof/>
          <w:webHidden/>
        </w:rPr>
        <w:fldChar w:fldCharType="end"/>
      </w:r>
      <w:r>
        <w:rPr>
          <w:noProof/>
        </w:rPr>
        <w:fldChar w:fldCharType="end"/>
      </w:r>
    </w:p>
    <w:p w14:paraId="700EC06E" w14:textId="77777777" w:rsidR="006169BE" w:rsidRPr="00F913D8" w:rsidRDefault="00C176A8" w:rsidP="006E3B46">
      <w:pPr>
        <w:pStyle w:val="TOC2"/>
        <w:ind w:left="720"/>
        <w:rPr>
          <w:snapToGrid w:val="0"/>
        </w:rPr>
      </w:pPr>
      <w:r>
        <w:rPr>
          <w:rFonts w:cs="Arial"/>
          <w:i/>
          <w:iCs/>
          <w:caps/>
          <w:smallCaps/>
          <w:snapToGrid w:val="0"/>
          <w:sz w:val="19"/>
          <w:szCs w:val="19"/>
        </w:rPr>
        <w:fldChar w:fldCharType="end"/>
      </w:r>
    </w:p>
    <w:p w14:paraId="00F91F2C" w14:textId="77777777" w:rsidR="006169BE" w:rsidRPr="00F913D8" w:rsidRDefault="006169BE" w:rsidP="006E3B46">
      <w:pPr>
        <w:pStyle w:val="TOC2"/>
        <w:ind w:left="720"/>
        <w:rPr>
          <w:snapToGrid w:val="0"/>
        </w:rPr>
      </w:pPr>
      <w:r w:rsidRPr="00F913D8">
        <w:rPr>
          <w:snapToGrid w:val="0"/>
        </w:rPr>
        <w:br w:type="page"/>
      </w:r>
    </w:p>
    <w:p w14:paraId="702D7AFA" w14:textId="77777777" w:rsidR="006169BE" w:rsidRPr="00F913D8" w:rsidRDefault="00374377" w:rsidP="006E3B46">
      <w:pPr>
        <w:pStyle w:val="Title"/>
        <w:ind w:left="720"/>
        <w:rPr>
          <w:sz w:val="31"/>
          <w:szCs w:val="31"/>
        </w:rPr>
      </w:pPr>
      <w:bookmarkStart w:id="6" w:name="_Toc212097580"/>
      <w:r w:rsidRPr="00F913D8">
        <w:rPr>
          <w:sz w:val="31"/>
          <w:szCs w:val="31"/>
        </w:rPr>
        <w:lastRenderedPageBreak/>
        <w:t>Guideline</w:t>
      </w:r>
      <w:r w:rsidR="006169BE" w:rsidRPr="00F913D8">
        <w:rPr>
          <w:sz w:val="31"/>
          <w:szCs w:val="31"/>
        </w:rPr>
        <w:t xml:space="preserve"> on Risk Management</w:t>
      </w:r>
      <w:bookmarkEnd w:id="6"/>
    </w:p>
    <w:p w14:paraId="1BD3B82B" w14:textId="77777777" w:rsidR="006169BE" w:rsidRPr="006724FD" w:rsidRDefault="006169BE" w:rsidP="006E3B46">
      <w:pPr>
        <w:pStyle w:val="Heading1"/>
        <w:tabs>
          <w:tab w:val="clear" w:pos="432"/>
          <w:tab w:val="num" w:pos="1152"/>
        </w:tabs>
        <w:ind w:left="1152"/>
      </w:pPr>
      <w:bookmarkStart w:id="7" w:name="_Toc494680625"/>
      <w:bookmarkStart w:id="8" w:name="_Toc212097581"/>
      <w:r w:rsidRPr="006724FD">
        <w:t>INTRODUCTION</w:t>
      </w:r>
      <w:bookmarkEnd w:id="7"/>
      <w:bookmarkEnd w:id="8"/>
    </w:p>
    <w:p w14:paraId="244D057E" w14:textId="77777777" w:rsidR="00374377" w:rsidRPr="00F913D8" w:rsidRDefault="00374377" w:rsidP="006E3B46">
      <w:pPr>
        <w:pStyle w:val="BodyText"/>
        <w:ind w:left="720"/>
      </w:pPr>
      <w:r w:rsidRPr="00F913D8">
        <w:t>This</w:t>
      </w:r>
      <w:r w:rsidR="006724FD">
        <w:t xml:space="preserve"> Guideline is</w:t>
      </w:r>
      <w:r w:rsidR="006169BE" w:rsidRPr="00F913D8">
        <w:t xml:space="preserve"> intended to outline a general </w:t>
      </w:r>
      <w:r w:rsidR="00914883" w:rsidRPr="00F913D8">
        <w:t xml:space="preserve">description on </w:t>
      </w:r>
      <w:r w:rsidR="006169BE" w:rsidRPr="00F913D8">
        <w:t>risk management methodology for marine Aids to Navigation</w:t>
      </w:r>
      <w:r w:rsidRPr="00F913D8">
        <w:t xml:space="preserve"> (AtoN)</w:t>
      </w:r>
      <w:r w:rsidR="006169BE" w:rsidRPr="00F913D8">
        <w:t xml:space="preserve"> including Vessel Traffic Services (VTS) </w:t>
      </w:r>
      <w:r w:rsidR="00CC5A11" w:rsidRPr="006E3B46">
        <w:rPr>
          <w:highlight w:val="yellow"/>
        </w:rPr>
        <w:t xml:space="preserve">through the analysis of all the hazards in a waterway </w:t>
      </w:r>
      <w:r w:rsidR="006169BE" w:rsidRPr="006E3B46">
        <w:rPr>
          <w:highlight w:val="yellow"/>
        </w:rPr>
        <w:t xml:space="preserve">so that </w:t>
      </w:r>
      <w:proofErr w:type="gramStart"/>
      <w:r w:rsidR="00CC5A11" w:rsidRPr="006E3B46">
        <w:rPr>
          <w:highlight w:val="yellow"/>
        </w:rPr>
        <w:t xml:space="preserve">all </w:t>
      </w:r>
      <w:r w:rsidR="00C90FE7" w:rsidRPr="006E3B46">
        <w:rPr>
          <w:highlight w:val="yellow"/>
        </w:rPr>
        <w:t xml:space="preserve">transit </w:t>
      </w:r>
      <w:r w:rsidR="006169BE" w:rsidRPr="006E3B46">
        <w:rPr>
          <w:highlight w:val="yellow"/>
        </w:rPr>
        <w:t>risks</w:t>
      </w:r>
      <w:r w:rsidR="006169BE" w:rsidRPr="00F913D8">
        <w:t xml:space="preserve"> are effectively managed</w:t>
      </w:r>
      <w:r w:rsidR="00914883" w:rsidRPr="00F913D8">
        <w:t xml:space="preserve"> by AtoN authorities</w:t>
      </w:r>
      <w:proofErr w:type="gramEnd"/>
      <w:r w:rsidR="006724FD">
        <w:t xml:space="preserve">.  </w:t>
      </w:r>
      <w:r w:rsidRPr="00F913D8">
        <w:t>The Guideline</w:t>
      </w:r>
      <w:r w:rsidR="006169BE" w:rsidRPr="00F913D8">
        <w:t xml:space="preserve"> may be used when assessing the optimum mix of </w:t>
      </w:r>
      <w:r w:rsidR="00B24706" w:rsidRPr="006E3B46">
        <w:rPr>
          <w:highlight w:val="yellow"/>
        </w:rPr>
        <w:t>physical and electronic</w:t>
      </w:r>
      <w:ins w:id="9" w:author="Alimchandani, Mahesh" w:date="2012-09-26T22:07:00Z">
        <w:r w:rsidR="00C60CC0">
          <w:t xml:space="preserve"> </w:t>
        </w:r>
      </w:ins>
      <w:r w:rsidR="006169BE" w:rsidRPr="00F913D8">
        <w:t xml:space="preserve">aids to navigation and other </w:t>
      </w:r>
      <w:r w:rsidR="00CC5A11" w:rsidRPr="006E3B46">
        <w:rPr>
          <w:highlight w:val="yellow"/>
        </w:rPr>
        <w:t>waterway</w:t>
      </w:r>
      <w:ins w:id="10" w:author="Alimchandani, Mahesh" w:date="2012-09-26T22:07:00Z">
        <w:r w:rsidR="00C60CC0">
          <w:t xml:space="preserve"> </w:t>
        </w:r>
      </w:ins>
      <w:r w:rsidR="006169BE" w:rsidRPr="00F913D8">
        <w:t>facilities</w:t>
      </w:r>
      <w:r w:rsidR="00914883" w:rsidRPr="00F913D8">
        <w:t>.</w:t>
      </w:r>
      <w:r w:rsidR="006169BE" w:rsidRPr="00F913D8">
        <w:t xml:space="preserve">  The annexes to the Guideline include an example </w:t>
      </w:r>
      <w:r w:rsidR="00914883" w:rsidRPr="00F913D8">
        <w:t xml:space="preserve">of its </w:t>
      </w:r>
      <w:r w:rsidR="006169BE" w:rsidRPr="00F913D8">
        <w:t xml:space="preserve">application as well as definitions for some of the risk </w:t>
      </w:r>
      <w:r w:rsidR="00914883" w:rsidRPr="00F913D8">
        <w:t xml:space="preserve">management related </w:t>
      </w:r>
      <w:r w:rsidR="002D35CC">
        <w:t>terms used herein.</w:t>
      </w:r>
    </w:p>
    <w:p w14:paraId="39D86B45" w14:textId="77777777" w:rsidR="00B2622F" w:rsidRDefault="006169BE" w:rsidP="006E3B46">
      <w:pPr>
        <w:pStyle w:val="BodyText"/>
        <w:ind w:left="720"/>
      </w:pPr>
      <w:r w:rsidRPr="00F913D8">
        <w:t xml:space="preserve">In order that different marine AtoN Authorities </w:t>
      </w:r>
      <w:r w:rsidR="00CC5A11" w:rsidRPr="006E3B46">
        <w:rPr>
          <w:highlight w:val="yellow"/>
        </w:rPr>
        <w:t>or Waterway Managers</w:t>
      </w:r>
      <w:ins w:id="11" w:author="Alimchandani, Mahesh" w:date="2012-09-26T22:07:00Z">
        <w:r w:rsidR="00C60CC0">
          <w:t xml:space="preserve"> </w:t>
        </w:r>
      </w:ins>
      <w:r w:rsidRPr="00F913D8">
        <w:t>can c</w:t>
      </w:r>
      <w:r w:rsidR="00374377" w:rsidRPr="00F913D8">
        <w:t>onsistently apply the Guideline</w:t>
      </w:r>
      <w:r w:rsidRPr="00F913D8">
        <w:t xml:space="preserve"> it is important that the process is clearly documented and formally recorded in a uniform and systematic manner. This will ensure the process is transparent and can be easily understood by all parties irrespective of their experience or background in the application of risk assessment and related techniques.</w:t>
      </w:r>
      <w:bookmarkStart w:id="12" w:name="_Toc494680634"/>
    </w:p>
    <w:p w14:paraId="3E980E42" w14:textId="77777777" w:rsidR="00B66190" w:rsidRPr="00F913D8" w:rsidRDefault="00FD5679" w:rsidP="006E3B46">
      <w:pPr>
        <w:pStyle w:val="BodyText"/>
        <w:ind w:left="720"/>
      </w:pPr>
      <w:r w:rsidRPr="006E3B46">
        <w:rPr>
          <w:highlight w:val="yellow"/>
        </w:rPr>
        <w:t xml:space="preserve">With the advances that e-Navigation the mariner </w:t>
      </w:r>
      <w:r w:rsidR="00B24706" w:rsidRPr="006E3B46">
        <w:rPr>
          <w:highlight w:val="yellow"/>
        </w:rPr>
        <w:t xml:space="preserve">has been provided </w:t>
      </w:r>
      <w:r w:rsidRPr="006E3B46">
        <w:rPr>
          <w:highlight w:val="yellow"/>
        </w:rPr>
        <w:t>real time information to assist with navigation. The positive impact o</w:t>
      </w:r>
      <w:r w:rsidR="00B24706" w:rsidRPr="006E3B46">
        <w:rPr>
          <w:highlight w:val="yellow"/>
        </w:rPr>
        <w:t>n</w:t>
      </w:r>
      <w:r w:rsidRPr="006E3B46">
        <w:rPr>
          <w:highlight w:val="yellow"/>
        </w:rPr>
        <w:t xml:space="preserve"> ship control and navigation has to be incorporated into the formal risk asse</w:t>
      </w:r>
      <w:r w:rsidR="00005487" w:rsidRPr="006E3B46">
        <w:rPr>
          <w:highlight w:val="yellow"/>
        </w:rPr>
        <w:t>ss</w:t>
      </w:r>
      <w:r w:rsidRPr="006E3B46">
        <w:rPr>
          <w:highlight w:val="yellow"/>
        </w:rPr>
        <w:t xml:space="preserve">ment process. </w:t>
      </w:r>
      <w:r w:rsidR="00B24706" w:rsidRPr="006E3B46">
        <w:rPr>
          <w:highlight w:val="yellow"/>
        </w:rPr>
        <w:t xml:space="preserve">This should be done through evolving electronic </w:t>
      </w:r>
      <w:r w:rsidRPr="006E3B46">
        <w:rPr>
          <w:highlight w:val="yellow"/>
        </w:rPr>
        <w:t xml:space="preserve">risk control </w:t>
      </w:r>
      <w:r w:rsidR="00B24706" w:rsidRPr="006E3B46">
        <w:rPr>
          <w:highlight w:val="yellow"/>
        </w:rPr>
        <w:t xml:space="preserve">elements </w:t>
      </w:r>
      <w:r w:rsidRPr="006E3B46">
        <w:rPr>
          <w:highlight w:val="yellow"/>
        </w:rPr>
        <w:t>and human interface factors</w:t>
      </w:r>
      <w:r w:rsidR="002F12AE" w:rsidRPr="006E3B46">
        <w:rPr>
          <w:highlight w:val="yellow"/>
        </w:rPr>
        <w:t>, but not at the total degradation of the physical AtoN risk control measures needed to meet the needs of all user groups</w:t>
      </w:r>
      <w:r w:rsidR="00B24706" w:rsidRPr="006E3B46">
        <w:rPr>
          <w:highlight w:val="yellow"/>
        </w:rPr>
        <w:t>.</w:t>
      </w:r>
    </w:p>
    <w:p w14:paraId="6A67CBCC" w14:textId="77777777" w:rsidR="006724FD" w:rsidRDefault="00B2622F" w:rsidP="006E3B46">
      <w:pPr>
        <w:pStyle w:val="BodyText"/>
        <w:ind w:left="720"/>
      </w:pPr>
      <w:r w:rsidRPr="00F913D8">
        <w:t xml:space="preserve">It is important to stress that a correct, efficient and useful result of hazard identification, assessment of risk and establishment of risk control measures, in fact the output of a risk management process, is </w:t>
      </w:r>
      <w:r w:rsidR="006724FD" w:rsidRPr="00F913D8">
        <w:t>dependent</w:t>
      </w:r>
      <w:r w:rsidRPr="00F913D8">
        <w:t xml:space="preserve"> on the application of Human Factors disciplines. The concept of Human Factors and references to relevant models is therefore included in this guideline. It is recommended that administrations, organisations and persons involved in a risk assessment process have suitable, updated and in-depth knowledge in the application of Human Factors disciplines.</w:t>
      </w:r>
    </w:p>
    <w:p w14:paraId="2B023870" w14:textId="77777777" w:rsidR="006169BE" w:rsidRPr="00F913D8" w:rsidRDefault="006D1123" w:rsidP="006E3B46">
      <w:pPr>
        <w:pStyle w:val="Heading1"/>
        <w:tabs>
          <w:tab w:val="clear" w:pos="432"/>
          <w:tab w:val="num" w:pos="1152"/>
        </w:tabs>
        <w:ind w:left="1152"/>
      </w:pPr>
      <w:r w:rsidRPr="00F913D8">
        <w:br w:type="page"/>
      </w:r>
      <w:bookmarkStart w:id="13" w:name="_Toc212097582"/>
      <w:r w:rsidR="006169BE" w:rsidRPr="00F913D8">
        <w:lastRenderedPageBreak/>
        <w:t>T</w:t>
      </w:r>
      <w:r w:rsidR="00F9574A" w:rsidRPr="00F913D8">
        <w:t xml:space="preserve">he risk management </w:t>
      </w:r>
      <w:bookmarkEnd w:id="12"/>
      <w:r w:rsidR="00F9574A" w:rsidRPr="00F913D8">
        <w:t>process</w:t>
      </w:r>
      <w:bookmarkEnd w:id="13"/>
    </w:p>
    <w:p w14:paraId="0F3BE6AD" w14:textId="77777777" w:rsidR="00A858C0" w:rsidRPr="00F913D8" w:rsidRDefault="00A858C0" w:rsidP="006E3B46">
      <w:pPr>
        <w:pStyle w:val="BodyText"/>
        <w:ind w:left="720"/>
      </w:pPr>
      <w:r w:rsidRPr="00F913D8">
        <w:t xml:space="preserve">The risk management process described in the </w:t>
      </w:r>
      <w:r w:rsidR="000C1A72" w:rsidRPr="00F913D8">
        <w:t>Guideline</w:t>
      </w:r>
      <w:r w:rsidRPr="00F913D8">
        <w:t xml:space="preserve"> comprises five steps that follow a standardized management or systems analysis approach:</w:t>
      </w:r>
    </w:p>
    <w:p w14:paraId="080D20FD" w14:textId="77777777" w:rsidR="00A858C0" w:rsidRPr="00F913D8" w:rsidRDefault="00837CFD" w:rsidP="006E3B46">
      <w:pPr>
        <w:pStyle w:val="List1"/>
        <w:tabs>
          <w:tab w:val="num" w:pos="1287"/>
        </w:tabs>
        <w:ind w:left="1854"/>
      </w:pPr>
      <w:r>
        <w:t>I</w:t>
      </w:r>
      <w:r w:rsidR="00F17A82" w:rsidRPr="00F913D8">
        <w:t>dentify hazards;</w:t>
      </w:r>
    </w:p>
    <w:p w14:paraId="7AB74ED7" w14:textId="77777777" w:rsidR="00A858C0" w:rsidRPr="00F913D8" w:rsidRDefault="00837CFD" w:rsidP="006E3B46">
      <w:pPr>
        <w:pStyle w:val="List1"/>
        <w:tabs>
          <w:tab w:val="num" w:pos="1287"/>
        </w:tabs>
        <w:ind w:left="1854"/>
      </w:pPr>
      <w:r>
        <w:t>A</w:t>
      </w:r>
      <w:r w:rsidR="00A858C0" w:rsidRPr="00F913D8">
        <w:t>ss</w:t>
      </w:r>
      <w:r w:rsidR="00F17A82" w:rsidRPr="00F913D8">
        <w:t>ess risks;</w:t>
      </w:r>
    </w:p>
    <w:p w14:paraId="65589280" w14:textId="77777777" w:rsidR="00A858C0" w:rsidRPr="00F913D8" w:rsidRDefault="00837CFD" w:rsidP="006E3B46">
      <w:pPr>
        <w:pStyle w:val="List1"/>
        <w:tabs>
          <w:tab w:val="num" w:pos="1287"/>
        </w:tabs>
        <w:ind w:left="1854"/>
      </w:pPr>
      <w:r>
        <w:t>S</w:t>
      </w:r>
      <w:r w:rsidR="00F17A82" w:rsidRPr="00F913D8">
        <w:t>pecify risk control options;</w:t>
      </w:r>
    </w:p>
    <w:p w14:paraId="11F93735" w14:textId="77777777" w:rsidR="00A858C0" w:rsidRPr="00F913D8" w:rsidRDefault="005464F0" w:rsidP="006E3B46">
      <w:pPr>
        <w:pStyle w:val="List1"/>
        <w:tabs>
          <w:tab w:val="num" w:pos="1287"/>
        </w:tabs>
        <w:ind w:left="1854"/>
      </w:pPr>
      <w:r>
        <w:rPr>
          <w:lang w:eastAsia="sv-SE"/>
        </w:rPr>
        <w:pict w14:anchorId="479BA5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117pt;margin-top:38.9pt;width:254pt;height:332.75pt;z-index:251703808;visibility:visible;mso-wrap-edited:f">
            <v:imagedata r:id="rId10" o:title=""/>
            <w10:wrap type="topAndBottom"/>
          </v:shape>
          <o:OLEObject Type="Embed" ProgID="Word.Picture.8" ShapeID="_x0000_s1136" DrawAspect="Content" ObjectID="_1284805883" r:id="rId11"/>
        </w:pict>
      </w:r>
      <w:r w:rsidR="00837CFD">
        <w:t>M</w:t>
      </w:r>
      <w:r w:rsidR="00A858C0" w:rsidRPr="00F913D8">
        <w:t>ake a decision; and</w:t>
      </w:r>
    </w:p>
    <w:p w14:paraId="20C7A5A7" w14:textId="77777777" w:rsidR="006418CC" w:rsidRPr="006724FD" w:rsidRDefault="00837CFD" w:rsidP="006E3B46">
      <w:pPr>
        <w:pStyle w:val="List1"/>
        <w:tabs>
          <w:tab w:val="num" w:pos="1287"/>
        </w:tabs>
        <w:ind w:left="1854"/>
      </w:pPr>
      <w:r>
        <w:t>T</w:t>
      </w:r>
      <w:r w:rsidR="00F17A82" w:rsidRPr="00F913D8">
        <w:t>a</w:t>
      </w:r>
      <w:r w:rsidR="00A858C0" w:rsidRPr="00F913D8">
        <w:t>ke action.</w:t>
      </w:r>
    </w:p>
    <w:p w14:paraId="262AB064" w14:textId="77777777" w:rsidR="006724FD" w:rsidRDefault="00E15B0E" w:rsidP="006E3B46">
      <w:pPr>
        <w:pStyle w:val="Figure"/>
        <w:tabs>
          <w:tab w:val="clear" w:pos="1134"/>
          <w:tab w:val="num" w:pos="1854"/>
        </w:tabs>
        <w:ind w:left="1854"/>
      </w:pPr>
      <w:r>
        <w:t>The Risk Management Process</w:t>
      </w:r>
    </w:p>
    <w:p w14:paraId="4EBDB30F" w14:textId="77777777" w:rsidR="00A858C0" w:rsidRPr="00F913D8" w:rsidRDefault="006418CC" w:rsidP="006E3B46">
      <w:pPr>
        <w:pStyle w:val="BodyText"/>
        <w:ind w:left="720"/>
      </w:pPr>
      <w:r w:rsidRPr="00F913D8">
        <w:t>The central part of the figure above illustrates the five steps in the risk management process. In addition the figure suggests a consultation and reporting element throughout the process. Stakeholders including practitioners and users shal</w:t>
      </w:r>
      <w:r w:rsidR="00E15B0E">
        <w:t>l be consulted and receive feed-</w:t>
      </w:r>
      <w:r w:rsidRPr="00F913D8">
        <w:t>back continuously to ensure the best possible input to the decision makers, to validate decisions and to ensure ownership of the results and actions taken.  The monitoring and review part in the right side of the model is vital to ensure a verification of the decisions, to check if initial conditions have changed and to constantly monitor if control measures are implemented effectively. The various elements in the figure are described in the following</w:t>
      </w:r>
      <w:r w:rsidR="00837CFD">
        <w:t xml:space="preserve"> text</w:t>
      </w:r>
      <w:r w:rsidRPr="00F913D8">
        <w:t>.</w:t>
      </w:r>
    </w:p>
    <w:p w14:paraId="5E8B3245" w14:textId="77777777" w:rsidR="00790AEF" w:rsidRDefault="00790AEF" w:rsidP="006E3B46">
      <w:pPr>
        <w:pStyle w:val="BodyText"/>
        <w:ind w:left="720"/>
      </w:pPr>
      <w:r w:rsidRPr="00F913D8">
        <w:t>A central element is to understand how human factors influence the risk management process.</w:t>
      </w:r>
    </w:p>
    <w:p w14:paraId="1D146985" w14:textId="77777777" w:rsidR="00E15B0E" w:rsidRDefault="00D71FCB" w:rsidP="006E3B46">
      <w:pPr>
        <w:pStyle w:val="BodyText"/>
        <w:ind w:left="720"/>
      </w:pPr>
      <w:r w:rsidRPr="006E3B46">
        <w:rPr>
          <w:highlight w:val="yellow"/>
        </w:rPr>
        <w:t xml:space="preserve">Numerous competent AtoN Authorities have developed their own risk management processes such as </w:t>
      </w:r>
      <w:r w:rsidR="003D010A" w:rsidRPr="006E3B46">
        <w:rPr>
          <w:highlight w:val="yellow"/>
        </w:rPr>
        <w:t>the IALA approved Port and Waterway Safety Assessment (</w:t>
      </w:r>
      <w:r w:rsidRPr="006E3B46">
        <w:rPr>
          <w:highlight w:val="yellow"/>
        </w:rPr>
        <w:t>PAWSA</w:t>
      </w:r>
      <w:r w:rsidR="003D010A" w:rsidRPr="006E3B46">
        <w:rPr>
          <w:highlight w:val="yellow"/>
        </w:rPr>
        <w:t>) a</w:t>
      </w:r>
      <w:r w:rsidRPr="006E3B46">
        <w:rPr>
          <w:highlight w:val="yellow"/>
        </w:rPr>
        <w:t xml:space="preserve">nd </w:t>
      </w:r>
      <w:r w:rsidR="00C94BE7">
        <w:rPr>
          <w:highlight w:val="yellow"/>
        </w:rPr>
        <w:t>IALA Waterway Risk Assessment Program (</w:t>
      </w:r>
      <w:r w:rsidRPr="006E3B46">
        <w:rPr>
          <w:highlight w:val="yellow"/>
        </w:rPr>
        <w:t>IWRAP</w:t>
      </w:r>
      <w:ins w:id="14" w:author="Alimchandani, Mahesh" w:date="2012-09-26T22:23:00Z">
        <w:r w:rsidR="0081393C">
          <w:rPr>
            <w:highlight w:val="yellow"/>
          </w:rPr>
          <w:t xml:space="preserve"> Mk 2</w:t>
        </w:r>
      </w:ins>
      <w:r w:rsidR="00C94BE7">
        <w:rPr>
          <w:highlight w:val="yellow"/>
        </w:rPr>
        <w:t>)</w:t>
      </w:r>
      <w:r w:rsidR="003D010A" w:rsidRPr="006E3B46">
        <w:rPr>
          <w:highlight w:val="yellow"/>
        </w:rPr>
        <w:t xml:space="preserve"> tools</w:t>
      </w:r>
      <w:r w:rsidRPr="006E3B46">
        <w:rPr>
          <w:highlight w:val="yellow"/>
        </w:rPr>
        <w:t xml:space="preserve">.  Although </w:t>
      </w:r>
      <w:r w:rsidR="003D010A" w:rsidRPr="006E3B46">
        <w:rPr>
          <w:highlight w:val="yellow"/>
        </w:rPr>
        <w:t xml:space="preserve">both of these analysis tools provide the AtoN Authority with information on waterway risks, </w:t>
      </w:r>
      <w:r w:rsidR="00D469F4" w:rsidRPr="006E3B46">
        <w:rPr>
          <w:highlight w:val="yellow"/>
        </w:rPr>
        <w:t xml:space="preserve">IWRAP </w:t>
      </w:r>
      <w:r w:rsidR="003D010A" w:rsidRPr="006E3B46">
        <w:rPr>
          <w:highlight w:val="yellow"/>
        </w:rPr>
        <w:lastRenderedPageBreak/>
        <w:t>is quantitative</w:t>
      </w:r>
      <w:r w:rsidR="00D469F4" w:rsidRPr="006E3B46">
        <w:rPr>
          <w:highlight w:val="yellow"/>
        </w:rPr>
        <w:t xml:space="preserve">, whereas, PAWSA </w:t>
      </w:r>
      <w:r w:rsidR="003D010A" w:rsidRPr="006E3B46">
        <w:rPr>
          <w:highlight w:val="yellow"/>
        </w:rPr>
        <w:t xml:space="preserve">is qualitative.  Each has </w:t>
      </w:r>
      <w:r w:rsidR="006F6A5B" w:rsidRPr="006E3B46">
        <w:rPr>
          <w:highlight w:val="yellow"/>
        </w:rPr>
        <w:t xml:space="preserve">its advantages and disadvantages.  The quantitative tool can provide direct information on a specific area but is limited to the number of data points and the quality of the data. </w:t>
      </w:r>
      <w:r w:rsidR="00D469F4" w:rsidRPr="006E3B46">
        <w:rPr>
          <w:highlight w:val="yellow"/>
        </w:rPr>
        <w:t xml:space="preserve">The qualitative assessment can capture a more complete spectrum of hazards and issues but does not provide accurate importance for each.  Often a combination of the two </w:t>
      </w:r>
      <w:r w:rsidR="005200B6" w:rsidRPr="006E3B46">
        <w:rPr>
          <w:highlight w:val="yellow"/>
        </w:rPr>
        <w:t xml:space="preserve">can </w:t>
      </w:r>
      <w:r w:rsidR="00D469F4" w:rsidRPr="006E3B46">
        <w:rPr>
          <w:highlight w:val="yellow"/>
        </w:rPr>
        <w:t>produce the best results</w:t>
      </w:r>
      <w:r w:rsidR="005200B6" w:rsidRPr="006E3B46">
        <w:rPr>
          <w:highlight w:val="yellow"/>
        </w:rPr>
        <w:t>.</w:t>
      </w:r>
      <w:bookmarkStart w:id="15" w:name="_Toc494680635"/>
    </w:p>
    <w:p w14:paraId="3320CEBC" w14:textId="77777777" w:rsidR="006169BE" w:rsidRPr="006724FD" w:rsidRDefault="006169BE" w:rsidP="006E3B46">
      <w:pPr>
        <w:pStyle w:val="Heading2"/>
        <w:ind w:left="1571"/>
      </w:pPr>
      <w:bookmarkStart w:id="16" w:name="_Toc212097583"/>
      <w:r w:rsidRPr="006724FD">
        <w:t xml:space="preserve">Step 1 - Identify </w:t>
      </w:r>
      <w:bookmarkEnd w:id="15"/>
      <w:r w:rsidRPr="006724FD">
        <w:t>Hazards</w:t>
      </w:r>
      <w:bookmarkEnd w:id="16"/>
    </w:p>
    <w:p w14:paraId="0CA7DDB6" w14:textId="77777777" w:rsidR="006169BE" w:rsidRPr="006724FD" w:rsidRDefault="006169BE" w:rsidP="006E3B46">
      <w:pPr>
        <w:pStyle w:val="Heading3"/>
        <w:ind w:left="1571"/>
      </w:pPr>
      <w:bookmarkStart w:id="17" w:name="_Toc494680636"/>
      <w:bookmarkStart w:id="18" w:name="_Toc212097584"/>
      <w:r w:rsidRPr="006724FD">
        <w:t>Scope</w:t>
      </w:r>
      <w:bookmarkEnd w:id="17"/>
      <w:bookmarkEnd w:id="18"/>
    </w:p>
    <w:p w14:paraId="1EF159AC" w14:textId="77777777" w:rsidR="006169BE" w:rsidRPr="00F913D8" w:rsidRDefault="006169BE" w:rsidP="006E3B46">
      <w:pPr>
        <w:pStyle w:val="BodyText"/>
        <w:ind w:left="720"/>
      </w:pPr>
      <w:r w:rsidRPr="00F913D8">
        <w:t xml:space="preserve">The purpose of Step 1 is to identify and generate a prioritized list of hazards, specific to the </w:t>
      </w:r>
      <w:r w:rsidR="002F12AE" w:rsidRPr="006E3B46">
        <w:rPr>
          <w:highlight w:val="yellow"/>
        </w:rPr>
        <w:t>waterway</w:t>
      </w:r>
      <w:ins w:id="19" w:author="Alimchandani, Mahesh" w:date="2012-09-26T22:24:00Z">
        <w:r w:rsidR="0081393C">
          <w:t xml:space="preserve"> </w:t>
        </w:r>
      </w:ins>
      <w:r w:rsidRPr="00F913D8">
        <w:t>under review. This is achieved by the use of standard techniques to identify hazards, which can contribute to incidents, and by screening these hazards using a combination of available data and judgment.</w:t>
      </w:r>
      <w:ins w:id="20" w:author="Alimchandani, Mahesh" w:date="2012-09-26T22:24:00Z">
        <w:r w:rsidR="0081393C">
          <w:t xml:space="preserve"> </w:t>
        </w:r>
      </w:ins>
      <w:r w:rsidR="00790AEF" w:rsidRPr="00F913D8">
        <w:t>A very important part of the scope is also to set the boundaries of the problem.</w:t>
      </w:r>
    </w:p>
    <w:p w14:paraId="2C09EB0F" w14:textId="77777777" w:rsidR="006169BE" w:rsidRPr="006724FD" w:rsidRDefault="006169BE" w:rsidP="006E3B46">
      <w:pPr>
        <w:pStyle w:val="Heading3"/>
        <w:ind w:left="1571"/>
      </w:pPr>
      <w:bookmarkStart w:id="21" w:name="_Toc494680637"/>
      <w:bookmarkStart w:id="22" w:name="_Toc212097585"/>
      <w:r w:rsidRPr="006724FD">
        <w:t>Define Problem/Trigger</w:t>
      </w:r>
      <w:bookmarkEnd w:id="21"/>
      <w:bookmarkEnd w:id="22"/>
    </w:p>
    <w:p w14:paraId="138B748B" w14:textId="77777777" w:rsidR="006169BE" w:rsidRPr="00F913D8" w:rsidRDefault="006169BE" w:rsidP="006E3B46">
      <w:pPr>
        <w:pStyle w:val="BodyText"/>
        <w:ind w:left="720"/>
      </w:pPr>
      <w:r w:rsidRPr="00F913D8">
        <w:t xml:space="preserve">The </w:t>
      </w:r>
      <w:r w:rsidR="002F12AE" w:rsidRPr="006E3B46">
        <w:rPr>
          <w:highlight w:val="yellow"/>
        </w:rPr>
        <w:t>waterway</w:t>
      </w:r>
      <w:ins w:id="23" w:author="Alimchandani, Mahesh" w:date="2012-09-26T22:24:00Z">
        <w:r w:rsidR="0081393C">
          <w:t xml:space="preserve"> </w:t>
        </w:r>
      </w:ins>
      <w:r w:rsidRPr="00F913D8">
        <w:t xml:space="preserve">under analysis should be carefully defined </w:t>
      </w:r>
      <w:r w:rsidR="002F12AE">
        <w:t xml:space="preserve">to </w:t>
      </w:r>
      <w:r w:rsidR="002F12AE" w:rsidRPr="006E3B46">
        <w:rPr>
          <w:highlight w:val="yellow"/>
        </w:rPr>
        <w:t>identify</w:t>
      </w:r>
      <w:r w:rsidRPr="00F913D8">
        <w:t xml:space="preserve"> associated risks. This is often the most difficult phase in the process</w:t>
      </w:r>
      <w:r w:rsidR="006E06D7" w:rsidRPr="00F913D8">
        <w:t xml:space="preserve"> and </w:t>
      </w:r>
      <w:r w:rsidRPr="00F913D8">
        <w:t>is also the most important.</w:t>
      </w:r>
    </w:p>
    <w:p w14:paraId="6802C705" w14:textId="77777777" w:rsidR="006169BE" w:rsidRDefault="006169BE" w:rsidP="006E3B46">
      <w:pPr>
        <w:pStyle w:val="BodyText"/>
        <w:ind w:left="720"/>
      </w:pPr>
      <w:r w:rsidRPr="00F913D8">
        <w:t>The risk management process may be initiated for a number of reasons, including:</w:t>
      </w:r>
    </w:p>
    <w:p w14:paraId="4D99F271" w14:textId="77777777" w:rsidR="002F02C2" w:rsidRDefault="00837CFD" w:rsidP="006E3B46">
      <w:pPr>
        <w:pStyle w:val="List1"/>
        <w:numPr>
          <w:ilvl w:val="0"/>
          <w:numId w:val="13"/>
        </w:numPr>
        <w:tabs>
          <w:tab w:val="clear" w:pos="1134"/>
          <w:tab w:val="num" w:pos="1854"/>
        </w:tabs>
        <w:ind w:left="2421"/>
      </w:pPr>
      <w:r>
        <w:t>P</w:t>
      </w:r>
      <w:r w:rsidR="002F02C2" w:rsidRPr="006724FD">
        <w:t>eriodic safety review;</w:t>
      </w:r>
    </w:p>
    <w:p w14:paraId="25F6BAE9" w14:textId="77777777" w:rsidR="002F02C2" w:rsidRDefault="00837CFD" w:rsidP="006E3B46">
      <w:pPr>
        <w:pStyle w:val="List1"/>
        <w:tabs>
          <w:tab w:val="clear" w:pos="1134"/>
          <w:tab w:val="num" w:pos="1854"/>
        </w:tabs>
        <w:ind w:left="2421"/>
      </w:pPr>
      <w:r>
        <w:t>M</w:t>
      </w:r>
      <w:r w:rsidR="002F02C2" w:rsidRPr="006724FD">
        <w:t>onitoring the system (including the effects of previous systems);</w:t>
      </w:r>
    </w:p>
    <w:p w14:paraId="056D38AA" w14:textId="77777777" w:rsidR="002F02C2" w:rsidRDefault="00837CFD" w:rsidP="006E3B46">
      <w:pPr>
        <w:pStyle w:val="List1"/>
        <w:tabs>
          <w:tab w:val="clear" w:pos="1134"/>
          <w:tab w:val="num" w:pos="1854"/>
        </w:tabs>
        <w:ind w:left="2421"/>
      </w:pPr>
      <w:r>
        <w:t>A</w:t>
      </w:r>
      <w:r w:rsidR="002F02C2" w:rsidRPr="006724FD">
        <w:t>n emergency, accident or incident;</w:t>
      </w:r>
    </w:p>
    <w:p w14:paraId="4A239831" w14:textId="77777777" w:rsidR="002F02C2" w:rsidRDefault="00837CFD" w:rsidP="006E3B46">
      <w:pPr>
        <w:pStyle w:val="List1"/>
        <w:tabs>
          <w:tab w:val="clear" w:pos="1134"/>
          <w:tab w:val="num" w:pos="1854"/>
        </w:tabs>
        <w:ind w:left="2421"/>
      </w:pPr>
      <w:r>
        <w:t>A</w:t>
      </w:r>
      <w:r w:rsidR="002F02C2" w:rsidRPr="006724FD">
        <w:t xml:space="preserve"> public request or complaint;</w:t>
      </w:r>
    </w:p>
    <w:p w14:paraId="52925FC0" w14:textId="77777777" w:rsidR="002F02C2" w:rsidRDefault="00837CFD" w:rsidP="006E3B46">
      <w:pPr>
        <w:pStyle w:val="List1"/>
        <w:tabs>
          <w:tab w:val="clear" w:pos="1134"/>
          <w:tab w:val="num" w:pos="1854"/>
        </w:tabs>
        <w:ind w:left="2421"/>
      </w:pPr>
      <w:r>
        <w:t>O</w:t>
      </w:r>
      <w:r w:rsidR="002F02C2" w:rsidRPr="006724FD">
        <w:t>ther decisions, changes, or modifications to the operations of the organization; and</w:t>
      </w:r>
    </w:p>
    <w:p w14:paraId="54701B52" w14:textId="77777777" w:rsidR="002F02C2" w:rsidRDefault="00837CFD" w:rsidP="006E3B46">
      <w:pPr>
        <w:pStyle w:val="List1"/>
        <w:tabs>
          <w:tab w:val="clear" w:pos="1134"/>
          <w:tab w:val="num" w:pos="1854"/>
        </w:tabs>
        <w:ind w:left="2421"/>
      </w:pPr>
      <w:r>
        <w:t>A</w:t>
      </w:r>
      <w:r w:rsidR="002F02C2" w:rsidRPr="006724FD">
        <w:t>ny number of internal or external events, including funding, operational and technical changes.</w:t>
      </w:r>
    </w:p>
    <w:p w14:paraId="6BD4F912" w14:textId="77777777" w:rsidR="006169BE" w:rsidRPr="00F913D8" w:rsidRDefault="006169BE" w:rsidP="006E3B46">
      <w:pPr>
        <w:pStyle w:val="BodyText"/>
        <w:ind w:left="720"/>
      </w:pPr>
      <w:r w:rsidRPr="006E3B46">
        <w:rPr>
          <w:highlight w:val="yellow"/>
        </w:rPr>
        <w:t>To avoid confusion and problems</w:t>
      </w:r>
      <w:r w:rsidR="002F12AE" w:rsidRPr="006E3B46">
        <w:rPr>
          <w:highlight w:val="yellow"/>
        </w:rPr>
        <w:t>,</w:t>
      </w:r>
      <w:ins w:id="24" w:author="Alimchandani, Mahesh" w:date="2012-09-26T22:32:00Z">
        <w:r w:rsidR="003D5CAF">
          <w:rPr>
            <w:highlight w:val="yellow"/>
          </w:rPr>
          <w:t xml:space="preserve"> </w:t>
        </w:r>
      </w:ins>
      <w:r w:rsidR="002F12AE" w:rsidRPr="006E3B46">
        <w:rPr>
          <w:highlight w:val="yellow"/>
        </w:rPr>
        <w:t xml:space="preserve">hazards </w:t>
      </w:r>
      <w:r w:rsidRPr="006E3B46">
        <w:rPr>
          <w:highlight w:val="yellow"/>
        </w:rPr>
        <w:t xml:space="preserve">must be specifically defined and documented, and should be dealt with one at a time. It is important to prioritize issues. </w:t>
      </w:r>
      <w:r w:rsidR="002F12AE" w:rsidRPr="006E3B46">
        <w:rPr>
          <w:highlight w:val="yellow"/>
        </w:rPr>
        <w:t xml:space="preserve">User needs and defined hazards </w:t>
      </w:r>
      <w:r w:rsidRPr="006E3B46">
        <w:rPr>
          <w:highlight w:val="yellow"/>
        </w:rPr>
        <w:t>may also change throughout the process, as more information becomes available.</w:t>
      </w:r>
    </w:p>
    <w:p w14:paraId="64641109" w14:textId="77777777" w:rsidR="006169BE" w:rsidRPr="006724FD" w:rsidRDefault="006169BE" w:rsidP="006E3B46">
      <w:pPr>
        <w:pStyle w:val="Heading3"/>
        <w:ind w:left="1571"/>
      </w:pPr>
      <w:bookmarkStart w:id="25" w:name="_Toc494680638"/>
      <w:bookmarkStart w:id="26" w:name="_Toc212097586"/>
      <w:r w:rsidRPr="006724FD">
        <w:t>Consult stakeholders</w:t>
      </w:r>
      <w:bookmarkEnd w:id="25"/>
      <w:bookmarkEnd w:id="26"/>
    </w:p>
    <w:p w14:paraId="6DEE7CE1" w14:textId="77777777" w:rsidR="006169BE" w:rsidRPr="00F913D8" w:rsidRDefault="006169BE" w:rsidP="006E3B46">
      <w:pPr>
        <w:pStyle w:val="BodyText"/>
        <w:ind w:left="720"/>
      </w:pPr>
      <w:r w:rsidRPr="006E3B46">
        <w:rPr>
          <w:highlight w:val="yellow"/>
        </w:rPr>
        <w:t xml:space="preserve">During this stage, depending on the situation, </w:t>
      </w:r>
      <w:r w:rsidR="00EE219D" w:rsidRPr="006E3B46">
        <w:rPr>
          <w:highlight w:val="yellow"/>
        </w:rPr>
        <w:t>consultation</w:t>
      </w:r>
      <w:r w:rsidRPr="006E3B46">
        <w:rPr>
          <w:highlight w:val="yellow"/>
        </w:rPr>
        <w:t xml:space="preserve"> with stakeholders in order to validate or define </w:t>
      </w:r>
      <w:r w:rsidR="00B1184C" w:rsidRPr="006E3B46">
        <w:rPr>
          <w:highlight w:val="yellow"/>
        </w:rPr>
        <w:t xml:space="preserve">hazards </w:t>
      </w:r>
      <w:r w:rsidR="00EE219D" w:rsidRPr="006E3B46">
        <w:rPr>
          <w:highlight w:val="yellow"/>
        </w:rPr>
        <w:t>is crucial</w:t>
      </w:r>
      <w:r w:rsidRPr="006E3B46">
        <w:rPr>
          <w:highlight w:val="yellow"/>
        </w:rPr>
        <w:t xml:space="preserve">. Decision-makers in </w:t>
      </w:r>
      <w:r w:rsidR="00EE219D" w:rsidRPr="006E3B46">
        <w:rPr>
          <w:highlight w:val="yellow"/>
        </w:rPr>
        <w:t>an A</w:t>
      </w:r>
      <w:r w:rsidR="00B1184C" w:rsidRPr="006E3B46">
        <w:rPr>
          <w:highlight w:val="yellow"/>
        </w:rPr>
        <w:t>to</w:t>
      </w:r>
      <w:r w:rsidR="00EE219D" w:rsidRPr="006E3B46">
        <w:rPr>
          <w:highlight w:val="yellow"/>
        </w:rPr>
        <w:t xml:space="preserve">N Authority </w:t>
      </w:r>
      <w:r w:rsidRPr="006E3B46">
        <w:rPr>
          <w:highlight w:val="yellow"/>
        </w:rPr>
        <w:t>often perceive the importance of an issue differently from external stakeholders.</w:t>
      </w:r>
    </w:p>
    <w:p w14:paraId="7139B22E" w14:textId="77777777" w:rsidR="006169BE" w:rsidRPr="00F913D8" w:rsidRDefault="006169BE" w:rsidP="006E3B46">
      <w:pPr>
        <w:pStyle w:val="BodyText"/>
        <w:ind w:left="720"/>
      </w:pPr>
      <w:r w:rsidRPr="00F913D8">
        <w:t>Obviously, it is not necessary to involve all outside stakeholders in the validation of every identified issue. However, the greater the effect of a decision, the greater the concern, and the greater their involvement should be. When dealing with a more complex problem, in order to explain the resulting decision better, greater stakeholder involvement is required</w:t>
      </w:r>
      <w:ins w:id="27" w:author="Alimchandani, Mahesh" w:date="2012-09-26T22:32:00Z">
        <w:r w:rsidR="003D5CAF">
          <w:t xml:space="preserve"> </w:t>
        </w:r>
      </w:ins>
      <w:r w:rsidR="00EE219D" w:rsidRPr="006E3B46">
        <w:rPr>
          <w:highlight w:val="yellow"/>
        </w:rPr>
        <w:t>and should be accomplished early in the process</w:t>
      </w:r>
      <w:r w:rsidRPr="006E3B46">
        <w:rPr>
          <w:highlight w:val="yellow"/>
        </w:rPr>
        <w:t>.</w:t>
      </w:r>
    </w:p>
    <w:p w14:paraId="4D758506" w14:textId="77777777" w:rsidR="006169BE" w:rsidRPr="006724FD" w:rsidRDefault="006169BE" w:rsidP="006E3B46">
      <w:pPr>
        <w:pStyle w:val="Heading3"/>
        <w:ind w:left="1571"/>
      </w:pPr>
      <w:bookmarkStart w:id="28" w:name="_Toc494680639"/>
      <w:bookmarkStart w:id="29" w:name="_Toc212097587"/>
      <w:r w:rsidRPr="006724FD">
        <w:t>Hazard Identification Methodology</w:t>
      </w:r>
      <w:bookmarkEnd w:id="28"/>
      <w:bookmarkEnd w:id="29"/>
    </w:p>
    <w:p w14:paraId="307D09D4" w14:textId="77777777" w:rsidR="00E01E46" w:rsidRDefault="006169BE" w:rsidP="006E3B46">
      <w:pPr>
        <w:pStyle w:val="BodyText"/>
        <w:ind w:left="720"/>
      </w:pPr>
      <w:r w:rsidRPr="00F913D8">
        <w:t xml:space="preserve">The approach used for hazard identification generally comprises a combination of both creative and analytical techniques, the aim being to identify as many relevant hazards as possible. The creative element is to ensure that the process is proactive, and not confined only to hazards that have materialized in the past. </w:t>
      </w:r>
      <w:r w:rsidR="00E01E46">
        <w:t xml:space="preserve"> There are numerous methods to identify all relative hazards.  </w:t>
      </w:r>
    </w:p>
    <w:p w14:paraId="47EECAE7" w14:textId="77777777" w:rsidR="00E01E46" w:rsidRPr="006E3B46" w:rsidRDefault="00DF715E" w:rsidP="006E3B46">
      <w:pPr>
        <w:pStyle w:val="BodyText"/>
        <w:ind w:left="1440"/>
        <w:rPr>
          <w:highlight w:val="yellow"/>
        </w:rPr>
      </w:pPr>
      <w:proofErr w:type="gramStart"/>
      <w:r w:rsidRPr="006E3B46">
        <w:rPr>
          <w:highlight w:val="yellow"/>
        </w:rPr>
        <w:t>2.1.4.</w:t>
      </w:r>
      <w:r w:rsidR="00E01E46" w:rsidRPr="006E3B46">
        <w:rPr>
          <w:highlight w:val="yellow"/>
        </w:rPr>
        <w:t>1  Direct</w:t>
      </w:r>
      <w:proofErr w:type="gramEnd"/>
      <w:r w:rsidR="00E01E46" w:rsidRPr="006E3B46">
        <w:rPr>
          <w:highlight w:val="yellow"/>
        </w:rPr>
        <w:t xml:space="preserve"> Solicitation:  Soliciting input from user groups using </w:t>
      </w:r>
      <w:r w:rsidR="00AF6DBC" w:rsidRPr="006E3B46">
        <w:rPr>
          <w:highlight w:val="yellow"/>
        </w:rPr>
        <w:t xml:space="preserve">targeted </w:t>
      </w:r>
      <w:r w:rsidR="00E01E46" w:rsidRPr="006E3B46">
        <w:rPr>
          <w:highlight w:val="yellow"/>
        </w:rPr>
        <w:t xml:space="preserve">techniques such as </w:t>
      </w:r>
      <w:r w:rsidR="006935EE" w:rsidRPr="006E3B46">
        <w:rPr>
          <w:highlight w:val="yellow"/>
        </w:rPr>
        <w:t>meetings</w:t>
      </w:r>
      <w:r w:rsidR="00E01E46" w:rsidRPr="006E3B46">
        <w:rPr>
          <w:highlight w:val="yellow"/>
        </w:rPr>
        <w:t xml:space="preserve"> and written correspondence with users groups can help identify new </w:t>
      </w:r>
      <w:ins w:id="30" w:author="Alimchandani, Mahesh" w:date="2012-09-26T22:34:00Z">
        <w:r w:rsidR="003D5CAF">
          <w:rPr>
            <w:highlight w:val="yellow"/>
          </w:rPr>
          <w:t xml:space="preserve">[potential] </w:t>
        </w:r>
      </w:ins>
      <w:r w:rsidR="00E01E46" w:rsidRPr="006E3B46">
        <w:rPr>
          <w:highlight w:val="yellow"/>
        </w:rPr>
        <w:t>hazards or issues.</w:t>
      </w:r>
    </w:p>
    <w:p w14:paraId="2EEAE54C" w14:textId="77777777" w:rsidR="006935EE" w:rsidRPr="006E3B46" w:rsidRDefault="006935EE" w:rsidP="006935EE">
      <w:pPr>
        <w:pStyle w:val="BodyText"/>
        <w:ind w:left="1440"/>
        <w:rPr>
          <w:highlight w:val="yellow"/>
        </w:rPr>
      </w:pPr>
      <w:proofErr w:type="gramStart"/>
      <w:r w:rsidRPr="006E3B46">
        <w:rPr>
          <w:highlight w:val="yellow"/>
        </w:rPr>
        <w:lastRenderedPageBreak/>
        <w:t>2.1.4.2  Indirect</w:t>
      </w:r>
      <w:proofErr w:type="gramEnd"/>
      <w:r w:rsidRPr="006E3B46">
        <w:rPr>
          <w:highlight w:val="yellow"/>
        </w:rPr>
        <w:t xml:space="preserve"> Solicitation:  Soliciting input from user groups using broad reaching techniques such as social media and printed media can help identify new </w:t>
      </w:r>
      <w:ins w:id="31" w:author="Alimchandani, Mahesh" w:date="2012-09-26T22:34:00Z">
        <w:r w:rsidR="003D5CAF">
          <w:rPr>
            <w:highlight w:val="yellow"/>
          </w:rPr>
          <w:t xml:space="preserve">[potential] </w:t>
        </w:r>
      </w:ins>
      <w:r w:rsidRPr="006E3B46">
        <w:rPr>
          <w:highlight w:val="yellow"/>
        </w:rPr>
        <w:t>hazards or issues.</w:t>
      </w:r>
    </w:p>
    <w:p w14:paraId="046B653C" w14:textId="77777777" w:rsidR="00DF715E" w:rsidRDefault="00E01E46" w:rsidP="006E3B46">
      <w:pPr>
        <w:pStyle w:val="BodyText"/>
        <w:ind w:left="1440"/>
      </w:pPr>
      <w:proofErr w:type="gramStart"/>
      <w:r w:rsidRPr="006E3B46">
        <w:rPr>
          <w:highlight w:val="yellow"/>
        </w:rPr>
        <w:t>2</w:t>
      </w:r>
      <w:r w:rsidR="006935EE" w:rsidRPr="006E3B46">
        <w:rPr>
          <w:highlight w:val="yellow"/>
        </w:rPr>
        <w:t>.1.4.3</w:t>
      </w:r>
      <w:r w:rsidRPr="006E3B46">
        <w:rPr>
          <w:highlight w:val="yellow"/>
        </w:rPr>
        <w:t xml:space="preserve">  Structured</w:t>
      </w:r>
      <w:proofErr w:type="gramEnd"/>
      <w:r w:rsidRPr="006E3B46">
        <w:rPr>
          <w:highlight w:val="yellow"/>
        </w:rPr>
        <w:t xml:space="preserve"> Group Reviews: </w:t>
      </w:r>
      <w:r w:rsidR="006169BE" w:rsidRPr="006E3B46">
        <w:rPr>
          <w:highlight w:val="yellow"/>
        </w:rPr>
        <w:t>It typically consists of structured group reviews</w:t>
      </w:r>
      <w:r w:rsidRPr="006E3B46">
        <w:rPr>
          <w:highlight w:val="yellow"/>
        </w:rPr>
        <w:t>, such as used during a Ports and Waterways Safety Assessment (PAWSA),</w:t>
      </w:r>
      <w:r w:rsidR="006169BE" w:rsidRPr="006E3B46">
        <w:rPr>
          <w:highlight w:val="yellow"/>
        </w:rPr>
        <w:t xml:space="preserve"> aimed at identifying the causes and effects of accidents and relevant hazards. Consideration of functional failure may assist in this process. The group carrying out such structured reviews should include experts in the various appropriate aspects, such as navigational aid design, and specialists to assist in the hazard identification process and incorporation of the human element. A structured group review session may last over a number of days.</w:t>
      </w:r>
    </w:p>
    <w:p w14:paraId="2717735C" w14:textId="77777777" w:rsidR="004B0EFA" w:rsidRDefault="004B0EFA" w:rsidP="006E3B46">
      <w:pPr>
        <w:pStyle w:val="BodyText"/>
        <w:ind w:left="1440"/>
      </w:pPr>
      <w:ins w:id="32" w:author=" " w:date="2012-09-26T04:56:00Z">
        <w:r>
          <w:t>2.1.4.4</w:t>
        </w:r>
        <w:r>
          <w:tab/>
          <w:t>[</w:t>
        </w:r>
      </w:ins>
      <w:ins w:id="33" w:author="Alimchandani, Mahesh" w:date="2012-09-26T22:33:00Z">
        <w:r w:rsidR="003D5CAF">
          <w:t>U</w:t>
        </w:r>
      </w:ins>
      <w:ins w:id="34" w:author=" " w:date="2012-09-26T04:56:00Z">
        <w:del w:id="35" w:author="Alimchandani, Mahesh" w:date="2012-09-26T22:33:00Z">
          <w:r w:rsidDel="003D5CAF">
            <w:delText>u</w:delText>
          </w:r>
        </w:del>
        <w:r>
          <w:t>se of stored electronic data such as VTS data or AIS data]</w:t>
        </w:r>
      </w:ins>
    </w:p>
    <w:p w14:paraId="49B14B9D" w14:textId="77777777" w:rsidR="006169BE" w:rsidRPr="00F913D8" w:rsidRDefault="006169BE" w:rsidP="006E3B46">
      <w:pPr>
        <w:pStyle w:val="BodyText"/>
        <w:ind w:left="720"/>
      </w:pPr>
      <w:r w:rsidRPr="00F913D8">
        <w:t>The analytical element ensures that previous experience is properly taken into account and typically makes use of background information (</w:t>
      </w:r>
      <w:r w:rsidR="00B2370D">
        <w:t>e.g.</w:t>
      </w:r>
      <w:r w:rsidRPr="00F913D8">
        <w:t xml:space="preserve"> applicable regulations and codes, available statistical data on incident categories and lists of hazards to personnel, hazardous substances, </w:t>
      </w:r>
      <w:r w:rsidR="000C1A72" w:rsidRPr="00F913D8">
        <w:t>and ignition</w:t>
      </w:r>
      <w:r w:rsidR="00B2370D">
        <w:t xml:space="preserve"> sources)</w:t>
      </w:r>
      <w:proofErr w:type="gramStart"/>
      <w:r w:rsidR="00B2370D">
        <w:t>.</w:t>
      </w:r>
      <w:r w:rsidRPr="00F913D8">
        <w:t>A</w:t>
      </w:r>
      <w:proofErr w:type="gramEnd"/>
      <w:r w:rsidRPr="00F913D8">
        <w:t xml:space="preserve"> </w:t>
      </w:r>
      <w:r w:rsidR="00E05624" w:rsidRPr="006E3B46">
        <w:rPr>
          <w:highlight w:val="yellow"/>
        </w:rPr>
        <w:t>full</w:t>
      </w:r>
      <w:ins w:id="36" w:author="Alimchandani, Mahesh" w:date="2012-09-26T22:34:00Z">
        <w:r w:rsidR="003D5CAF">
          <w:t xml:space="preserve"> </w:t>
        </w:r>
      </w:ins>
      <w:r w:rsidRPr="00F913D8">
        <w:t>analysis of possible causes and outcomes of each accident category should be made using standard techniques that are chosen according to the problem under review.</w:t>
      </w:r>
    </w:p>
    <w:p w14:paraId="31AEB2E8" w14:textId="77777777" w:rsidR="006169BE" w:rsidRPr="006724FD" w:rsidRDefault="006169BE" w:rsidP="006E3B46">
      <w:pPr>
        <w:pStyle w:val="Heading4"/>
        <w:tabs>
          <w:tab w:val="clear" w:pos="864"/>
          <w:tab w:val="num" w:pos="1584"/>
        </w:tabs>
        <w:ind w:left="1584"/>
      </w:pPr>
      <w:r w:rsidRPr="006724FD">
        <w:t>Types of Hazards</w:t>
      </w:r>
    </w:p>
    <w:p w14:paraId="16124533" w14:textId="77777777" w:rsidR="006169BE" w:rsidRPr="00F913D8" w:rsidRDefault="006169BE" w:rsidP="006E3B46">
      <w:pPr>
        <w:pStyle w:val="BodyText"/>
        <w:ind w:left="720"/>
      </w:pPr>
      <w:r w:rsidRPr="00F913D8">
        <w:t>In general terms, five types of hazards generate risks:</w:t>
      </w:r>
    </w:p>
    <w:p w14:paraId="55F583FA" w14:textId="77777777" w:rsidR="006169BE" w:rsidRPr="00F913D8" w:rsidRDefault="00837CFD" w:rsidP="006E3B46">
      <w:pPr>
        <w:pStyle w:val="List1"/>
        <w:numPr>
          <w:ilvl w:val="0"/>
          <w:numId w:val="14"/>
        </w:numPr>
        <w:tabs>
          <w:tab w:val="clear" w:pos="1134"/>
          <w:tab w:val="num" w:pos="1854"/>
        </w:tabs>
        <w:ind w:left="2421"/>
      </w:pPr>
      <w:r>
        <w:t>N</w:t>
      </w:r>
      <w:r w:rsidR="006169BE" w:rsidRPr="00F913D8">
        <w:t>atural hazards such as floods, wind storms, earthquakes, biological hazards, and other natural phenomena;</w:t>
      </w:r>
    </w:p>
    <w:p w14:paraId="46D4EE7A" w14:textId="77777777" w:rsidR="006169BE" w:rsidRPr="00F913D8" w:rsidRDefault="00837CFD" w:rsidP="006E3B46">
      <w:pPr>
        <w:pStyle w:val="List1"/>
        <w:tabs>
          <w:tab w:val="clear" w:pos="1134"/>
          <w:tab w:val="num" w:pos="1854"/>
        </w:tabs>
        <w:ind w:left="2421"/>
      </w:pPr>
      <w:r>
        <w:t>E</w:t>
      </w:r>
      <w:r w:rsidR="006169BE" w:rsidRPr="00F913D8">
        <w:t>conomic hazards such as inflation, depression, and changes in tax and fee levies;</w:t>
      </w:r>
    </w:p>
    <w:p w14:paraId="71CDA44C" w14:textId="77777777" w:rsidR="006169BE" w:rsidRPr="00F913D8" w:rsidRDefault="00837CFD" w:rsidP="006E3B46">
      <w:pPr>
        <w:pStyle w:val="List1"/>
        <w:tabs>
          <w:tab w:val="clear" w:pos="1134"/>
          <w:tab w:val="num" w:pos="1854"/>
        </w:tabs>
        <w:ind w:left="2421"/>
      </w:pPr>
      <w:r>
        <w:t>T</w:t>
      </w:r>
      <w:r w:rsidR="006169BE" w:rsidRPr="00F913D8">
        <w:t>echnical hazards such as system or equipment failure, fire, explosion, obsolescence, and air/water pollution;</w:t>
      </w:r>
      <w:ins w:id="37" w:author=" " w:date="2012-09-26T04:58:00Z">
        <w:r w:rsidR="004B0EFA">
          <w:t xml:space="preserve"> [failure of communication systems, </w:t>
        </w:r>
      </w:ins>
      <w:ins w:id="38" w:author=" " w:date="2012-09-26T04:59:00Z">
        <w:r w:rsidR="004B0EFA">
          <w:t>degradation</w:t>
        </w:r>
      </w:ins>
      <w:ins w:id="39" w:author=" " w:date="2012-09-26T04:58:00Z">
        <w:r w:rsidR="004B0EFA">
          <w:t xml:space="preserve"> of data quality</w:t>
        </w:r>
      </w:ins>
      <w:ins w:id="40" w:author="Alimchandani, Mahesh" w:date="2012-09-26T22:34:00Z">
        <w:r w:rsidR="003D5CAF">
          <w:t>]</w:t>
        </w:r>
      </w:ins>
      <w:ins w:id="41" w:author=" " w:date="2012-09-26T04:58:00Z">
        <w:r w:rsidR="004B0EFA">
          <w:t xml:space="preserve">. </w:t>
        </w:r>
      </w:ins>
    </w:p>
    <w:p w14:paraId="7924D99D" w14:textId="77777777" w:rsidR="006169BE" w:rsidRPr="00F913D8" w:rsidRDefault="00837CFD" w:rsidP="006E3B46">
      <w:pPr>
        <w:pStyle w:val="List1"/>
        <w:tabs>
          <w:tab w:val="clear" w:pos="1134"/>
          <w:tab w:val="num" w:pos="1854"/>
        </w:tabs>
        <w:ind w:left="2421"/>
      </w:pPr>
      <w:r>
        <w:t>H</w:t>
      </w:r>
      <w:r w:rsidR="006169BE" w:rsidRPr="00F913D8">
        <w:t>uman factors such as errors or omissions by poorly trained, fatigued or stressed persons,</w:t>
      </w:r>
      <w:ins w:id="42" w:author=" " w:date="2012-09-26T04:59:00Z">
        <w:r w:rsidR="004B0EFA">
          <w:t xml:space="preserve"> linguistic challenges,</w:t>
        </w:r>
      </w:ins>
      <w:r w:rsidR="006169BE" w:rsidRPr="00F913D8">
        <w:t xml:space="preserve"> or vi</w:t>
      </w:r>
      <w:r w:rsidR="00374377" w:rsidRPr="00F913D8">
        <w:t>olations, sabotage or terrorism;</w:t>
      </w:r>
      <w:r w:rsidR="006169BE" w:rsidRPr="00F913D8">
        <w:t xml:space="preserve"> and</w:t>
      </w:r>
    </w:p>
    <w:p w14:paraId="15BD4C5B" w14:textId="1FA1FC77" w:rsidR="00C03D1B" w:rsidRDefault="00837CFD" w:rsidP="006E3B46">
      <w:pPr>
        <w:pStyle w:val="List1"/>
        <w:tabs>
          <w:tab w:val="clear" w:pos="1134"/>
          <w:tab w:val="num" w:pos="1854"/>
        </w:tabs>
        <w:ind w:left="2421"/>
        <w:rPr>
          <w:ins w:id="43" w:author="Alimchandani, Mahesh" w:date="2012-09-26T22:37:00Z"/>
        </w:rPr>
      </w:pPr>
      <w:r>
        <w:t>O</w:t>
      </w:r>
      <w:r w:rsidR="006169BE" w:rsidRPr="00F913D8">
        <w:t xml:space="preserve">perational hazards such as groundings, collisions, </w:t>
      </w:r>
      <w:r w:rsidR="000C1A72" w:rsidRPr="00F913D8">
        <w:t>striking</w:t>
      </w:r>
      <w:ins w:id="44" w:author="Alimchandani, Mahesh" w:date="2012-09-26T22:36:00Z">
        <w:r w:rsidR="003D5CAF">
          <w:t>,</w:t>
        </w:r>
        <w:del w:id="45" w:author="Michael Hadley" w:date="2012-09-27T13:52:00Z">
          <w:r w:rsidR="003D5CAF" w:rsidDel="00404779">
            <w:delText>]</w:delText>
          </w:r>
        </w:del>
      </w:ins>
      <w:r w:rsidR="006169BE" w:rsidRPr="00F913D8">
        <w:t xml:space="preserve"> and other unwanted events.</w:t>
      </w:r>
      <w:ins w:id="46" w:author="Alimchandani, Mahesh" w:date="2012-09-26T22:37:00Z">
        <w:r w:rsidR="00C03D1B" w:rsidRPr="00C03D1B">
          <w:t xml:space="preserve"> </w:t>
        </w:r>
      </w:ins>
    </w:p>
    <w:p w14:paraId="1A26FD54" w14:textId="77777777" w:rsidR="006169BE" w:rsidRPr="00F913D8" w:rsidRDefault="00C03D1B" w:rsidP="006E3B46">
      <w:pPr>
        <w:pStyle w:val="List1"/>
        <w:tabs>
          <w:tab w:val="clear" w:pos="1134"/>
          <w:tab w:val="num" w:pos="1854"/>
        </w:tabs>
        <w:ind w:left="2421"/>
      </w:pPr>
      <w:ins w:id="47" w:author="Alimchandani, Mahesh" w:date="2012-09-26T22:37:00Z">
        <w:r>
          <w:t>Increasingly crowded water space [Marine Spatial Planning]</w:t>
        </w:r>
      </w:ins>
    </w:p>
    <w:p w14:paraId="64D130D1" w14:textId="77777777" w:rsidR="006169BE" w:rsidRPr="006724FD" w:rsidRDefault="006169BE" w:rsidP="006E3B46">
      <w:pPr>
        <w:pStyle w:val="Heading4"/>
        <w:tabs>
          <w:tab w:val="clear" w:pos="864"/>
          <w:tab w:val="num" w:pos="1584"/>
        </w:tabs>
        <w:ind w:left="1584"/>
      </w:pPr>
      <w:r w:rsidRPr="006724FD">
        <w:t>Types of Losses</w:t>
      </w:r>
    </w:p>
    <w:p w14:paraId="484AAFB2" w14:textId="77777777" w:rsidR="006169BE" w:rsidRPr="00F913D8" w:rsidRDefault="006169BE" w:rsidP="006E3B46">
      <w:pPr>
        <w:pStyle w:val="BodyText"/>
        <w:ind w:left="720"/>
      </w:pPr>
      <w:r w:rsidRPr="00F913D8">
        <w:t>The five types of hazards have the capability to generate seven different types of losses:</w:t>
      </w:r>
    </w:p>
    <w:p w14:paraId="74431D79" w14:textId="77777777" w:rsidR="006169BE" w:rsidRPr="00F913D8" w:rsidRDefault="00837CFD" w:rsidP="006E3B46">
      <w:pPr>
        <w:pStyle w:val="List1"/>
        <w:numPr>
          <w:ilvl w:val="0"/>
          <w:numId w:val="15"/>
        </w:numPr>
        <w:tabs>
          <w:tab w:val="clear" w:pos="1134"/>
          <w:tab w:val="num" w:pos="1854"/>
        </w:tabs>
        <w:ind w:left="2421"/>
      </w:pPr>
      <w:r>
        <w:t>H</w:t>
      </w:r>
      <w:r w:rsidR="00E35E84" w:rsidRPr="00F913D8">
        <w:t>ealth losses including</w:t>
      </w:r>
      <w:r w:rsidR="006169BE" w:rsidRPr="00F913D8">
        <w:t xml:space="preserve"> death and injury;</w:t>
      </w:r>
    </w:p>
    <w:p w14:paraId="4DCE94AE" w14:textId="77777777" w:rsidR="006169BE" w:rsidRPr="00F913D8" w:rsidRDefault="00837CFD" w:rsidP="006E3B46">
      <w:pPr>
        <w:pStyle w:val="List1"/>
        <w:tabs>
          <w:tab w:val="clear" w:pos="1134"/>
          <w:tab w:val="num" w:pos="1854"/>
        </w:tabs>
        <w:ind w:left="2421"/>
      </w:pPr>
      <w:r>
        <w:t>P</w:t>
      </w:r>
      <w:r w:rsidR="006169BE" w:rsidRPr="00F913D8">
        <w:t>roperty losses including real and intellectual property;</w:t>
      </w:r>
    </w:p>
    <w:p w14:paraId="092ABC71" w14:textId="77777777" w:rsidR="006169BE" w:rsidRPr="00F913D8" w:rsidRDefault="00837CFD" w:rsidP="006E3B46">
      <w:pPr>
        <w:pStyle w:val="List1"/>
        <w:tabs>
          <w:tab w:val="clear" w:pos="1134"/>
          <w:tab w:val="num" w:pos="1854"/>
        </w:tabs>
        <w:ind w:left="2421"/>
      </w:pPr>
      <w:r>
        <w:t>E</w:t>
      </w:r>
      <w:r w:rsidR="006169BE" w:rsidRPr="00F913D8">
        <w:t>conomic losses leading to increased costs or reduction to revenues;</w:t>
      </w:r>
    </w:p>
    <w:p w14:paraId="478BFDBD" w14:textId="77777777" w:rsidR="006169BE" w:rsidRPr="00F913D8" w:rsidRDefault="00837CFD" w:rsidP="006E3B46">
      <w:pPr>
        <w:pStyle w:val="List1"/>
        <w:tabs>
          <w:tab w:val="clear" w:pos="1134"/>
          <w:tab w:val="num" w:pos="1854"/>
        </w:tabs>
        <w:ind w:left="2421"/>
      </w:pPr>
      <w:r>
        <w:t>L</w:t>
      </w:r>
      <w:r w:rsidR="006169BE" w:rsidRPr="00F913D8">
        <w:t>iability loss resulting when an organization is sued for an alleged breach of legal duty, such cases must be defended even if no blame is assigned. Liability losses are capable of destroying or crippling an organization;</w:t>
      </w:r>
    </w:p>
    <w:p w14:paraId="60920876" w14:textId="77777777" w:rsidR="006169BE" w:rsidRPr="00F913D8" w:rsidRDefault="00837CFD" w:rsidP="006E3B46">
      <w:pPr>
        <w:pStyle w:val="List1"/>
        <w:tabs>
          <w:tab w:val="clear" w:pos="1134"/>
          <w:tab w:val="num" w:pos="1854"/>
        </w:tabs>
        <w:ind w:left="2421"/>
      </w:pPr>
      <w:r>
        <w:t>P</w:t>
      </w:r>
      <w:r w:rsidR="006169BE" w:rsidRPr="00F913D8">
        <w:t>ersonnel loss when services of a key employee is lost;</w:t>
      </w:r>
    </w:p>
    <w:p w14:paraId="5D5B77AC" w14:textId="77777777" w:rsidR="006169BE" w:rsidRPr="00F913D8" w:rsidRDefault="00837CFD" w:rsidP="006E3B46">
      <w:pPr>
        <w:pStyle w:val="List1"/>
        <w:tabs>
          <w:tab w:val="clear" w:pos="1134"/>
          <w:tab w:val="num" w:pos="1854"/>
        </w:tabs>
        <w:ind w:left="2421"/>
      </w:pPr>
      <w:r>
        <w:t>E</w:t>
      </w:r>
      <w:r w:rsidR="006169BE" w:rsidRPr="00F913D8">
        <w:t>nvironmental losses (negative impact on land, air, water, flora or fauna); and</w:t>
      </w:r>
    </w:p>
    <w:p w14:paraId="190AF567" w14:textId="77777777" w:rsidR="006169BE" w:rsidRPr="00F913D8" w:rsidRDefault="00837CFD" w:rsidP="006E3B46">
      <w:pPr>
        <w:pStyle w:val="List1"/>
        <w:tabs>
          <w:tab w:val="clear" w:pos="1134"/>
          <w:tab w:val="num" w:pos="1854"/>
        </w:tabs>
        <w:ind w:left="2421"/>
      </w:pPr>
      <w:r>
        <w:t>L</w:t>
      </w:r>
      <w:r w:rsidR="006169BE" w:rsidRPr="00F913D8">
        <w:t>oss of reputation or status.</w:t>
      </w:r>
    </w:p>
    <w:p w14:paraId="547523D1" w14:textId="77777777" w:rsidR="006169BE" w:rsidRPr="006724FD" w:rsidRDefault="006169BE" w:rsidP="006E3B46">
      <w:pPr>
        <w:pStyle w:val="Heading4"/>
        <w:tabs>
          <w:tab w:val="clear" w:pos="864"/>
          <w:tab w:val="num" w:pos="1584"/>
        </w:tabs>
        <w:ind w:left="1584"/>
      </w:pPr>
      <w:r w:rsidRPr="006724FD">
        <w:lastRenderedPageBreak/>
        <w:t>Hazard Identification</w:t>
      </w:r>
    </w:p>
    <w:p w14:paraId="2CEBF9FE" w14:textId="77777777" w:rsidR="006169BE" w:rsidRPr="00F913D8" w:rsidRDefault="006169BE" w:rsidP="006E3B46">
      <w:pPr>
        <w:pStyle w:val="BodyText"/>
        <w:ind w:left="720"/>
      </w:pPr>
      <w:r w:rsidRPr="00F913D8">
        <w:t>Hazard identification can be summarized in terms of four sub-tasks:</w:t>
      </w:r>
    </w:p>
    <w:p w14:paraId="73E262C8" w14:textId="77777777" w:rsidR="006169BE" w:rsidRPr="00F913D8" w:rsidRDefault="00837CFD" w:rsidP="006E3B46">
      <w:pPr>
        <w:pStyle w:val="List1"/>
        <w:numPr>
          <w:ilvl w:val="0"/>
          <w:numId w:val="16"/>
        </w:numPr>
        <w:tabs>
          <w:tab w:val="clear" w:pos="1134"/>
          <w:tab w:val="num" w:pos="1854"/>
        </w:tabs>
        <w:ind w:left="2421"/>
      </w:pPr>
      <w:r>
        <w:t>S</w:t>
      </w:r>
      <w:r w:rsidR="006169BE" w:rsidRPr="00F913D8">
        <w:t>tructured and comprehensive consideration of known sources of hazards or initiating events, usually identified by revi</w:t>
      </w:r>
      <w:r w:rsidR="00E35E84" w:rsidRPr="00F913D8">
        <w:t>ewing past incidents and losses;</w:t>
      </w:r>
    </w:p>
    <w:p w14:paraId="4EF486DF" w14:textId="77777777" w:rsidR="006169BE" w:rsidRPr="00F913D8" w:rsidRDefault="00837CFD" w:rsidP="006E3B46">
      <w:pPr>
        <w:pStyle w:val="List1"/>
        <w:tabs>
          <w:tab w:val="clear" w:pos="1134"/>
          <w:tab w:val="num" w:pos="1854"/>
        </w:tabs>
        <w:ind w:left="2421"/>
      </w:pPr>
      <w:proofErr w:type="gramStart"/>
      <w:r>
        <w:t>B</w:t>
      </w:r>
      <w:r w:rsidR="006169BE" w:rsidRPr="00F913D8">
        <w:t>rain-storming</w:t>
      </w:r>
      <w:proofErr w:type="gramEnd"/>
      <w:r w:rsidR="006169BE" w:rsidRPr="00F913D8">
        <w:t xml:space="preserve"> by a team that understands all aspects of the system under consideration. Led by a team leader, this includes following the structured list of hazards to identify how a hazard migh</w:t>
      </w:r>
      <w:r w:rsidR="00E35E84" w:rsidRPr="00F913D8">
        <w:t>t lead to a risk;</w:t>
      </w:r>
    </w:p>
    <w:p w14:paraId="15E6E85D" w14:textId="77777777" w:rsidR="006169BE" w:rsidRPr="00F913D8" w:rsidRDefault="00837CFD" w:rsidP="006E3B46">
      <w:pPr>
        <w:pStyle w:val="List1"/>
        <w:tabs>
          <w:tab w:val="clear" w:pos="1134"/>
          <w:tab w:val="num" w:pos="1854"/>
        </w:tabs>
        <w:ind w:left="2421"/>
      </w:pPr>
      <w:r>
        <w:t>P</w:t>
      </w:r>
      <w:r w:rsidR="006169BE" w:rsidRPr="00F913D8">
        <w:t xml:space="preserve">reliminary assignment of frequency and consequence to the risk scenarios. This task is useful in assisting the decision-maker in selecting those scenarios to be </w:t>
      </w:r>
      <w:r w:rsidR="006E3B46" w:rsidRPr="006E3B46">
        <w:rPr>
          <w:highlight w:val="yellow"/>
        </w:rPr>
        <w:t>analysed</w:t>
      </w:r>
      <w:r w:rsidR="006169BE" w:rsidRPr="00F913D8">
        <w:t xml:space="preserve"> further in the Risk Estimation Step (for action or a more detailed estimation of frequency and consequence), and for those</w:t>
      </w:r>
      <w:r w:rsidR="00E35E84" w:rsidRPr="00F913D8">
        <w:t xml:space="preserve"> risk scenarios to be set aside;</w:t>
      </w:r>
      <w:r w:rsidR="006169BE" w:rsidRPr="00F913D8">
        <w:t xml:space="preserve"> and</w:t>
      </w:r>
    </w:p>
    <w:p w14:paraId="566CF8F9" w14:textId="77777777" w:rsidR="006169BE" w:rsidRPr="00F913D8" w:rsidRDefault="00837CFD" w:rsidP="006E3B46">
      <w:pPr>
        <w:pStyle w:val="List1"/>
        <w:tabs>
          <w:tab w:val="clear" w:pos="1134"/>
          <w:tab w:val="num" w:pos="1854"/>
        </w:tabs>
        <w:ind w:left="2421"/>
      </w:pPr>
      <w:r>
        <w:t>Q</w:t>
      </w:r>
      <w:r w:rsidR="006169BE" w:rsidRPr="00F913D8">
        <w:t>ualitative simulation</w:t>
      </w:r>
      <w:r w:rsidR="00BE3DB6" w:rsidRPr="00F913D8">
        <w:t>. During a ship simulation study it is possible to provide the participants with a holistic overview of a given operation. This often provides important input and can rev</w:t>
      </w:r>
      <w:r w:rsidR="00CA114C" w:rsidRPr="00F913D8">
        <w:t>eal hazards that otherwise would no</w:t>
      </w:r>
      <w:r w:rsidR="00E35E84" w:rsidRPr="00F913D8">
        <w:t>t</w:t>
      </w:r>
      <w:r w:rsidR="00CA114C" w:rsidRPr="00F913D8">
        <w:t xml:space="preserve"> be identified.</w:t>
      </w:r>
    </w:p>
    <w:p w14:paraId="2D984359" w14:textId="77777777" w:rsidR="0048452E" w:rsidRPr="006724FD" w:rsidRDefault="0048452E" w:rsidP="006E3B46">
      <w:pPr>
        <w:pStyle w:val="Heading4"/>
        <w:tabs>
          <w:tab w:val="clear" w:pos="864"/>
          <w:tab w:val="num" w:pos="1584"/>
        </w:tabs>
        <w:ind w:left="1584"/>
      </w:pPr>
      <w:r w:rsidRPr="006724FD">
        <w:t>Coastal Landfall and Waterway Risk Factors</w:t>
      </w:r>
    </w:p>
    <w:p w14:paraId="455C6D78" w14:textId="77777777" w:rsidR="0048452E" w:rsidRDefault="0048452E" w:rsidP="006E3B46">
      <w:pPr>
        <w:pStyle w:val="BodyText"/>
        <w:ind w:left="720"/>
      </w:pPr>
      <w:r w:rsidRPr="00F913D8">
        <w:t xml:space="preserve">A risk analysis associated with a coastal landfall, waterway or port approach might consider a range of factors that contribute to the overall risk exposure.  </w:t>
      </w:r>
      <w:r w:rsidR="00C176A8">
        <w:fldChar w:fldCharType="begin"/>
      </w:r>
      <w:r w:rsidR="00837CFD">
        <w:instrText xml:space="preserve"> REF _Ref212090703 \r \h </w:instrText>
      </w:r>
      <w:r w:rsidR="00C176A8">
        <w:fldChar w:fldCharType="separate"/>
      </w:r>
      <w:r w:rsidR="005C6DD2">
        <w:t>Table 1</w:t>
      </w:r>
      <w:r w:rsidR="00C176A8">
        <w:fldChar w:fldCharType="end"/>
      </w:r>
      <w:r w:rsidRPr="00F913D8">
        <w:t>provides an indication of the factors that could be taken into considera</w:t>
      </w:r>
      <w:r w:rsidR="002F02C2">
        <w:t>tion when identifying hazards.</w:t>
      </w:r>
    </w:p>
    <w:p w14:paraId="05E08105" w14:textId="77777777" w:rsidR="00AF6DBC" w:rsidRDefault="00AF6DBC">
      <w:bookmarkStart w:id="48" w:name="_Toc132203643"/>
      <w:r>
        <w:br w:type="page"/>
      </w:r>
    </w:p>
    <w:p w14:paraId="10C249ED" w14:textId="77777777" w:rsidR="00837CFD" w:rsidRDefault="00837CFD" w:rsidP="006E3B46">
      <w:pPr>
        <w:ind w:left="720"/>
        <w:rPr>
          <w:i/>
          <w:szCs w:val="20"/>
          <w:lang w:eastAsia="en-GB"/>
        </w:rPr>
      </w:pPr>
    </w:p>
    <w:p w14:paraId="089AC9EA" w14:textId="77777777" w:rsidR="0048452E" w:rsidRPr="00F913D8" w:rsidRDefault="002F02C2" w:rsidP="006E3B46">
      <w:pPr>
        <w:pStyle w:val="Table"/>
        <w:tabs>
          <w:tab w:val="clear" w:pos="1134"/>
          <w:tab w:val="num" w:pos="1854"/>
        </w:tabs>
        <w:ind w:left="1854"/>
      </w:pPr>
      <w:bookmarkStart w:id="49" w:name="_Ref212090703"/>
      <w:r w:rsidRPr="00F913D8">
        <w:t>Indicative risk factors relating to marine navigation</w:t>
      </w:r>
      <w:r w:rsidR="0048452E" w:rsidRPr="00F913D8">
        <w:t>.</w:t>
      </w:r>
      <w:bookmarkEnd w:id="48"/>
      <w:bookmarkEnd w:id="49"/>
    </w:p>
    <w:tbl>
      <w:tblPr>
        <w:tblW w:w="10503" w:type="dxa"/>
        <w:jc w:val="center"/>
        <w:tblLayout w:type="fixed"/>
        <w:tblLook w:val="0000" w:firstRow="0" w:lastRow="0" w:firstColumn="0" w:lastColumn="0" w:noHBand="0" w:noVBand="0"/>
      </w:tblPr>
      <w:tblGrid>
        <w:gridCol w:w="1557"/>
        <w:gridCol w:w="1383"/>
        <w:gridCol w:w="1429"/>
        <w:gridCol w:w="1487"/>
        <w:gridCol w:w="1463"/>
        <w:gridCol w:w="1547"/>
        <w:gridCol w:w="1637"/>
      </w:tblGrid>
      <w:tr w:rsidR="00E71ABE" w:rsidRPr="00F913D8" w14:paraId="52641B30" w14:textId="77777777" w:rsidTr="007D6D2A">
        <w:trPr>
          <w:cantSplit/>
          <w:trHeight w:val="515"/>
          <w:jc w:val="center"/>
        </w:trPr>
        <w:tc>
          <w:tcPr>
            <w:tcW w:w="1557" w:type="dxa"/>
            <w:tcBorders>
              <w:top w:val="single" w:sz="2" w:space="0" w:color="000000"/>
              <w:left w:val="single" w:sz="2" w:space="0" w:color="000000"/>
              <w:bottom w:val="single" w:sz="2" w:space="0" w:color="000000"/>
              <w:right w:val="nil"/>
            </w:tcBorders>
          </w:tcPr>
          <w:p w14:paraId="3540CE0E" w14:textId="77777777" w:rsidR="00E71ABE" w:rsidRPr="00F913D8" w:rsidRDefault="00E71ABE" w:rsidP="00DC1116">
            <w:pPr>
              <w:pStyle w:val="TABLE-col-heading"/>
              <w:rPr>
                <w:sz w:val="18"/>
                <w:szCs w:val="18"/>
              </w:rPr>
            </w:pPr>
            <w:r w:rsidRPr="00F913D8">
              <w:rPr>
                <w:sz w:val="18"/>
                <w:szCs w:val="18"/>
              </w:rPr>
              <w:t>Ship traffic consideration</w:t>
            </w:r>
          </w:p>
        </w:tc>
        <w:tc>
          <w:tcPr>
            <w:tcW w:w="1383" w:type="dxa"/>
            <w:tcBorders>
              <w:top w:val="single" w:sz="2" w:space="0" w:color="000000"/>
              <w:left w:val="single" w:sz="2" w:space="0" w:color="000000"/>
              <w:bottom w:val="single" w:sz="2" w:space="0" w:color="000000"/>
              <w:right w:val="nil"/>
            </w:tcBorders>
          </w:tcPr>
          <w:p w14:paraId="122DC3D5" w14:textId="77777777" w:rsidR="00E71ABE" w:rsidRPr="00F913D8" w:rsidRDefault="00E71ABE" w:rsidP="00DC1116">
            <w:pPr>
              <w:pStyle w:val="TABLE-col-heading"/>
              <w:rPr>
                <w:sz w:val="18"/>
                <w:szCs w:val="18"/>
              </w:rPr>
            </w:pPr>
            <w:r w:rsidRPr="00F913D8">
              <w:rPr>
                <w:sz w:val="18"/>
                <w:szCs w:val="18"/>
              </w:rPr>
              <w:t>Traffic volume</w:t>
            </w:r>
          </w:p>
        </w:tc>
        <w:tc>
          <w:tcPr>
            <w:tcW w:w="1429" w:type="dxa"/>
            <w:tcBorders>
              <w:top w:val="single" w:sz="2" w:space="0" w:color="000000"/>
              <w:left w:val="single" w:sz="2" w:space="0" w:color="000000"/>
              <w:bottom w:val="single" w:sz="2" w:space="0" w:color="000000"/>
              <w:right w:val="nil"/>
            </w:tcBorders>
          </w:tcPr>
          <w:p w14:paraId="00BE8691" w14:textId="77777777" w:rsidR="00E71ABE" w:rsidRPr="00F913D8" w:rsidRDefault="00E71ABE" w:rsidP="00DC1116">
            <w:pPr>
              <w:pStyle w:val="TABLE-col-heading"/>
              <w:rPr>
                <w:sz w:val="18"/>
                <w:szCs w:val="18"/>
              </w:rPr>
            </w:pPr>
            <w:r w:rsidRPr="00F913D8">
              <w:rPr>
                <w:sz w:val="18"/>
                <w:szCs w:val="18"/>
              </w:rPr>
              <w:t>Navigational conditions</w:t>
            </w:r>
          </w:p>
        </w:tc>
        <w:tc>
          <w:tcPr>
            <w:tcW w:w="1487" w:type="dxa"/>
            <w:tcBorders>
              <w:top w:val="single" w:sz="2" w:space="0" w:color="000000"/>
              <w:left w:val="single" w:sz="2" w:space="0" w:color="000000"/>
              <w:bottom w:val="single" w:sz="2" w:space="0" w:color="000000"/>
              <w:right w:val="nil"/>
            </w:tcBorders>
          </w:tcPr>
          <w:p w14:paraId="283D2764" w14:textId="77777777" w:rsidR="00E71ABE" w:rsidRPr="00F913D8" w:rsidRDefault="00E71ABE" w:rsidP="00DC1116">
            <w:pPr>
              <w:pStyle w:val="TABLE-col-heading"/>
              <w:rPr>
                <w:sz w:val="18"/>
                <w:szCs w:val="18"/>
              </w:rPr>
            </w:pPr>
            <w:r w:rsidRPr="00F913D8">
              <w:rPr>
                <w:sz w:val="18"/>
                <w:szCs w:val="18"/>
              </w:rPr>
              <w:t>Waterway configuration</w:t>
            </w:r>
          </w:p>
        </w:tc>
        <w:tc>
          <w:tcPr>
            <w:tcW w:w="1463" w:type="dxa"/>
            <w:tcBorders>
              <w:top w:val="single" w:sz="2" w:space="0" w:color="000000"/>
              <w:left w:val="single" w:sz="2" w:space="0" w:color="000000"/>
              <w:bottom w:val="single" w:sz="2" w:space="0" w:color="000000"/>
              <w:right w:val="nil"/>
            </w:tcBorders>
          </w:tcPr>
          <w:p w14:paraId="4D1D0271" w14:textId="77777777" w:rsidR="00E71ABE" w:rsidRPr="00F913D8" w:rsidRDefault="00E71ABE" w:rsidP="00DC1116">
            <w:pPr>
              <w:pStyle w:val="TABLE-col-heading"/>
              <w:rPr>
                <w:sz w:val="18"/>
                <w:szCs w:val="18"/>
              </w:rPr>
            </w:pPr>
            <w:r w:rsidRPr="00F913D8">
              <w:rPr>
                <w:sz w:val="18"/>
                <w:szCs w:val="18"/>
              </w:rPr>
              <w:t>Short-term consequence</w:t>
            </w:r>
          </w:p>
        </w:tc>
        <w:tc>
          <w:tcPr>
            <w:tcW w:w="1547" w:type="dxa"/>
            <w:tcBorders>
              <w:top w:val="single" w:sz="2" w:space="0" w:color="000000"/>
              <w:left w:val="single" w:sz="2" w:space="0" w:color="000000"/>
              <w:bottom w:val="single" w:sz="2" w:space="0" w:color="000000"/>
              <w:right w:val="single" w:sz="2" w:space="0" w:color="000000"/>
            </w:tcBorders>
          </w:tcPr>
          <w:p w14:paraId="6CF38998" w14:textId="77777777" w:rsidR="00E71ABE" w:rsidRPr="00F913D8" w:rsidRDefault="00E71ABE" w:rsidP="00DC1116">
            <w:pPr>
              <w:pStyle w:val="TABLE-col-heading"/>
              <w:rPr>
                <w:sz w:val="18"/>
                <w:szCs w:val="18"/>
              </w:rPr>
            </w:pPr>
            <w:r w:rsidRPr="00F913D8">
              <w:rPr>
                <w:sz w:val="18"/>
                <w:szCs w:val="18"/>
              </w:rPr>
              <w:t>Long-term consequence</w:t>
            </w:r>
          </w:p>
        </w:tc>
        <w:tc>
          <w:tcPr>
            <w:tcW w:w="1637" w:type="dxa"/>
            <w:tcBorders>
              <w:top w:val="single" w:sz="2" w:space="0" w:color="000000"/>
              <w:left w:val="single" w:sz="2" w:space="0" w:color="000000"/>
              <w:bottom w:val="single" w:sz="2" w:space="0" w:color="000000"/>
              <w:right w:val="single" w:sz="2" w:space="0" w:color="000000"/>
            </w:tcBorders>
          </w:tcPr>
          <w:p w14:paraId="55F27AF6" w14:textId="77777777" w:rsidR="00E71ABE" w:rsidRPr="007D6D2A" w:rsidRDefault="00F16092" w:rsidP="00DC1116">
            <w:pPr>
              <w:pStyle w:val="TABLE-col-heading"/>
              <w:rPr>
                <w:sz w:val="18"/>
                <w:szCs w:val="18"/>
                <w:highlight w:val="yellow"/>
              </w:rPr>
            </w:pPr>
            <w:proofErr w:type="gramStart"/>
            <w:r w:rsidRPr="007D6D2A">
              <w:rPr>
                <w:sz w:val="18"/>
                <w:szCs w:val="18"/>
                <w:highlight w:val="yellow"/>
              </w:rPr>
              <w:t>e</w:t>
            </w:r>
            <w:proofErr w:type="gramEnd"/>
            <w:r w:rsidRPr="007D6D2A">
              <w:rPr>
                <w:sz w:val="18"/>
                <w:szCs w:val="18"/>
                <w:highlight w:val="yellow"/>
              </w:rPr>
              <w:t>-NAV considerations</w:t>
            </w:r>
          </w:p>
        </w:tc>
      </w:tr>
      <w:tr w:rsidR="00E71ABE" w:rsidRPr="00F913D8" w14:paraId="1C3DB63D" w14:textId="77777777" w:rsidTr="007D6D2A">
        <w:trPr>
          <w:cantSplit/>
          <w:jc w:val="center"/>
        </w:trPr>
        <w:tc>
          <w:tcPr>
            <w:tcW w:w="1557" w:type="dxa"/>
            <w:tcBorders>
              <w:top w:val="nil"/>
              <w:left w:val="single" w:sz="2" w:space="0" w:color="000000"/>
              <w:bottom w:val="single" w:sz="2" w:space="0" w:color="000000"/>
              <w:right w:val="nil"/>
            </w:tcBorders>
            <w:vAlign w:val="center"/>
          </w:tcPr>
          <w:p w14:paraId="6573E8E3" w14:textId="77777777" w:rsidR="00E71ABE" w:rsidRPr="00F913D8" w:rsidRDefault="00E71ABE" w:rsidP="00DC1116">
            <w:pPr>
              <w:pStyle w:val="TABLE-cell"/>
            </w:pPr>
            <w:r w:rsidRPr="00F913D8">
              <w:t>Quality of vessels</w:t>
            </w:r>
          </w:p>
        </w:tc>
        <w:tc>
          <w:tcPr>
            <w:tcW w:w="1383" w:type="dxa"/>
            <w:tcBorders>
              <w:top w:val="nil"/>
              <w:left w:val="single" w:sz="2" w:space="0" w:color="000000"/>
              <w:bottom w:val="single" w:sz="2" w:space="0" w:color="000000"/>
              <w:right w:val="nil"/>
            </w:tcBorders>
            <w:vAlign w:val="center"/>
          </w:tcPr>
          <w:p w14:paraId="2ABA2E3F" w14:textId="77777777" w:rsidR="00E71ABE" w:rsidRPr="00F913D8" w:rsidRDefault="00E71ABE" w:rsidP="00DC1116">
            <w:pPr>
              <w:pStyle w:val="TABLE-cell"/>
            </w:pPr>
            <w:r w:rsidRPr="00F913D8">
              <w:t>Deep draught</w:t>
            </w:r>
          </w:p>
        </w:tc>
        <w:tc>
          <w:tcPr>
            <w:tcW w:w="1429" w:type="dxa"/>
            <w:tcBorders>
              <w:top w:val="nil"/>
              <w:left w:val="single" w:sz="2" w:space="0" w:color="000000"/>
              <w:bottom w:val="single" w:sz="2" w:space="0" w:color="000000"/>
              <w:right w:val="nil"/>
            </w:tcBorders>
            <w:vAlign w:val="center"/>
          </w:tcPr>
          <w:p w14:paraId="438D024D" w14:textId="77777777" w:rsidR="00E71ABE" w:rsidRPr="00F913D8" w:rsidRDefault="00E71ABE" w:rsidP="00DC1116">
            <w:pPr>
              <w:pStyle w:val="TABLE-cell"/>
            </w:pPr>
            <w:r w:rsidRPr="00F913D8">
              <w:t>Night/Day operations</w:t>
            </w:r>
          </w:p>
        </w:tc>
        <w:tc>
          <w:tcPr>
            <w:tcW w:w="1487" w:type="dxa"/>
            <w:tcBorders>
              <w:top w:val="nil"/>
              <w:left w:val="single" w:sz="2" w:space="0" w:color="000000"/>
              <w:bottom w:val="single" w:sz="2" w:space="0" w:color="000000"/>
              <w:right w:val="nil"/>
            </w:tcBorders>
            <w:vAlign w:val="center"/>
          </w:tcPr>
          <w:p w14:paraId="139E0E88" w14:textId="77777777" w:rsidR="00E71ABE" w:rsidRPr="00F913D8" w:rsidRDefault="00E71ABE" w:rsidP="00DC1116">
            <w:pPr>
              <w:pStyle w:val="TABLE-cell"/>
            </w:pPr>
            <w:r w:rsidRPr="00F913D8">
              <w:t>Depth</w:t>
            </w:r>
          </w:p>
        </w:tc>
        <w:tc>
          <w:tcPr>
            <w:tcW w:w="1463" w:type="dxa"/>
            <w:tcBorders>
              <w:top w:val="nil"/>
              <w:left w:val="single" w:sz="2" w:space="0" w:color="000000"/>
              <w:bottom w:val="single" w:sz="2" w:space="0" w:color="000000"/>
              <w:right w:val="nil"/>
            </w:tcBorders>
            <w:vAlign w:val="center"/>
          </w:tcPr>
          <w:p w14:paraId="31A0209E" w14:textId="77777777" w:rsidR="00E71ABE" w:rsidRPr="00F913D8" w:rsidRDefault="00E71ABE" w:rsidP="00DC1116">
            <w:pPr>
              <w:pStyle w:val="TABLE-cell"/>
            </w:pPr>
            <w:r w:rsidRPr="00F913D8">
              <w:t>Injuries to people</w:t>
            </w:r>
          </w:p>
        </w:tc>
        <w:tc>
          <w:tcPr>
            <w:tcW w:w="1547" w:type="dxa"/>
            <w:tcBorders>
              <w:top w:val="nil"/>
              <w:left w:val="single" w:sz="2" w:space="0" w:color="000000"/>
              <w:bottom w:val="single" w:sz="2" w:space="0" w:color="000000"/>
              <w:right w:val="single" w:sz="2" w:space="0" w:color="000000"/>
            </w:tcBorders>
            <w:vAlign w:val="center"/>
          </w:tcPr>
          <w:p w14:paraId="6710237D" w14:textId="77777777" w:rsidR="00E71ABE" w:rsidRPr="00F913D8" w:rsidRDefault="00E71ABE" w:rsidP="00DC1116">
            <w:pPr>
              <w:pStyle w:val="TABLE-cell"/>
            </w:pPr>
            <w:r w:rsidRPr="00F913D8">
              <w:t>Health and safety impacts</w:t>
            </w:r>
          </w:p>
        </w:tc>
        <w:tc>
          <w:tcPr>
            <w:tcW w:w="1637" w:type="dxa"/>
            <w:tcBorders>
              <w:top w:val="nil"/>
              <w:left w:val="single" w:sz="2" w:space="0" w:color="000000"/>
              <w:bottom w:val="single" w:sz="2" w:space="0" w:color="000000"/>
              <w:right w:val="single" w:sz="2" w:space="0" w:color="000000"/>
            </w:tcBorders>
          </w:tcPr>
          <w:p w14:paraId="712E674C" w14:textId="77777777" w:rsidR="00E71ABE" w:rsidRPr="007D6D2A" w:rsidRDefault="00F16092" w:rsidP="00DC1116">
            <w:pPr>
              <w:pStyle w:val="TABLE-cell"/>
              <w:rPr>
                <w:highlight w:val="yellow"/>
              </w:rPr>
            </w:pPr>
            <w:r w:rsidRPr="007D6D2A">
              <w:rPr>
                <w:highlight w:val="yellow"/>
              </w:rPr>
              <w:t>Level</w:t>
            </w:r>
            <w:r w:rsidR="004235FA" w:rsidRPr="007D6D2A">
              <w:rPr>
                <w:highlight w:val="yellow"/>
              </w:rPr>
              <w:t xml:space="preserve"> of</w:t>
            </w:r>
            <w:r w:rsidRPr="007D6D2A">
              <w:rPr>
                <w:highlight w:val="yellow"/>
              </w:rPr>
              <w:t xml:space="preserve"> use of</w:t>
            </w:r>
            <w:r w:rsidR="004235FA" w:rsidRPr="007D6D2A">
              <w:rPr>
                <w:highlight w:val="yellow"/>
              </w:rPr>
              <w:t xml:space="preserve"> e-NAV within waterway </w:t>
            </w:r>
            <w:proofErr w:type="spellStart"/>
            <w:r w:rsidR="004235FA" w:rsidRPr="007D6D2A">
              <w:rPr>
                <w:highlight w:val="yellow"/>
              </w:rPr>
              <w:t>usergroups</w:t>
            </w:r>
            <w:proofErr w:type="spellEnd"/>
          </w:p>
        </w:tc>
      </w:tr>
      <w:tr w:rsidR="00E71ABE" w:rsidRPr="00F913D8" w14:paraId="01C2948D" w14:textId="77777777" w:rsidTr="007D6D2A">
        <w:trPr>
          <w:cantSplit/>
          <w:jc w:val="center"/>
        </w:trPr>
        <w:tc>
          <w:tcPr>
            <w:tcW w:w="1557" w:type="dxa"/>
            <w:tcBorders>
              <w:top w:val="nil"/>
              <w:left w:val="single" w:sz="2" w:space="0" w:color="000000"/>
              <w:bottom w:val="single" w:sz="2" w:space="0" w:color="000000"/>
              <w:right w:val="nil"/>
            </w:tcBorders>
            <w:vAlign w:val="center"/>
          </w:tcPr>
          <w:p w14:paraId="0684FDBB" w14:textId="77777777" w:rsidR="00E71ABE" w:rsidRPr="00F913D8" w:rsidRDefault="00E71ABE" w:rsidP="00DC1116">
            <w:pPr>
              <w:pStyle w:val="TABLE-cell"/>
            </w:pPr>
            <w:r w:rsidRPr="00F913D8">
              <w:t>Crew competency</w:t>
            </w:r>
          </w:p>
        </w:tc>
        <w:tc>
          <w:tcPr>
            <w:tcW w:w="1383" w:type="dxa"/>
            <w:tcBorders>
              <w:top w:val="nil"/>
              <w:left w:val="single" w:sz="2" w:space="0" w:color="000000"/>
              <w:bottom w:val="single" w:sz="2" w:space="0" w:color="000000"/>
              <w:right w:val="nil"/>
            </w:tcBorders>
            <w:vAlign w:val="center"/>
          </w:tcPr>
          <w:p w14:paraId="3706B1EC" w14:textId="77777777" w:rsidR="00E71ABE" w:rsidRPr="00F913D8" w:rsidRDefault="00E71ABE" w:rsidP="00DC1116">
            <w:pPr>
              <w:pStyle w:val="TABLE-cell"/>
            </w:pPr>
            <w:r w:rsidRPr="00F913D8">
              <w:t>Shallow draught</w:t>
            </w:r>
          </w:p>
        </w:tc>
        <w:tc>
          <w:tcPr>
            <w:tcW w:w="1429" w:type="dxa"/>
            <w:tcBorders>
              <w:top w:val="nil"/>
              <w:left w:val="single" w:sz="2" w:space="0" w:color="000000"/>
              <w:bottom w:val="single" w:sz="2" w:space="0" w:color="000000"/>
              <w:right w:val="nil"/>
            </w:tcBorders>
            <w:vAlign w:val="center"/>
          </w:tcPr>
          <w:p w14:paraId="16E46D0C" w14:textId="77777777" w:rsidR="00E71ABE" w:rsidRPr="00F913D8" w:rsidRDefault="00E71ABE" w:rsidP="00DC1116">
            <w:pPr>
              <w:pStyle w:val="TABLE-cell"/>
            </w:pPr>
            <w:r w:rsidRPr="00F913D8">
              <w:t>Sea state</w:t>
            </w:r>
          </w:p>
        </w:tc>
        <w:tc>
          <w:tcPr>
            <w:tcW w:w="1487" w:type="dxa"/>
            <w:tcBorders>
              <w:top w:val="nil"/>
              <w:left w:val="single" w:sz="2" w:space="0" w:color="000000"/>
              <w:bottom w:val="single" w:sz="2" w:space="0" w:color="000000"/>
              <w:right w:val="nil"/>
            </w:tcBorders>
            <w:vAlign w:val="center"/>
          </w:tcPr>
          <w:p w14:paraId="543835AE" w14:textId="77777777" w:rsidR="00E71ABE" w:rsidRPr="00F913D8" w:rsidRDefault="00E71ABE" w:rsidP="00DC1116">
            <w:pPr>
              <w:pStyle w:val="TABLE-cell"/>
            </w:pPr>
            <w:r w:rsidRPr="00F913D8">
              <w:t>Channel width</w:t>
            </w:r>
          </w:p>
        </w:tc>
        <w:tc>
          <w:tcPr>
            <w:tcW w:w="1463" w:type="dxa"/>
            <w:tcBorders>
              <w:top w:val="nil"/>
              <w:left w:val="single" w:sz="2" w:space="0" w:color="000000"/>
              <w:bottom w:val="single" w:sz="2" w:space="0" w:color="000000"/>
              <w:right w:val="nil"/>
            </w:tcBorders>
            <w:vAlign w:val="center"/>
          </w:tcPr>
          <w:p w14:paraId="0B7049A1" w14:textId="77777777" w:rsidR="00E71ABE" w:rsidRPr="00F913D8" w:rsidRDefault="00E71ABE" w:rsidP="00DC1116">
            <w:pPr>
              <w:pStyle w:val="TABLE-cell"/>
            </w:pPr>
            <w:r w:rsidRPr="00F913D8">
              <w:t>Oil spill</w:t>
            </w:r>
          </w:p>
        </w:tc>
        <w:tc>
          <w:tcPr>
            <w:tcW w:w="1547" w:type="dxa"/>
            <w:tcBorders>
              <w:top w:val="nil"/>
              <w:left w:val="single" w:sz="2" w:space="0" w:color="000000"/>
              <w:bottom w:val="single" w:sz="2" w:space="0" w:color="000000"/>
              <w:right w:val="single" w:sz="2" w:space="0" w:color="000000"/>
            </w:tcBorders>
            <w:vAlign w:val="center"/>
          </w:tcPr>
          <w:p w14:paraId="6DC54ACD" w14:textId="77777777" w:rsidR="00E71ABE" w:rsidRPr="00F913D8" w:rsidRDefault="00E71ABE" w:rsidP="00DC1116">
            <w:pPr>
              <w:pStyle w:val="TABLE-cell"/>
            </w:pPr>
            <w:r w:rsidRPr="00F913D8">
              <w:t>Lifestyle disruptions</w:t>
            </w:r>
          </w:p>
        </w:tc>
        <w:tc>
          <w:tcPr>
            <w:tcW w:w="1637" w:type="dxa"/>
            <w:tcBorders>
              <w:top w:val="nil"/>
              <w:left w:val="single" w:sz="2" w:space="0" w:color="000000"/>
              <w:bottom w:val="single" w:sz="2" w:space="0" w:color="000000"/>
              <w:right w:val="single" w:sz="2" w:space="0" w:color="000000"/>
            </w:tcBorders>
          </w:tcPr>
          <w:p w14:paraId="44D385D8" w14:textId="77777777" w:rsidR="00E71ABE" w:rsidRPr="007D6D2A" w:rsidRDefault="00E71ABE" w:rsidP="00DC1116">
            <w:pPr>
              <w:pStyle w:val="TABLE-cell"/>
              <w:rPr>
                <w:highlight w:val="yellow"/>
              </w:rPr>
            </w:pPr>
            <w:r w:rsidRPr="007D6D2A">
              <w:rPr>
                <w:highlight w:val="yellow"/>
              </w:rPr>
              <w:t>GN</w:t>
            </w:r>
            <w:r w:rsidR="00DB7CD0" w:rsidRPr="007D6D2A">
              <w:rPr>
                <w:highlight w:val="yellow"/>
              </w:rPr>
              <w:t>S</w:t>
            </w:r>
            <w:r w:rsidRPr="007D6D2A">
              <w:rPr>
                <w:highlight w:val="yellow"/>
              </w:rPr>
              <w:t>S vulnerability</w:t>
            </w:r>
          </w:p>
        </w:tc>
      </w:tr>
      <w:tr w:rsidR="00E71ABE" w:rsidRPr="00F913D8" w14:paraId="1A66806E" w14:textId="77777777" w:rsidTr="007D6D2A">
        <w:trPr>
          <w:cantSplit/>
          <w:jc w:val="center"/>
        </w:trPr>
        <w:tc>
          <w:tcPr>
            <w:tcW w:w="1557" w:type="dxa"/>
            <w:tcBorders>
              <w:top w:val="nil"/>
              <w:left w:val="single" w:sz="2" w:space="0" w:color="000000"/>
              <w:bottom w:val="single" w:sz="2" w:space="0" w:color="000000"/>
              <w:right w:val="nil"/>
            </w:tcBorders>
            <w:vAlign w:val="center"/>
          </w:tcPr>
          <w:p w14:paraId="20C999F9" w14:textId="77777777" w:rsidR="00E71ABE" w:rsidRPr="00F913D8" w:rsidRDefault="00E71ABE" w:rsidP="00DC1116">
            <w:pPr>
              <w:pStyle w:val="TABLE-cell"/>
            </w:pPr>
            <w:r w:rsidRPr="00F913D8">
              <w:t>Traffic mix</w:t>
            </w:r>
          </w:p>
        </w:tc>
        <w:tc>
          <w:tcPr>
            <w:tcW w:w="1383" w:type="dxa"/>
            <w:tcBorders>
              <w:top w:val="nil"/>
              <w:left w:val="single" w:sz="2" w:space="0" w:color="000000"/>
              <w:bottom w:val="single" w:sz="2" w:space="0" w:color="000000"/>
              <w:right w:val="nil"/>
            </w:tcBorders>
            <w:vAlign w:val="center"/>
          </w:tcPr>
          <w:p w14:paraId="7124BA80" w14:textId="77777777" w:rsidR="00E71ABE" w:rsidRPr="00F913D8" w:rsidRDefault="00E71ABE" w:rsidP="00DC1116">
            <w:pPr>
              <w:pStyle w:val="TABLE-cell"/>
            </w:pPr>
            <w:r w:rsidRPr="00F913D8">
              <w:t>Commercial fishing vessels</w:t>
            </w:r>
          </w:p>
        </w:tc>
        <w:tc>
          <w:tcPr>
            <w:tcW w:w="1429" w:type="dxa"/>
            <w:tcBorders>
              <w:top w:val="nil"/>
              <w:left w:val="single" w:sz="2" w:space="0" w:color="000000"/>
              <w:bottom w:val="single" w:sz="2" w:space="0" w:color="000000"/>
              <w:right w:val="nil"/>
            </w:tcBorders>
            <w:vAlign w:val="center"/>
          </w:tcPr>
          <w:p w14:paraId="2913B790" w14:textId="77777777" w:rsidR="00E71ABE" w:rsidRPr="00F913D8" w:rsidRDefault="00E71ABE" w:rsidP="00DC1116">
            <w:pPr>
              <w:pStyle w:val="TABLE-cell"/>
            </w:pPr>
            <w:r w:rsidRPr="00F913D8">
              <w:t>Wind conditions</w:t>
            </w:r>
          </w:p>
        </w:tc>
        <w:tc>
          <w:tcPr>
            <w:tcW w:w="1487" w:type="dxa"/>
            <w:tcBorders>
              <w:top w:val="nil"/>
              <w:left w:val="single" w:sz="2" w:space="0" w:color="000000"/>
              <w:bottom w:val="single" w:sz="2" w:space="0" w:color="000000"/>
              <w:right w:val="nil"/>
            </w:tcBorders>
            <w:vAlign w:val="center"/>
          </w:tcPr>
          <w:p w14:paraId="7475DAEA" w14:textId="77777777" w:rsidR="00E71ABE" w:rsidRPr="00F913D8" w:rsidRDefault="00E71ABE" w:rsidP="00DC1116">
            <w:pPr>
              <w:pStyle w:val="TABLE-cell"/>
            </w:pPr>
            <w:r w:rsidRPr="00F913D8">
              <w:t>Visibility obstructions</w:t>
            </w:r>
          </w:p>
        </w:tc>
        <w:tc>
          <w:tcPr>
            <w:tcW w:w="1463" w:type="dxa"/>
            <w:tcBorders>
              <w:top w:val="nil"/>
              <w:left w:val="single" w:sz="2" w:space="0" w:color="000000"/>
              <w:bottom w:val="single" w:sz="2" w:space="0" w:color="000000"/>
              <w:right w:val="nil"/>
            </w:tcBorders>
            <w:vAlign w:val="center"/>
          </w:tcPr>
          <w:p w14:paraId="685C2769" w14:textId="77777777" w:rsidR="00E71ABE" w:rsidRPr="00F913D8" w:rsidRDefault="00E71ABE" w:rsidP="00DC1116">
            <w:pPr>
              <w:pStyle w:val="TABLE-cell"/>
            </w:pPr>
            <w:r w:rsidRPr="00F913D8">
              <w:t>Hazardous material release</w:t>
            </w:r>
          </w:p>
        </w:tc>
        <w:tc>
          <w:tcPr>
            <w:tcW w:w="1547" w:type="dxa"/>
            <w:tcBorders>
              <w:top w:val="nil"/>
              <w:left w:val="single" w:sz="2" w:space="0" w:color="000000"/>
              <w:bottom w:val="single" w:sz="2" w:space="0" w:color="000000"/>
              <w:right w:val="single" w:sz="2" w:space="0" w:color="000000"/>
            </w:tcBorders>
            <w:vAlign w:val="center"/>
          </w:tcPr>
          <w:p w14:paraId="3260D045" w14:textId="77777777" w:rsidR="00E71ABE" w:rsidRPr="00F913D8" w:rsidRDefault="00E71ABE" w:rsidP="00DC1116">
            <w:pPr>
              <w:pStyle w:val="TABLE-cell"/>
            </w:pPr>
            <w:r w:rsidRPr="00F913D8">
              <w:t>Fisheries impacts</w:t>
            </w:r>
          </w:p>
        </w:tc>
        <w:tc>
          <w:tcPr>
            <w:tcW w:w="1637" w:type="dxa"/>
            <w:tcBorders>
              <w:top w:val="nil"/>
              <w:left w:val="single" w:sz="2" w:space="0" w:color="000000"/>
              <w:bottom w:val="single" w:sz="2" w:space="0" w:color="000000"/>
              <w:right w:val="single" w:sz="2" w:space="0" w:color="000000"/>
            </w:tcBorders>
          </w:tcPr>
          <w:p w14:paraId="4722BAD6" w14:textId="77777777" w:rsidR="00E71ABE" w:rsidRPr="007D6D2A" w:rsidRDefault="00E71ABE" w:rsidP="00DC1116">
            <w:pPr>
              <w:pStyle w:val="TABLE-cell"/>
              <w:rPr>
                <w:highlight w:val="yellow"/>
              </w:rPr>
            </w:pPr>
            <w:r w:rsidRPr="007D6D2A">
              <w:rPr>
                <w:highlight w:val="yellow"/>
              </w:rPr>
              <w:t>Reliability of input data</w:t>
            </w:r>
          </w:p>
        </w:tc>
      </w:tr>
      <w:tr w:rsidR="00E71ABE" w:rsidRPr="00F913D8" w14:paraId="540CAA7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6959C9E2" w14:textId="77777777" w:rsidR="00E71ABE" w:rsidRPr="00F913D8" w:rsidRDefault="00E71ABE" w:rsidP="00DC1116">
            <w:pPr>
              <w:pStyle w:val="TABLE-cell"/>
            </w:pPr>
            <w:r w:rsidRPr="00F913D8">
              <w:t>Traffic density</w:t>
            </w:r>
          </w:p>
        </w:tc>
        <w:tc>
          <w:tcPr>
            <w:tcW w:w="1383" w:type="dxa"/>
            <w:tcBorders>
              <w:top w:val="nil"/>
              <w:left w:val="single" w:sz="2" w:space="0" w:color="000000"/>
              <w:bottom w:val="single" w:sz="2" w:space="0" w:color="000000"/>
              <w:right w:val="nil"/>
            </w:tcBorders>
            <w:vAlign w:val="center"/>
          </w:tcPr>
          <w:p w14:paraId="34A2DFB5" w14:textId="77777777" w:rsidR="00E71ABE" w:rsidRPr="00F913D8" w:rsidRDefault="00E71ABE" w:rsidP="00DC1116">
            <w:pPr>
              <w:pStyle w:val="TABLE-cell"/>
            </w:pPr>
            <w:r w:rsidRPr="00F913D8">
              <w:t>Recreational boats</w:t>
            </w:r>
          </w:p>
        </w:tc>
        <w:tc>
          <w:tcPr>
            <w:tcW w:w="1429" w:type="dxa"/>
            <w:tcBorders>
              <w:top w:val="nil"/>
              <w:left w:val="single" w:sz="2" w:space="0" w:color="000000"/>
              <w:bottom w:val="single" w:sz="2" w:space="0" w:color="000000"/>
              <w:right w:val="nil"/>
            </w:tcBorders>
            <w:vAlign w:val="center"/>
          </w:tcPr>
          <w:p w14:paraId="676CFF37" w14:textId="77777777" w:rsidR="00E71ABE" w:rsidRPr="00F913D8" w:rsidRDefault="00E71ABE" w:rsidP="00DC1116">
            <w:pPr>
              <w:pStyle w:val="TABLE-cell"/>
            </w:pPr>
            <w:r w:rsidRPr="00F913D8">
              <w:t>Currents (river, tidal, ocean)</w:t>
            </w:r>
          </w:p>
        </w:tc>
        <w:tc>
          <w:tcPr>
            <w:tcW w:w="1487" w:type="dxa"/>
            <w:tcBorders>
              <w:top w:val="nil"/>
              <w:left w:val="single" w:sz="2" w:space="0" w:color="000000"/>
              <w:bottom w:val="single" w:sz="2" w:space="0" w:color="000000"/>
              <w:right w:val="nil"/>
            </w:tcBorders>
            <w:vAlign w:val="center"/>
          </w:tcPr>
          <w:p w14:paraId="5B87C05D" w14:textId="77777777" w:rsidR="00E71ABE" w:rsidRPr="00F913D8" w:rsidRDefault="00E71ABE" w:rsidP="00DC1116">
            <w:pPr>
              <w:pStyle w:val="TABLE-cell"/>
            </w:pPr>
            <w:r w:rsidRPr="00F913D8">
              <w:t>Waterway complexity</w:t>
            </w:r>
          </w:p>
        </w:tc>
        <w:tc>
          <w:tcPr>
            <w:tcW w:w="1463" w:type="dxa"/>
            <w:tcBorders>
              <w:top w:val="nil"/>
              <w:left w:val="single" w:sz="2" w:space="0" w:color="000000"/>
              <w:bottom w:val="single" w:sz="2" w:space="0" w:color="000000"/>
              <w:right w:val="nil"/>
            </w:tcBorders>
            <w:vAlign w:val="center"/>
          </w:tcPr>
          <w:p w14:paraId="01EB9265" w14:textId="77777777" w:rsidR="00E71ABE" w:rsidRPr="00F913D8" w:rsidRDefault="00E71ABE" w:rsidP="00DC1116">
            <w:pPr>
              <w:pStyle w:val="TABLE-cell"/>
            </w:pPr>
            <w:r w:rsidRPr="00F913D8">
              <w:t>Property damage</w:t>
            </w:r>
          </w:p>
        </w:tc>
        <w:tc>
          <w:tcPr>
            <w:tcW w:w="1547" w:type="dxa"/>
            <w:tcBorders>
              <w:top w:val="nil"/>
              <w:left w:val="single" w:sz="2" w:space="0" w:color="000000"/>
              <w:bottom w:val="single" w:sz="2" w:space="0" w:color="000000"/>
              <w:right w:val="single" w:sz="2" w:space="0" w:color="000000"/>
            </w:tcBorders>
            <w:vAlign w:val="center"/>
          </w:tcPr>
          <w:p w14:paraId="455BE1AA" w14:textId="77777777" w:rsidR="00E71ABE" w:rsidRPr="00F913D8" w:rsidRDefault="00E71ABE" w:rsidP="00DC1116">
            <w:pPr>
              <w:pStyle w:val="TABLE-cell"/>
            </w:pPr>
            <w:r w:rsidRPr="00F913D8">
              <w:t>Endangered species</w:t>
            </w:r>
          </w:p>
        </w:tc>
        <w:tc>
          <w:tcPr>
            <w:tcW w:w="1637" w:type="dxa"/>
            <w:tcBorders>
              <w:top w:val="nil"/>
              <w:left w:val="single" w:sz="2" w:space="0" w:color="000000"/>
              <w:bottom w:val="single" w:sz="2" w:space="0" w:color="000000"/>
              <w:right w:val="single" w:sz="2" w:space="0" w:color="000000"/>
            </w:tcBorders>
          </w:tcPr>
          <w:p w14:paraId="70ED20B5" w14:textId="77777777" w:rsidR="00E71ABE" w:rsidRPr="007D6D2A" w:rsidRDefault="00E71ABE" w:rsidP="00DC1116">
            <w:pPr>
              <w:pStyle w:val="TABLE-cell"/>
              <w:rPr>
                <w:highlight w:val="yellow"/>
              </w:rPr>
            </w:pPr>
            <w:r w:rsidRPr="007D6D2A">
              <w:rPr>
                <w:highlight w:val="yellow"/>
              </w:rPr>
              <w:t>Redundancy of systems</w:t>
            </w:r>
          </w:p>
        </w:tc>
      </w:tr>
      <w:tr w:rsidR="00E71ABE" w:rsidRPr="00F913D8" w14:paraId="230D958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04F3F0CC" w14:textId="77777777" w:rsidR="00E71ABE" w:rsidRPr="00F913D8" w:rsidRDefault="00E71ABE" w:rsidP="00DC1116">
            <w:pPr>
              <w:pStyle w:val="TABLE-cell"/>
            </w:pPr>
            <w:r w:rsidRPr="00F913D8">
              <w:t xml:space="preserve">Nature of cargo </w:t>
            </w:r>
          </w:p>
        </w:tc>
        <w:tc>
          <w:tcPr>
            <w:tcW w:w="1383" w:type="dxa"/>
            <w:tcBorders>
              <w:top w:val="nil"/>
              <w:left w:val="single" w:sz="2" w:space="0" w:color="000000"/>
              <w:bottom w:val="single" w:sz="2" w:space="0" w:color="000000"/>
              <w:right w:val="nil"/>
            </w:tcBorders>
            <w:vAlign w:val="center"/>
          </w:tcPr>
          <w:p w14:paraId="1D696E9F" w14:textId="77777777" w:rsidR="00E71ABE" w:rsidRPr="00F913D8" w:rsidRDefault="00E71ABE" w:rsidP="00DC1116">
            <w:pPr>
              <w:pStyle w:val="TABLE-cell"/>
            </w:pPr>
            <w:r w:rsidRPr="00F913D8">
              <w:t>High speed craft</w:t>
            </w:r>
          </w:p>
        </w:tc>
        <w:tc>
          <w:tcPr>
            <w:tcW w:w="1429" w:type="dxa"/>
            <w:tcBorders>
              <w:top w:val="nil"/>
              <w:left w:val="single" w:sz="2" w:space="0" w:color="000000"/>
              <w:bottom w:val="single" w:sz="2" w:space="0" w:color="000000"/>
              <w:right w:val="nil"/>
            </w:tcBorders>
            <w:vAlign w:val="center"/>
          </w:tcPr>
          <w:p w14:paraId="70C57930" w14:textId="77777777" w:rsidR="00E71ABE" w:rsidRPr="00F913D8" w:rsidRDefault="00E71ABE" w:rsidP="00DC1116">
            <w:pPr>
              <w:pStyle w:val="TABLE-cell"/>
            </w:pPr>
            <w:r w:rsidRPr="00F913D8">
              <w:t>Visibility restrictions</w:t>
            </w:r>
          </w:p>
        </w:tc>
        <w:tc>
          <w:tcPr>
            <w:tcW w:w="1487" w:type="dxa"/>
            <w:tcBorders>
              <w:top w:val="nil"/>
              <w:left w:val="single" w:sz="2" w:space="0" w:color="000000"/>
              <w:bottom w:val="single" w:sz="2" w:space="0" w:color="000000"/>
              <w:right w:val="nil"/>
            </w:tcBorders>
            <w:vAlign w:val="center"/>
          </w:tcPr>
          <w:p w14:paraId="62C725D0" w14:textId="77777777" w:rsidR="00E71ABE" w:rsidRPr="00F913D8" w:rsidRDefault="00E71ABE" w:rsidP="00DC1116">
            <w:pPr>
              <w:pStyle w:val="TABLE-cell"/>
            </w:pPr>
            <w:r w:rsidRPr="00F913D8">
              <w:t>Bottom type</w:t>
            </w:r>
          </w:p>
        </w:tc>
        <w:tc>
          <w:tcPr>
            <w:tcW w:w="1463" w:type="dxa"/>
            <w:tcBorders>
              <w:top w:val="nil"/>
              <w:left w:val="single" w:sz="2" w:space="0" w:color="000000"/>
              <w:bottom w:val="single" w:sz="2" w:space="0" w:color="000000"/>
              <w:right w:val="nil"/>
            </w:tcBorders>
            <w:vAlign w:val="center"/>
          </w:tcPr>
          <w:p w14:paraId="0D0294AD" w14:textId="77777777" w:rsidR="00E71ABE" w:rsidRPr="00F913D8" w:rsidRDefault="00E71ABE" w:rsidP="00DC1116">
            <w:pPr>
              <w:pStyle w:val="TABLE-cell"/>
            </w:pPr>
            <w:r w:rsidRPr="00F913D8">
              <w:t>Denial of use of waterway</w:t>
            </w:r>
          </w:p>
        </w:tc>
        <w:tc>
          <w:tcPr>
            <w:tcW w:w="1547" w:type="dxa"/>
            <w:tcBorders>
              <w:top w:val="nil"/>
              <w:left w:val="single" w:sz="2" w:space="0" w:color="000000"/>
              <w:bottom w:val="single" w:sz="2" w:space="0" w:color="000000"/>
              <w:right w:val="single" w:sz="2" w:space="0" w:color="000000"/>
            </w:tcBorders>
            <w:vAlign w:val="center"/>
          </w:tcPr>
          <w:p w14:paraId="370E6AD8" w14:textId="77777777" w:rsidR="00E71ABE" w:rsidRPr="00F913D8" w:rsidRDefault="00E71ABE" w:rsidP="00DC1116">
            <w:pPr>
              <w:pStyle w:val="TABLE-cell"/>
            </w:pPr>
            <w:r w:rsidRPr="00F913D8">
              <w:t>Shoreline damage</w:t>
            </w:r>
          </w:p>
        </w:tc>
        <w:tc>
          <w:tcPr>
            <w:tcW w:w="1637" w:type="dxa"/>
            <w:tcBorders>
              <w:top w:val="nil"/>
              <w:left w:val="single" w:sz="2" w:space="0" w:color="000000"/>
              <w:bottom w:val="single" w:sz="2" w:space="0" w:color="000000"/>
              <w:right w:val="single" w:sz="2" w:space="0" w:color="000000"/>
            </w:tcBorders>
          </w:tcPr>
          <w:p w14:paraId="3F25AA93" w14:textId="77777777" w:rsidR="00E71ABE" w:rsidRPr="007D6D2A" w:rsidRDefault="004235FA" w:rsidP="00DC1116">
            <w:pPr>
              <w:pStyle w:val="TABLE-cell"/>
              <w:rPr>
                <w:highlight w:val="yellow"/>
              </w:rPr>
            </w:pPr>
            <w:r w:rsidRPr="007D6D2A">
              <w:rPr>
                <w:highlight w:val="yellow"/>
              </w:rPr>
              <w:t>Information to land-use controls</w:t>
            </w:r>
          </w:p>
        </w:tc>
      </w:tr>
      <w:tr w:rsidR="00E71ABE" w:rsidRPr="00F913D8" w14:paraId="5380796A" w14:textId="77777777" w:rsidTr="007D6D2A">
        <w:trPr>
          <w:cantSplit/>
          <w:jc w:val="center"/>
        </w:trPr>
        <w:tc>
          <w:tcPr>
            <w:tcW w:w="1557" w:type="dxa"/>
            <w:tcBorders>
              <w:top w:val="nil"/>
              <w:left w:val="single" w:sz="2" w:space="0" w:color="000000"/>
              <w:bottom w:val="single" w:sz="2" w:space="0" w:color="000000"/>
              <w:right w:val="nil"/>
            </w:tcBorders>
            <w:vAlign w:val="center"/>
          </w:tcPr>
          <w:p w14:paraId="5B2E4ADC"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19FACC91"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458686B4" w14:textId="77777777" w:rsidR="00E71ABE" w:rsidRPr="00F913D8" w:rsidRDefault="00E71ABE" w:rsidP="00DC1116">
            <w:pPr>
              <w:pStyle w:val="TABLE-cell"/>
            </w:pPr>
            <w:r w:rsidRPr="00F913D8">
              <w:t>Ice conditions</w:t>
            </w:r>
          </w:p>
        </w:tc>
        <w:tc>
          <w:tcPr>
            <w:tcW w:w="1487" w:type="dxa"/>
            <w:tcBorders>
              <w:top w:val="nil"/>
              <w:left w:val="single" w:sz="2" w:space="0" w:color="000000"/>
              <w:bottom w:val="single" w:sz="2" w:space="0" w:color="000000"/>
              <w:right w:val="nil"/>
            </w:tcBorders>
            <w:vAlign w:val="center"/>
          </w:tcPr>
          <w:p w14:paraId="54EA91CA" w14:textId="77777777" w:rsidR="00E71ABE" w:rsidRPr="00F913D8" w:rsidRDefault="00E71ABE" w:rsidP="00DC1116">
            <w:pPr>
              <w:pStyle w:val="TABLE-cell"/>
            </w:pPr>
            <w:r w:rsidRPr="00F913D8">
              <w:t>Stability (siltation)</w:t>
            </w:r>
          </w:p>
        </w:tc>
        <w:tc>
          <w:tcPr>
            <w:tcW w:w="1463" w:type="dxa"/>
            <w:tcBorders>
              <w:top w:val="nil"/>
              <w:left w:val="single" w:sz="2" w:space="0" w:color="000000"/>
              <w:bottom w:val="single" w:sz="2" w:space="0" w:color="000000"/>
              <w:right w:val="nil"/>
            </w:tcBorders>
            <w:vAlign w:val="center"/>
          </w:tcPr>
          <w:p w14:paraId="45E7C986"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682AFD08" w14:textId="77777777" w:rsidR="00E71ABE" w:rsidRPr="00F913D8" w:rsidRDefault="00E71ABE" w:rsidP="00DC1116">
            <w:pPr>
              <w:pStyle w:val="TABLE-cell"/>
            </w:pPr>
            <w:r w:rsidRPr="00F913D8">
              <w:t>Reef damage</w:t>
            </w:r>
          </w:p>
        </w:tc>
        <w:tc>
          <w:tcPr>
            <w:tcW w:w="1637" w:type="dxa"/>
            <w:tcBorders>
              <w:top w:val="nil"/>
              <w:left w:val="single" w:sz="2" w:space="0" w:color="000000"/>
              <w:bottom w:val="single" w:sz="2" w:space="0" w:color="000000"/>
              <w:right w:val="single" w:sz="2" w:space="0" w:color="000000"/>
            </w:tcBorders>
          </w:tcPr>
          <w:p w14:paraId="543A1690" w14:textId="1189626F" w:rsidR="00E71ABE" w:rsidRPr="007D6D2A" w:rsidRDefault="00F16092" w:rsidP="00404779">
            <w:pPr>
              <w:pStyle w:val="TABLE-cell"/>
              <w:rPr>
                <w:highlight w:val="yellow"/>
              </w:rPr>
            </w:pPr>
            <w:r w:rsidRPr="007D6D2A">
              <w:rPr>
                <w:highlight w:val="yellow"/>
              </w:rPr>
              <w:t>Availability of e-</w:t>
            </w:r>
            <w:del w:id="50" w:author="Michael Hadley" w:date="2012-09-27T13:53:00Z">
              <w:r w:rsidRPr="007D6D2A" w:rsidDel="00404779">
                <w:rPr>
                  <w:highlight w:val="yellow"/>
                </w:rPr>
                <w:delText xml:space="preserve">NAV </w:delText>
              </w:r>
            </w:del>
            <w:ins w:id="51" w:author="Michael Hadley" w:date="2012-09-27T13:53:00Z">
              <w:r w:rsidR="00404779" w:rsidRPr="007D6D2A">
                <w:rPr>
                  <w:highlight w:val="yellow"/>
                </w:rPr>
                <w:t>N</w:t>
              </w:r>
              <w:r w:rsidR="00404779">
                <w:rPr>
                  <w:highlight w:val="yellow"/>
                </w:rPr>
                <w:t>avigation</w:t>
              </w:r>
              <w:r w:rsidR="00404779" w:rsidRPr="007D6D2A">
                <w:rPr>
                  <w:highlight w:val="yellow"/>
                </w:rPr>
                <w:t xml:space="preserve"> </w:t>
              </w:r>
            </w:ins>
            <w:r w:rsidRPr="007D6D2A">
              <w:rPr>
                <w:highlight w:val="yellow"/>
              </w:rPr>
              <w:t>information for the waterway</w:t>
            </w:r>
          </w:p>
        </w:tc>
      </w:tr>
      <w:tr w:rsidR="00E71ABE" w:rsidRPr="00F913D8" w14:paraId="6ABEB951" w14:textId="77777777" w:rsidTr="007D6D2A">
        <w:trPr>
          <w:cantSplit/>
          <w:jc w:val="center"/>
        </w:trPr>
        <w:tc>
          <w:tcPr>
            <w:tcW w:w="1557" w:type="dxa"/>
            <w:tcBorders>
              <w:top w:val="nil"/>
              <w:left w:val="single" w:sz="2" w:space="0" w:color="000000"/>
              <w:bottom w:val="single" w:sz="2" w:space="0" w:color="000000"/>
              <w:right w:val="nil"/>
            </w:tcBorders>
            <w:vAlign w:val="center"/>
          </w:tcPr>
          <w:p w14:paraId="02BEAEF4"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684A7924"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0C164442" w14:textId="77777777" w:rsidR="00E71ABE" w:rsidRPr="00F913D8" w:rsidRDefault="00E71ABE" w:rsidP="00DC1116">
            <w:pPr>
              <w:pStyle w:val="TABLE-cell"/>
            </w:pPr>
            <w:r w:rsidRPr="00F913D8">
              <w:t>Background lighting</w:t>
            </w:r>
          </w:p>
        </w:tc>
        <w:tc>
          <w:tcPr>
            <w:tcW w:w="1487" w:type="dxa"/>
            <w:tcBorders>
              <w:top w:val="nil"/>
              <w:left w:val="single" w:sz="2" w:space="0" w:color="000000"/>
              <w:bottom w:val="single" w:sz="2" w:space="0" w:color="000000"/>
              <w:right w:val="nil"/>
            </w:tcBorders>
            <w:vAlign w:val="center"/>
          </w:tcPr>
          <w:p w14:paraId="4D454ADA" w14:textId="43559E70" w:rsidR="00E71ABE" w:rsidRPr="00F913D8" w:rsidRDefault="00D0122E" w:rsidP="00DC1116">
            <w:pPr>
              <w:pStyle w:val="TABLE-cell"/>
            </w:pPr>
            <w:r w:rsidRPr="006E3B46">
              <w:rPr>
                <w:highlight w:val="yellow"/>
              </w:rPr>
              <w:t>Ato</w:t>
            </w:r>
            <w:ins w:id="52" w:author="Michael Hadley" w:date="2012-09-27T13:53:00Z">
              <w:r w:rsidR="00404779">
                <w:rPr>
                  <w:highlight w:val="yellow"/>
                </w:rPr>
                <w:t>N</w:t>
              </w:r>
            </w:ins>
            <w:del w:id="53" w:author="Michael Hadley" w:date="2012-09-27T13:53:00Z">
              <w:r w:rsidRPr="006E3B46" w:rsidDel="00404779">
                <w:rPr>
                  <w:highlight w:val="yellow"/>
                </w:rPr>
                <w:delText>n</w:delText>
              </w:r>
            </w:del>
            <w:r w:rsidRPr="006E3B46">
              <w:rPr>
                <w:highlight w:val="yellow"/>
              </w:rPr>
              <w:t xml:space="preserve"> Mix and Configuration</w:t>
            </w:r>
          </w:p>
        </w:tc>
        <w:tc>
          <w:tcPr>
            <w:tcW w:w="1463" w:type="dxa"/>
            <w:tcBorders>
              <w:top w:val="nil"/>
              <w:left w:val="single" w:sz="2" w:space="0" w:color="000000"/>
              <w:bottom w:val="single" w:sz="2" w:space="0" w:color="000000"/>
              <w:right w:val="nil"/>
            </w:tcBorders>
            <w:vAlign w:val="center"/>
          </w:tcPr>
          <w:p w14:paraId="765573D8"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474A1FD4" w14:textId="77777777" w:rsidR="00E71ABE" w:rsidRPr="00F913D8" w:rsidRDefault="00E71ABE" w:rsidP="00DC1116">
            <w:pPr>
              <w:pStyle w:val="TABLE-cell"/>
            </w:pPr>
            <w:r w:rsidRPr="00F913D8">
              <w:t>Economic impacts</w:t>
            </w:r>
          </w:p>
        </w:tc>
        <w:tc>
          <w:tcPr>
            <w:tcW w:w="1637" w:type="dxa"/>
            <w:tcBorders>
              <w:top w:val="nil"/>
              <w:left w:val="single" w:sz="2" w:space="0" w:color="000000"/>
              <w:bottom w:val="single" w:sz="2" w:space="0" w:color="000000"/>
              <w:right w:val="single" w:sz="2" w:space="0" w:color="000000"/>
            </w:tcBorders>
          </w:tcPr>
          <w:p w14:paraId="01B3D353" w14:textId="77777777" w:rsidR="00E71ABE" w:rsidRPr="00F913D8" w:rsidRDefault="004B0EFA" w:rsidP="00DC1116">
            <w:pPr>
              <w:pStyle w:val="TABLE-cell"/>
            </w:pPr>
            <w:ins w:id="54" w:author=" " w:date="2012-09-26T05:05:00Z">
              <w:r>
                <w:t>Quality of ship/shore communication</w:t>
              </w:r>
            </w:ins>
          </w:p>
        </w:tc>
      </w:tr>
      <w:tr w:rsidR="00E71ABE" w:rsidRPr="00F913D8" w14:paraId="1A081FCD" w14:textId="77777777" w:rsidTr="007D6D2A">
        <w:trPr>
          <w:cantSplit/>
          <w:jc w:val="center"/>
        </w:trPr>
        <w:tc>
          <w:tcPr>
            <w:tcW w:w="1557" w:type="dxa"/>
            <w:tcBorders>
              <w:top w:val="nil"/>
              <w:left w:val="single" w:sz="2" w:space="0" w:color="000000"/>
              <w:bottom w:val="single" w:sz="2" w:space="0" w:color="000000"/>
              <w:right w:val="nil"/>
            </w:tcBorders>
            <w:vAlign w:val="center"/>
          </w:tcPr>
          <w:p w14:paraId="31D8520A"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52D00C8B"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127E1235" w14:textId="77777777" w:rsidR="00E71ABE" w:rsidRPr="00F913D8" w:rsidRDefault="00E71ABE" w:rsidP="00DC1116">
            <w:pPr>
              <w:pStyle w:val="TABLE-cell"/>
            </w:pPr>
            <w:r w:rsidRPr="00F913D8">
              <w:t>Debris</w:t>
            </w:r>
          </w:p>
        </w:tc>
        <w:tc>
          <w:tcPr>
            <w:tcW w:w="1487" w:type="dxa"/>
            <w:tcBorders>
              <w:top w:val="nil"/>
              <w:left w:val="single" w:sz="2" w:space="0" w:color="000000"/>
              <w:bottom w:val="single" w:sz="2" w:space="0" w:color="000000"/>
              <w:right w:val="nil"/>
            </w:tcBorders>
            <w:vAlign w:val="center"/>
          </w:tcPr>
          <w:p w14:paraId="098D2957" w14:textId="77777777" w:rsidR="00E71ABE" w:rsidRPr="00F913D8" w:rsidRDefault="00AF6DBC" w:rsidP="00DC1116">
            <w:pPr>
              <w:pStyle w:val="TABLE-cell"/>
            </w:pPr>
            <w:r w:rsidRPr="006E3B46">
              <w:rPr>
                <w:highlight w:val="yellow"/>
              </w:rPr>
              <w:t>Quality of Hydrographic Data</w:t>
            </w:r>
          </w:p>
        </w:tc>
        <w:tc>
          <w:tcPr>
            <w:tcW w:w="1463" w:type="dxa"/>
            <w:tcBorders>
              <w:top w:val="nil"/>
              <w:left w:val="single" w:sz="2" w:space="0" w:color="000000"/>
              <w:bottom w:val="single" w:sz="2" w:space="0" w:color="000000"/>
              <w:right w:val="nil"/>
            </w:tcBorders>
            <w:vAlign w:val="center"/>
          </w:tcPr>
          <w:p w14:paraId="077796EC"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11E58493" w14:textId="77777777" w:rsidR="00E71ABE" w:rsidRPr="00F913D8" w:rsidRDefault="00E71ABE" w:rsidP="00DC1116">
            <w:pPr>
              <w:pStyle w:val="TABLE-cell"/>
            </w:pPr>
          </w:p>
        </w:tc>
        <w:tc>
          <w:tcPr>
            <w:tcW w:w="1637" w:type="dxa"/>
            <w:tcBorders>
              <w:top w:val="nil"/>
              <w:left w:val="single" w:sz="2" w:space="0" w:color="000000"/>
              <w:bottom w:val="single" w:sz="2" w:space="0" w:color="000000"/>
              <w:right w:val="single" w:sz="2" w:space="0" w:color="000000"/>
            </w:tcBorders>
          </w:tcPr>
          <w:p w14:paraId="2D1BAEA8" w14:textId="5E91F27F" w:rsidR="00E71ABE" w:rsidRPr="00F913D8" w:rsidRDefault="007A2C57" w:rsidP="00DC1116">
            <w:pPr>
              <w:pStyle w:val="TABLE-cell"/>
            </w:pPr>
            <w:ins w:id="55" w:author=" " w:date="2012-09-26T05:18:00Z">
              <w:r>
                <w:t xml:space="preserve">Ability of ships to </w:t>
              </w:r>
            </w:ins>
            <w:ins w:id="56" w:author=" " w:date="2012-09-26T05:19:00Z">
              <w:r>
                <w:t>receive</w:t>
              </w:r>
            </w:ins>
            <w:ins w:id="57" w:author=" " w:date="2012-09-26T05:18:00Z">
              <w:r>
                <w:t xml:space="preserve"> </w:t>
              </w:r>
            </w:ins>
            <w:ins w:id="58" w:author=" " w:date="2012-09-26T05:19:00Z">
              <w:r>
                <w:t>and display e</w:t>
              </w:r>
            </w:ins>
            <w:ins w:id="59" w:author="Alimchandani, Mahesh" w:date="2012-09-26T22:40:00Z">
              <w:r w:rsidR="00C03D1B">
                <w:t>-</w:t>
              </w:r>
            </w:ins>
            <w:ins w:id="60" w:author=" " w:date="2012-09-26T05:19:00Z">
              <w:r>
                <w:t>Nav</w:t>
              </w:r>
            </w:ins>
            <w:ins w:id="61" w:author="Michael Hadley" w:date="2012-09-27T13:53:00Z">
              <w:r w:rsidR="00404779">
                <w:t>igation</w:t>
              </w:r>
            </w:ins>
            <w:ins w:id="62" w:author=" " w:date="2012-09-26T05:19:00Z">
              <w:r>
                <w:t xml:space="preserve"> information</w:t>
              </w:r>
            </w:ins>
          </w:p>
        </w:tc>
      </w:tr>
    </w:tbl>
    <w:p w14:paraId="44B8BADD" w14:textId="77777777" w:rsidR="0048452E" w:rsidRPr="00F913D8" w:rsidRDefault="0048452E" w:rsidP="006E3B46">
      <w:pPr>
        <w:ind w:left="720"/>
      </w:pPr>
    </w:p>
    <w:p w14:paraId="7DE57D62" w14:textId="77777777" w:rsidR="006169BE" w:rsidRPr="006724FD" w:rsidRDefault="006169BE" w:rsidP="006E3B46">
      <w:pPr>
        <w:pStyle w:val="Heading4"/>
        <w:tabs>
          <w:tab w:val="clear" w:pos="864"/>
          <w:tab w:val="num" w:pos="1584"/>
        </w:tabs>
        <w:ind w:left="1584"/>
      </w:pPr>
      <w:r w:rsidRPr="006724FD">
        <w:t>Major Contributors to Risk</w:t>
      </w:r>
    </w:p>
    <w:p w14:paraId="68081548" w14:textId="77777777" w:rsidR="006169BE" w:rsidRPr="00F913D8" w:rsidRDefault="006169BE" w:rsidP="006E3B46">
      <w:pPr>
        <w:pStyle w:val="BodyText"/>
        <w:ind w:left="720"/>
      </w:pPr>
      <w:r w:rsidRPr="00F913D8">
        <w:t>Care should be taken to ensure that the list of hazards includ</w:t>
      </w:r>
      <w:r w:rsidR="00B2370D">
        <w:t>es</w:t>
      </w:r>
      <w:r w:rsidRPr="00F913D8">
        <w:t xml:space="preserve"> items such as failure of management to have adequate change management procedures; lack of investigation and follow-up when process failures occur</w:t>
      </w:r>
      <w:proofErr w:type="gramStart"/>
      <w:r w:rsidRPr="00F913D8">
        <w:t>;</w:t>
      </w:r>
      <w:proofErr w:type="gramEnd"/>
      <w:r w:rsidRPr="00F913D8">
        <w:t xml:space="preserve"> the lack of an incident investigation protoco</w:t>
      </w:r>
      <w:r w:rsidR="00E240DC">
        <w:t>l within the organization.</w:t>
      </w:r>
    </w:p>
    <w:p w14:paraId="19254E97" w14:textId="77777777" w:rsidR="006169BE" w:rsidRPr="006724FD" w:rsidRDefault="006169BE" w:rsidP="006E3B46">
      <w:pPr>
        <w:pStyle w:val="Heading3"/>
        <w:ind w:left="1571"/>
      </w:pPr>
      <w:bookmarkStart w:id="63" w:name="_Toc212097588"/>
      <w:r w:rsidRPr="006724FD">
        <w:t>Results</w:t>
      </w:r>
      <w:bookmarkEnd w:id="63"/>
    </w:p>
    <w:p w14:paraId="4744ABC1" w14:textId="77777777" w:rsidR="006169BE" w:rsidRPr="00F913D8" w:rsidRDefault="006169BE" w:rsidP="006E3B46">
      <w:pPr>
        <w:pStyle w:val="BodyText"/>
        <w:ind w:left="720"/>
      </w:pPr>
      <w:r w:rsidRPr="00F913D8">
        <w:t>The output from Step 1 comprises:</w:t>
      </w:r>
    </w:p>
    <w:p w14:paraId="307DEE18" w14:textId="77777777" w:rsidR="006169BE" w:rsidRPr="006724FD" w:rsidRDefault="00837CFD" w:rsidP="006E3B46">
      <w:pPr>
        <w:pStyle w:val="List1"/>
        <w:numPr>
          <w:ilvl w:val="0"/>
          <w:numId w:val="17"/>
        </w:numPr>
        <w:tabs>
          <w:tab w:val="clear" w:pos="1134"/>
          <w:tab w:val="num" w:pos="1854"/>
        </w:tabs>
        <w:ind w:left="2421"/>
      </w:pPr>
      <w:r>
        <w:t>P</w:t>
      </w:r>
      <w:r w:rsidR="00C87E23" w:rsidRPr="006724FD">
        <w:t>rioritized list of h</w:t>
      </w:r>
      <w:r w:rsidR="006169BE" w:rsidRPr="006724FD">
        <w:t>azards/unwanted events; and</w:t>
      </w:r>
    </w:p>
    <w:p w14:paraId="6A23E688" w14:textId="77777777" w:rsidR="006169BE" w:rsidRPr="006724FD" w:rsidRDefault="00837CFD" w:rsidP="006E3B46">
      <w:pPr>
        <w:pStyle w:val="List1"/>
        <w:tabs>
          <w:tab w:val="clear" w:pos="1134"/>
          <w:tab w:val="num" w:pos="1854"/>
        </w:tabs>
        <w:ind w:left="2421"/>
      </w:pPr>
      <w:r>
        <w:t>P</w:t>
      </w:r>
      <w:r w:rsidR="006169BE" w:rsidRPr="006724FD">
        <w:t>reliminary description of the</w:t>
      </w:r>
      <w:bookmarkStart w:id="64" w:name="_Toc494680643"/>
      <w:r w:rsidR="006169BE" w:rsidRPr="006724FD">
        <w:t xml:space="preserve"> hazards/unwanted events.</w:t>
      </w:r>
    </w:p>
    <w:p w14:paraId="7E4FEB1C" w14:textId="77777777" w:rsidR="006169BE" w:rsidRPr="006724FD" w:rsidRDefault="006169BE" w:rsidP="006E3B46">
      <w:pPr>
        <w:pStyle w:val="Heading2"/>
        <w:ind w:left="1571"/>
      </w:pPr>
      <w:bookmarkStart w:id="65" w:name="_Toc212097589"/>
      <w:r w:rsidRPr="006724FD">
        <w:t xml:space="preserve">Step 2 – </w:t>
      </w:r>
      <w:bookmarkEnd w:id="64"/>
      <w:r w:rsidRPr="006724FD">
        <w:t>Assess Risks</w:t>
      </w:r>
      <w:bookmarkEnd w:id="65"/>
    </w:p>
    <w:p w14:paraId="5AFB8D1A" w14:textId="77777777" w:rsidR="006169BE" w:rsidRPr="00F913D8" w:rsidRDefault="006169BE" w:rsidP="006E3B46">
      <w:pPr>
        <w:pStyle w:val="BodyText"/>
        <w:ind w:left="720"/>
      </w:pPr>
      <w:r w:rsidRPr="00F913D8">
        <w:t>Risk assessment is assumed to include two major sub-activities, risk e</w:t>
      </w:r>
      <w:r w:rsidR="00E240DC">
        <w:t>stimation and risk evaluation.</w:t>
      </w:r>
    </w:p>
    <w:p w14:paraId="7F610911" w14:textId="77777777" w:rsidR="006169BE" w:rsidRPr="006724FD" w:rsidRDefault="006169BE" w:rsidP="006E3B46">
      <w:pPr>
        <w:pStyle w:val="Heading3"/>
        <w:ind w:left="1571"/>
      </w:pPr>
      <w:bookmarkStart w:id="66" w:name="_Toc494680644"/>
      <w:bookmarkStart w:id="67" w:name="_Toc212097590"/>
      <w:r w:rsidRPr="006724FD">
        <w:t xml:space="preserve">Step 2a – </w:t>
      </w:r>
      <w:bookmarkEnd w:id="66"/>
      <w:r w:rsidRPr="006724FD">
        <w:t>Risk Estimation</w:t>
      </w:r>
      <w:bookmarkEnd w:id="67"/>
    </w:p>
    <w:p w14:paraId="48A5BD39" w14:textId="77777777" w:rsidR="006169BE" w:rsidRPr="006724FD" w:rsidRDefault="006169BE" w:rsidP="006E3B46">
      <w:pPr>
        <w:pStyle w:val="Heading4"/>
        <w:tabs>
          <w:tab w:val="clear" w:pos="864"/>
          <w:tab w:val="num" w:pos="1584"/>
        </w:tabs>
        <w:ind w:left="1584"/>
      </w:pPr>
      <w:r w:rsidRPr="006724FD">
        <w:t>Scope of the Risk Estimation Sub-Activity</w:t>
      </w:r>
    </w:p>
    <w:p w14:paraId="19590ADA" w14:textId="77777777" w:rsidR="006169BE" w:rsidRPr="00F913D8" w:rsidRDefault="006169BE" w:rsidP="006E3B46">
      <w:pPr>
        <w:pStyle w:val="BodyText"/>
        <w:ind w:left="720"/>
      </w:pPr>
      <w:r w:rsidRPr="00F913D8">
        <w:t>In this step of the decision process, the frequency and consequences associated with each risk scenario selected for analysis are estimated.</w:t>
      </w:r>
    </w:p>
    <w:p w14:paraId="08020A31" w14:textId="77777777" w:rsidR="006169BE" w:rsidRPr="006724FD" w:rsidRDefault="006169BE" w:rsidP="006E3B46">
      <w:pPr>
        <w:pStyle w:val="Heading4"/>
        <w:tabs>
          <w:tab w:val="clear" w:pos="864"/>
          <w:tab w:val="num" w:pos="1584"/>
        </w:tabs>
        <w:ind w:left="1584"/>
      </w:pPr>
      <w:r w:rsidRPr="006724FD">
        <w:t>Methods for Estima</w:t>
      </w:r>
      <w:r w:rsidR="00E240DC">
        <w:t>ting Frequency and Consequences</w:t>
      </w:r>
    </w:p>
    <w:p w14:paraId="514DA7BB" w14:textId="77777777" w:rsidR="006169BE" w:rsidRPr="00F913D8" w:rsidRDefault="006169BE" w:rsidP="006E3B46">
      <w:pPr>
        <w:pStyle w:val="BodyText"/>
        <w:ind w:left="720"/>
      </w:pPr>
      <w:r w:rsidRPr="00F913D8">
        <w:t xml:space="preserve">The first step in this process is to identify the method or methods that will be used for any analysis. The estimates should be based on historical data, models, professional judgment, </w:t>
      </w:r>
      <w:r w:rsidRPr="00F913D8">
        <w:lastRenderedPageBreak/>
        <w:t>or a combination of methods. Preferably an established scientific or statistical protocol should be followed. It is necessary to explicitly define these applied methods to avoid conflict between technical experts and laypersons when judging the technical merit of the results. The choice of method will reflect the accuracy needed, cost, available data, the level of expertise on the team, and the acceptability of the method to stakeholders.</w:t>
      </w:r>
    </w:p>
    <w:p w14:paraId="2B289809" w14:textId="77777777" w:rsidR="006169BE" w:rsidRPr="00F913D8" w:rsidRDefault="006169BE" w:rsidP="006E3B46">
      <w:pPr>
        <w:pStyle w:val="BodyText"/>
        <w:ind w:left="720"/>
      </w:pPr>
      <w:r w:rsidRPr="00F913D8">
        <w:t>It is essential that technical experts clearly explain the methods that will be used in the technical analysis. It is not necessary that laypersons understand these methods in detail, as long as they know that they can have the analyses reproduced and vetted by their own experts. The process should be open and transparent at all times to build trust between decision-makers and other stakeholders, and provide confidence in the results.</w:t>
      </w:r>
    </w:p>
    <w:p w14:paraId="4F5D68B6" w14:textId="77777777" w:rsidR="00F46FD3" w:rsidRDefault="006169BE" w:rsidP="006E3B46">
      <w:pPr>
        <w:pStyle w:val="BodyText"/>
        <w:ind w:left="720"/>
      </w:pPr>
      <w:r w:rsidRPr="00F913D8">
        <w:t>There are a number of methods and associated measures that are used to es</w:t>
      </w:r>
      <w:r w:rsidR="00E240DC">
        <w:t>timate risk/expected loss (i.e.</w:t>
      </w:r>
      <w:r w:rsidRPr="00F913D8">
        <w:t xml:space="preserve"> the combined effect of the frequency</w:t>
      </w:r>
      <w:r w:rsidR="00837CFD">
        <w:rPr>
          <w:rStyle w:val="FootnoteReference"/>
        </w:rPr>
        <w:footnoteReference w:id="1"/>
      </w:r>
      <w:r w:rsidRPr="00F913D8">
        <w:t xml:space="preserve"> and consequences of hazards or unwanted events)</w:t>
      </w:r>
      <w:r w:rsidR="00E240DC">
        <w:t>:</w:t>
      </w:r>
    </w:p>
    <w:p w14:paraId="4D86E6FB" w14:textId="77777777" w:rsidR="006169BE" w:rsidRPr="006724FD" w:rsidRDefault="006169BE" w:rsidP="006E3B46">
      <w:pPr>
        <w:pStyle w:val="List1"/>
        <w:numPr>
          <w:ilvl w:val="0"/>
          <w:numId w:val="18"/>
        </w:numPr>
        <w:tabs>
          <w:tab w:val="num" w:pos="2007"/>
        </w:tabs>
        <w:ind w:left="1854"/>
      </w:pPr>
      <w:r w:rsidRPr="006724FD">
        <w:t>Monetary Estimates</w:t>
      </w:r>
    </w:p>
    <w:p w14:paraId="4B58155B" w14:textId="77777777" w:rsidR="006169BE" w:rsidRPr="00E240DC" w:rsidRDefault="006169BE" w:rsidP="006E3B46">
      <w:pPr>
        <w:pStyle w:val="BodyText"/>
        <w:ind w:left="1287"/>
      </w:pPr>
      <w:r w:rsidRPr="00E240DC">
        <w:t>Technically, risk is defined as the likelihood (chance, probability) of an unwanted event or hazard times its impact (consequence).</w:t>
      </w:r>
      <w:r w:rsidR="00837CFD">
        <w:rPr>
          <w:rStyle w:val="FootnoteReference"/>
        </w:rPr>
        <w:footnoteReference w:id="2"/>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rsidR="00E240DC">
        <w:t>l</w:t>
      </w:r>
      <w:r w:rsidRPr="00E240DC">
        <w:t>ing $500,000 each time it did occur, the average expected loss would be $50,000 per year ($500,000/10 years).</w:t>
      </w:r>
    </w:p>
    <w:p w14:paraId="0D382CA9" w14:textId="77777777" w:rsidR="006169BE" w:rsidRPr="006724FD" w:rsidRDefault="006169BE" w:rsidP="006E3B46">
      <w:pPr>
        <w:pStyle w:val="List1"/>
        <w:tabs>
          <w:tab w:val="num" w:pos="2007"/>
        </w:tabs>
        <w:ind w:left="1854"/>
      </w:pPr>
      <w:r w:rsidRPr="006724FD">
        <w:t>Count Estimates</w:t>
      </w:r>
    </w:p>
    <w:p w14:paraId="3F1618C0" w14:textId="77777777" w:rsidR="006169BE" w:rsidRPr="00E240DC" w:rsidRDefault="006169BE" w:rsidP="006E3B46">
      <w:pPr>
        <w:pStyle w:val="BodyText"/>
        <w:ind w:left="1287"/>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rsidR="00E240DC">
        <w:t xml:space="preserve"> that could be lost each year.</w:t>
      </w:r>
    </w:p>
    <w:p w14:paraId="4DC050EB" w14:textId="77777777" w:rsidR="006169BE" w:rsidRPr="006724FD" w:rsidRDefault="006169BE" w:rsidP="006E3B46">
      <w:pPr>
        <w:pStyle w:val="List1"/>
        <w:tabs>
          <w:tab w:val="num" w:pos="1287"/>
        </w:tabs>
        <w:ind w:left="1854"/>
      </w:pPr>
      <w:r w:rsidRPr="006724FD">
        <w:t>Risk Matrix Estimates</w:t>
      </w:r>
    </w:p>
    <w:p w14:paraId="65ED3909" w14:textId="77777777" w:rsidR="006169BE" w:rsidRPr="00F913D8" w:rsidRDefault="006169BE" w:rsidP="006E3B46">
      <w:pPr>
        <w:pStyle w:val="BodyText"/>
        <w:ind w:left="1287"/>
      </w:pPr>
      <w:r w:rsidRPr="00F913D8">
        <w:t>Even more often, resort must be made to assigning relative scores to the frequency and consequences associated with the identified hazards (</w:t>
      </w:r>
      <w:r w:rsidR="00B2370D">
        <w:t>e.g.</w:t>
      </w:r>
      <w:r w:rsidRPr="00F913D8">
        <w:t xml:space="preserve"> low, medium, high) and plot these on a risk matrix – see </w:t>
      </w:r>
      <w:r w:rsidR="00C176A8">
        <w:rPr>
          <w:highlight w:val="yellow"/>
        </w:rPr>
        <w:fldChar w:fldCharType="begin"/>
      </w:r>
      <w:r w:rsidR="00837CFD">
        <w:instrText xml:space="preserve"> REF _Ref212091291 \r \h </w:instrText>
      </w:r>
      <w:r w:rsidR="00C176A8">
        <w:rPr>
          <w:highlight w:val="yellow"/>
        </w:rPr>
      </w:r>
      <w:r w:rsidR="00C176A8">
        <w:rPr>
          <w:highlight w:val="yellow"/>
        </w:rPr>
        <w:fldChar w:fldCharType="separate"/>
      </w:r>
      <w:r w:rsidR="005C6DD2">
        <w:t>Figure 2</w:t>
      </w:r>
      <w:r w:rsidR="00C176A8">
        <w:rPr>
          <w:highlight w:val="yellow"/>
        </w:rPr>
        <w:fldChar w:fldCharType="end"/>
      </w:r>
      <w:r w:rsidRPr="00F913D8">
        <w:t xml:space="preserve">.  Usually, these assessments must be based on </w:t>
      </w:r>
      <w:proofErr w:type="gramStart"/>
      <w:r w:rsidRPr="00F913D8">
        <w:t>intuition,</w:t>
      </w:r>
      <w:proofErr w:type="gramEnd"/>
      <w:r w:rsidRPr="00F913D8">
        <w:t xml:space="preserve"> experience and expert knowledge where no data are available or quantitative </w:t>
      </w:r>
      <w:r w:rsidR="00F13558">
        <w:t>analysis is not warranted (e.g.</w:t>
      </w:r>
      <w:r w:rsidRPr="00F913D8">
        <w:t xml:space="preserve"> where the risk is expected to be low).</w:t>
      </w:r>
    </w:p>
    <w:p w14:paraId="58B1FD2A" w14:textId="77777777" w:rsidR="006169BE" w:rsidRPr="006724FD" w:rsidRDefault="006169BE" w:rsidP="006E3B46">
      <w:pPr>
        <w:pStyle w:val="List1"/>
        <w:tabs>
          <w:tab w:val="num" w:pos="1287"/>
        </w:tabs>
        <w:ind w:left="1854"/>
      </w:pPr>
      <w:r w:rsidRPr="006724FD">
        <w:t>Index Estimates</w:t>
      </w:r>
    </w:p>
    <w:p w14:paraId="3F4A0781" w14:textId="77777777" w:rsidR="006169BE" w:rsidRPr="00F913D8" w:rsidRDefault="006169BE" w:rsidP="006E3B46">
      <w:pPr>
        <w:pStyle w:val="BodyText"/>
        <w:ind w:left="1287"/>
        <w:rPr>
          <w:color w:val="000000"/>
          <w:sz w:val="23"/>
          <w:szCs w:val="23"/>
        </w:rPr>
      </w:pPr>
      <w:r w:rsidRPr="00E240DC">
        <w:t>Sometimes it is possible to compute an index for different waterway areas of interest such that the index represents the relative rank o</w:t>
      </w:r>
      <w:r w:rsidR="00E240DC">
        <w:t>f the risk in these areas (i.e.</w:t>
      </w:r>
      <w:r w:rsidRPr="00E240DC">
        <w:t xml:space="preserve"> the combination of frequency and consequences).  </w:t>
      </w:r>
      <w:r w:rsidRPr="00F913D8">
        <w:rPr>
          <w:color w:val="000000"/>
          <w:sz w:val="23"/>
          <w:szCs w:val="23"/>
        </w:rPr>
        <w:t xml:space="preserve">This index approach is often called </w:t>
      </w:r>
      <w:r w:rsidRPr="00F913D8">
        <w:rPr>
          <w:i/>
          <w:color w:val="000000"/>
          <w:sz w:val="23"/>
          <w:szCs w:val="23"/>
        </w:rPr>
        <w:t>Multi-Criteria Decision Analysis (MCDA)</w:t>
      </w:r>
      <w:r w:rsidRPr="00F913D8">
        <w:rPr>
          <w:color w:val="000000"/>
          <w:sz w:val="23"/>
          <w:szCs w:val="23"/>
        </w:rPr>
        <w:t xml:space="preserve"> and is commonly used </w:t>
      </w:r>
      <w:r w:rsidR="00FA51E2" w:rsidRPr="00F913D8">
        <w:rPr>
          <w:color w:val="000000"/>
          <w:sz w:val="23"/>
          <w:szCs w:val="23"/>
        </w:rPr>
        <w:t xml:space="preserve">for </w:t>
      </w:r>
      <w:r w:rsidRPr="00F913D8">
        <w:rPr>
          <w:color w:val="000000"/>
          <w:sz w:val="23"/>
          <w:szCs w:val="23"/>
        </w:rPr>
        <w:t>policies, options and strategies.  Risk index values for given waterways can then be compared to study area expenditures and p</w:t>
      </w:r>
      <w:r w:rsidR="00E240DC">
        <w:rPr>
          <w:color w:val="000000"/>
          <w:sz w:val="23"/>
          <w:szCs w:val="23"/>
        </w:rPr>
        <w:t>otential anomalies identified.</w:t>
      </w:r>
    </w:p>
    <w:p w14:paraId="160EB223" w14:textId="77777777" w:rsidR="006169BE" w:rsidRPr="006724FD" w:rsidRDefault="006169BE" w:rsidP="006E3B46">
      <w:pPr>
        <w:pStyle w:val="List1"/>
        <w:tabs>
          <w:tab w:val="num" w:pos="1287"/>
        </w:tabs>
        <w:ind w:left="1854"/>
      </w:pPr>
      <w:r w:rsidRPr="006724FD">
        <w:t>Simulation</w:t>
      </w:r>
    </w:p>
    <w:p w14:paraId="4CD4AD20" w14:textId="77777777" w:rsidR="006169BE" w:rsidRPr="006724FD" w:rsidRDefault="006169BE" w:rsidP="006E3B46">
      <w:pPr>
        <w:pStyle w:val="BodyText"/>
        <w:ind w:left="1287"/>
      </w:pPr>
      <w:r w:rsidRPr="006724FD">
        <w:t xml:space="preserve">Simulation offers a relative low cost method to help ensure that the solution provided meets the users’ requirements in an effective and efficient </w:t>
      </w:r>
      <w:proofErr w:type="spellStart"/>
      <w:proofErr w:type="gramStart"/>
      <w:r w:rsidRPr="006724FD">
        <w:t>manner.Simulation</w:t>
      </w:r>
      <w:proofErr w:type="spellEnd"/>
      <w:proofErr w:type="gramEnd"/>
      <w:r w:rsidRPr="006724FD">
        <w:t xml:space="preserve"> can incorporate both physical and digital methods. Simulation can provide an overall improvement in safe and efficient operation by assisting in demonstrating the </w:t>
      </w:r>
      <w:r w:rsidRPr="006724FD">
        <w:lastRenderedPageBreak/>
        <w:t>operation of the waterway, channel design and associated AtoN before the reality of navigating a vessel in the area. For further information see IALA Guideline No 1058 “On the Use of Simulation as a Tool for Wate</w:t>
      </w:r>
      <w:r w:rsidR="00E240DC">
        <w:t>rway Design and AtoN Planning”.</w:t>
      </w:r>
    </w:p>
    <w:p w14:paraId="1602783F" w14:textId="77777777" w:rsidR="006169BE" w:rsidRPr="006724FD" w:rsidRDefault="006169BE" w:rsidP="006724FD">
      <w:pPr>
        <w:pStyle w:val="Heading4"/>
      </w:pPr>
      <w:r w:rsidRPr="006724FD">
        <w:t>Estimating Frequency</w:t>
      </w:r>
    </w:p>
    <w:p w14:paraId="77CBD7A2" w14:textId="77777777" w:rsidR="006169BE" w:rsidRPr="00F913D8" w:rsidRDefault="006169BE" w:rsidP="00E240DC">
      <w:pPr>
        <w:pStyle w:val="BodyText"/>
      </w:pPr>
      <w:r w:rsidRPr="00F913D8">
        <w:t>The purpose of frequency analysis is to determine how often a particular scenario might be expected to occur over a specified period of time. These estimates are often based on historical data, where judgments about the future are based on what has occurred in the past. If there are no relevant historical data available, or if these data are sparse, other methods such as fault-tree, or event-tree analysis, or other mathematical or econometric models may be used. Estimates may also be based on expert experience and judgment. Most often, frequency estimates are based on a combination of these methods.</w:t>
      </w:r>
    </w:p>
    <w:p w14:paraId="621C5E61" w14:textId="77777777" w:rsidR="006169BE" w:rsidRPr="00F913D8" w:rsidRDefault="006169BE" w:rsidP="00E240DC">
      <w:pPr>
        <w:pStyle w:val="BodyText"/>
      </w:pPr>
      <w:r w:rsidRPr="00F913D8">
        <w:t>What usually results from this analysis is an expected range of frequencies with some estimate of uncertainty, rather than a single number.</w:t>
      </w:r>
    </w:p>
    <w:p w14:paraId="755DAB3E" w14:textId="77777777" w:rsidR="006169BE" w:rsidRPr="006724FD" w:rsidRDefault="006169BE" w:rsidP="006724FD">
      <w:pPr>
        <w:pStyle w:val="Heading4"/>
      </w:pPr>
      <w:r w:rsidRPr="006724FD">
        <w:t xml:space="preserve">Estimating Consequences </w:t>
      </w:r>
    </w:p>
    <w:p w14:paraId="257F5AF8" w14:textId="77777777" w:rsidR="006169BE" w:rsidRPr="00F913D8" w:rsidRDefault="006169BE" w:rsidP="00E240DC">
      <w:pPr>
        <w:pStyle w:val="BodyText"/>
      </w:pPr>
      <w:r w:rsidRPr="00F913D8">
        <w:t>Consequence analysis involves estimating the impact of various scenarios on everyone and everything affected by the activity. The impact of the consequence on the needs, issues, and concerns of stakeholders is the consideration, and it should be noted that consequences could be both negative and positive.</w:t>
      </w:r>
    </w:p>
    <w:p w14:paraId="21D18FDF" w14:textId="77777777" w:rsidR="006169BE" w:rsidRPr="00F913D8" w:rsidRDefault="006169BE" w:rsidP="00E240DC">
      <w:pPr>
        <w:pStyle w:val="BodyText"/>
      </w:pPr>
      <w:r w:rsidRPr="00F913D8">
        <w:t>Consequences are often measured in financial terms, but they can also be measured by other factors: numbers of injuries or deaths, numbers of wildlife affected, impact on quality of life or on lifestyle, impact on an organization's reputation, and others. The benefit of measuring consequences in financial terms is that it provides a common measure for comparing dissimilar conditions. Another strong benefit of using a monetary measure is that it motivates decision-makers to take action.</w:t>
      </w:r>
    </w:p>
    <w:p w14:paraId="7F892531" w14:textId="77777777" w:rsidR="006169BE" w:rsidRPr="00F913D8" w:rsidRDefault="006169BE" w:rsidP="00E240DC">
      <w:pPr>
        <w:pStyle w:val="BodyText"/>
      </w:pPr>
      <w:r w:rsidRPr="00F913D8">
        <w:t>It should be noted that non-financial consequences, especially loss of reputation, could be much more damaging to an organization than initially thought. It is important to try to quantify these types of consequences.</w:t>
      </w:r>
    </w:p>
    <w:p w14:paraId="4B64B812" w14:textId="77777777" w:rsidR="006169BE" w:rsidRPr="00F913D8" w:rsidRDefault="006169BE" w:rsidP="00E240DC">
      <w:pPr>
        <w:pStyle w:val="BodyText"/>
      </w:pPr>
      <w:r w:rsidRPr="00F913D8">
        <w:t xml:space="preserve">There are numerous scientific and statistical methods available for making these estimates of frequency and consequence, and the literature associated with estimation technologies is extensive. It is recommended that the decision-maker employ a technical expert or </w:t>
      </w:r>
      <w:proofErr w:type="gramStart"/>
      <w:r w:rsidRPr="00F913D8">
        <w:t>experts</w:t>
      </w:r>
      <w:proofErr w:type="gramEnd"/>
      <w:r w:rsidRPr="00F913D8">
        <w:t xml:space="preserve"> familiar with these techniques.</w:t>
      </w:r>
    </w:p>
    <w:p w14:paraId="71F65A56" w14:textId="77777777" w:rsidR="006169BE" w:rsidRPr="006724FD" w:rsidRDefault="006169BE" w:rsidP="006724FD">
      <w:pPr>
        <w:pStyle w:val="Heading4"/>
      </w:pPr>
      <w:r w:rsidRPr="006724FD">
        <w:t>Presenting Frequency and Consequence Estimates</w:t>
      </w:r>
    </w:p>
    <w:p w14:paraId="12F4803E" w14:textId="77777777" w:rsidR="009B45F1" w:rsidRPr="00F913D8" w:rsidRDefault="006169BE" w:rsidP="00E240DC">
      <w:pPr>
        <w:pStyle w:val="BodyText"/>
      </w:pPr>
      <w:r w:rsidRPr="00F913D8">
        <w:t>Sometimes data resulting from frequency and consequence analyses are presented separately, but often the results are combined (multiplied together) in what is termed the expected value of the loss. The expected value of the loss is often used to compare one risk to another and is also incorporated in the analysis of the benefits of risk control options. The expected value of the loss can give some indication of how much should be spent on risk control to correct a situation. For example, if the expected loss is $1,000 per annum, it is probably not prudent to spend $10,000 per annum to reduce it. The expected value also provides a baseline from which to measure the performance of risk control strategies. A measure of the change in expected value, brought about by control measures, is compared to the cost of implementing the control option. In this case, the change in expected value acts, in a benefit/cost analysis, as a measure of the benefit of the risk control option. It is beneficial to include an economist on the team to perform these and other economic analysis.</w:t>
      </w:r>
    </w:p>
    <w:p w14:paraId="48E88CAF" w14:textId="77777777" w:rsidR="006169BE" w:rsidRPr="00F913D8" w:rsidRDefault="006169BE" w:rsidP="006E3B46">
      <w:pPr>
        <w:rPr>
          <w:sz w:val="23"/>
          <w:szCs w:val="23"/>
        </w:rPr>
      </w:pPr>
    </w:p>
    <w:tbl>
      <w:tblPr>
        <w:tblW w:w="0" w:type="auto"/>
        <w:tblInd w:w="108" w:type="dxa"/>
        <w:tblLayout w:type="fixed"/>
        <w:tblLook w:val="0000" w:firstRow="0" w:lastRow="0" w:firstColumn="0" w:lastColumn="0" w:noHBand="0" w:noVBand="0"/>
      </w:tblPr>
      <w:tblGrid>
        <w:gridCol w:w="720"/>
        <w:gridCol w:w="768"/>
        <w:gridCol w:w="1488"/>
        <w:gridCol w:w="1488"/>
        <w:gridCol w:w="1489"/>
      </w:tblGrid>
      <w:tr w:rsidR="006169BE" w:rsidRPr="00F913D8" w14:paraId="67B1F2CC" w14:textId="77777777" w:rsidTr="009A7AA0">
        <w:trPr>
          <w:cantSplit/>
          <w:trHeight w:hRule="exact" w:val="1280"/>
        </w:trPr>
        <w:tc>
          <w:tcPr>
            <w:tcW w:w="720" w:type="dxa"/>
            <w:tcBorders>
              <w:top w:val="single" w:sz="6" w:space="0" w:color="auto"/>
              <w:left w:val="single" w:sz="6" w:space="0" w:color="auto"/>
            </w:tcBorders>
            <w:textDirection w:val="btLr"/>
          </w:tcPr>
          <w:p w14:paraId="1C69FE54" w14:textId="77777777" w:rsidR="006169BE" w:rsidRPr="00F913D8" w:rsidRDefault="006169BE" w:rsidP="00DD23BA">
            <w:pPr>
              <w:ind w:left="113" w:right="113"/>
              <w:jc w:val="both"/>
              <w:rPr>
                <w:color w:val="000000"/>
                <w:sz w:val="23"/>
                <w:szCs w:val="23"/>
              </w:rPr>
            </w:pPr>
          </w:p>
        </w:tc>
        <w:tc>
          <w:tcPr>
            <w:tcW w:w="768" w:type="dxa"/>
            <w:tcBorders>
              <w:top w:val="single" w:sz="6" w:space="0" w:color="auto"/>
              <w:right w:val="single" w:sz="6" w:space="0" w:color="auto"/>
            </w:tcBorders>
            <w:textDirection w:val="btLr"/>
          </w:tcPr>
          <w:p w14:paraId="294E8D72" w14:textId="77777777" w:rsidR="006169BE" w:rsidRPr="002C0E50" w:rsidRDefault="006169BE" w:rsidP="00DD23BA">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45951958" w14:textId="77777777" w:rsidR="006169BE" w:rsidRPr="00F913D8" w:rsidRDefault="006169BE" w:rsidP="00DD23BA">
            <w:pPr>
              <w:jc w:val="both"/>
              <w:rPr>
                <w:smallCaps/>
                <w:color w:val="000000"/>
                <w:sz w:val="23"/>
                <w:szCs w:val="23"/>
              </w:rPr>
            </w:pPr>
          </w:p>
          <w:p w14:paraId="03FA1106" w14:textId="77777777" w:rsidR="006169BE" w:rsidRPr="00F913D8" w:rsidRDefault="006169BE" w:rsidP="00DD23BA">
            <w:pPr>
              <w:jc w:val="both"/>
              <w:rPr>
                <w:smallCaps/>
                <w:color w:val="000000"/>
                <w:sz w:val="23"/>
                <w:szCs w:val="23"/>
              </w:rPr>
            </w:pPr>
          </w:p>
          <w:p w14:paraId="2B6BD4AB"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62CA7484"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0BE4E856" w14:textId="77777777" w:rsidR="006169BE" w:rsidRPr="00F913D8" w:rsidRDefault="006169BE" w:rsidP="00DD23BA">
            <w:pPr>
              <w:jc w:val="both"/>
              <w:rPr>
                <w:color w:val="000000"/>
                <w:sz w:val="23"/>
                <w:szCs w:val="23"/>
              </w:rPr>
            </w:pPr>
          </w:p>
        </w:tc>
      </w:tr>
      <w:tr w:rsidR="006169BE" w:rsidRPr="00F913D8" w14:paraId="7357F82A" w14:textId="77777777" w:rsidTr="009A7AA0">
        <w:trPr>
          <w:cantSplit/>
          <w:trHeight w:hRule="exact" w:val="1540"/>
        </w:trPr>
        <w:tc>
          <w:tcPr>
            <w:tcW w:w="720" w:type="dxa"/>
            <w:tcBorders>
              <w:top w:val="single" w:sz="6" w:space="0" w:color="auto"/>
              <w:left w:val="single" w:sz="6" w:space="0" w:color="auto"/>
            </w:tcBorders>
            <w:textDirection w:val="btLr"/>
          </w:tcPr>
          <w:p w14:paraId="30BC67DC" w14:textId="77777777" w:rsidR="006169BE" w:rsidRPr="002C0E50" w:rsidRDefault="006169BE" w:rsidP="00DD23BA">
            <w:pPr>
              <w:ind w:left="113" w:right="113"/>
              <w:jc w:val="both"/>
              <w:rPr>
                <w:rFonts w:cs="Arial"/>
                <w:color w:val="000000"/>
                <w:sz w:val="31"/>
                <w:szCs w:val="31"/>
              </w:rPr>
            </w:pPr>
            <w:r w:rsidRPr="002C0E50">
              <w:rPr>
                <w:rFonts w:cs="Arial"/>
                <w:b/>
                <w:color w:val="000000"/>
                <w:sz w:val="31"/>
                <w:szCs w:val="31"/>
              </w:rPr>
              <w:lastRenderedPageBreak/>
              <w:t>IMPACT</w:t>
            </w:r>
          </w:p>
        </w:tc>
        <w:tc>
          <w:tcPr>
            <w:tcW w:w="768" w:type="dxa"/>
            <w:tcBorders>
              <w:top w:val="single" w:sz="6" w:space="0" w:color="auto"/>
              <w:bottom w:val="single" w:sz="6" w:space="0" w:color="auto"/>
              <w:right w:val="single" w:sz="6" w:space="0" w:color="auto"/>
            </w:tcBorders>
            <w:textDirection w:val="btLr"/>
          </w:tcPr>
          <w:p w14:paraId="46E91E0A" w14:textId="77777777" w:rsidR="006169BE" w:rsidRPr="002C0E50" w:rsidRDefault="006169BE" w:rsidP="00DD23BA">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6" w:space="0" w:color="auto"/>
              <w:right w:val="single" w:sz="6" w:space="0" w:color="auto"/>
            </w:tcBorders>
            <w:shd w:val="clear" w:color="auto" w:fill="00FF00"/>
          </w:tcPr>
          <w:p w14:paraId="78324B88" w14:textId="77777777" w:rsidR="006169BE" w:rsidRPr="00F913D8" w:rsidRDefault="006169BE" w:rsidP="00DD23BA">
            <w:pPr>
              <w:jc w:val="both"/>
              <w:rPr>
                <w:smallCaps/>
                <w:color w:val="000000"/>
                <w:sz w:val="23"/>
                <w:szCs w:val="23"/>
              </w:rPr>
            </w:pPr>
          </w:p>
          <w:p w14:paraId="3C88A1CF" w14:textId="77777777" w:rsidR="006169BE" w:rsidRPr="00F913D8" w:rsidRDefault="006169BE" w:rsidP="00DD23BA">
            <w:pPr>
              <w:jc w:val="both"/>
              <w:rPr>
                <w:smallCaps/>
                <w:color w:val="000000"/>
                <w:sz w:val="23"/>
                <w:szCs w:val="23"/>
              </w:rPr>
            </w:pPr>
          </w:p>
          <w:p w14:paraId="60B45059"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007B517C"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15F1ABC9" w14:textId="77777777" w:rsidR="006169BE" w:rsidRPr="00F913D8" w:rsidRDefault="006169BE" w:rsidP="00DD23BA">
            <w:pPr>
              <w:jc w:val="both"/>
              <w:rPr>
                <w:color w:val="000000"/>
                <w:sz w:val="23"/>
                <w:szCs w:val="23"/>
              </w:rPr>
            </w:pPr>
          </w:p>
        </w:tc>
      </w:tr>
      <w:tr w:rsidR="006169BE" w:rsidRPr="00F913D8" w14:paraId="7515013A" w14:textId="77777777" w:rsidTr="009A7AA0">
        <w:trPr>
          <w:cantSplit/>
          <w:trHeight w:hRule="exact" w:val="1368"/>
        </w:trPr>
        <w:tc>
          <w:tcPr>
            <w:tcW w:w="720" w:type="dxa"/>
            <w:tcBorders>
              <w:left w:val="single" w:sz="6" w:space="0" w:color="auto"/>
            </w:tcBorders>
            <w:textDirection w:val="btLr"/>
          </w:tcPr>
          <w:p w14:paraId="10D846CE" w14:textId="77777777" w:rsidR="006169BE" w:rsidRPr="00F913D8" w:rsidRDefault="006169BE" w:rsidP="00DD23BA">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5420F91E" w14:textId="77777777" w:rsidR="006169BE" w:rsidRPr="002C0E50" w:rsidRDefault="006169BE" w:rsidP="00DD23BA">
            <w:pPr>
              <w:ind w:left="113" w:right="113"/>
              <w:jc w:val="both"/>
              <w:rPr>
                <w:color w:val="000000"/>
                <w:szCs w:val="22"/>
              </w:rPr>
            </w:pPr>
            <w:r w:rsidRPr="002C0E50">
              <w:rPr>
                <w:smallCaps/>
                <w:color w:val="000000"/>
                <w:szCs w:val="22"/>
              </w:rPr>
              <w:t>Minor</w:t>
            </w:r>
          </w:p>
        </w:tc>
        <w:tc>
          <w:tcPr>
            <w:tcW w:w="1488" w:type="dxa"/>
            <w:tcBorders>
              <w:top w:val="single" w:sz="6" w:space="0" w:color="auto"/>
              <w:left w:val="single" w:sz="6" w:space="0" w:color="auto"/>
              <w:right w:val="single" w:sz="6" w:space="0" w:color="auto"/>
            </w:tcBorders>
            <w:shd w:val="clear" w:color="auto" w:fill="00FF00"/>
          </w:tcPr>
          <w:p w14:paraId="1001DB27" w14:textId="77777777" w:rsidR="006169BE" w:rsidRPr="00F913D8" w:rsidRDefault="006169BE" w:rsidP="00DD23BA">
            <w:pPr>
              <w:jc w:val="both"/>
              <w:rPr>
                <w:smallCaps/>
                <w:color w:val="000000"/>
                <w:sz w:val="23"/>
                <w:szCs w:val="23"/>
              </w:rPr>
            </w:pPr>
          </w:p>
          <w:p w14:paraId="3241262F" w14:textId="77777777" w:rsidR="006169BE" w:rsidRPr="00F913D8" w:rsidRDefault="006169BE" w:rsidP="00DD23BA">
            <w:pPr>
              <w:jc w:val="both"/>
              <w:rPr>
                <w:smallCaps/>
                <w:color w:val="000000"/>
                <w:sz w:val="23"/>
                <w:szCs w:val="23"/>
              </w:rPr>
            </w:pPr>
          </w:p>
          <w:p w14:paraId="0862A9B3"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right w:val="single" w:sz="6" w:space="0" w:color="auto"/>
            </w:tcBorders>
            <w:shd w:val="clear" w:color="auto" w:fill="00FF00"/>
          </w:tcPr>
          <w:p w14:paraId="4C14FC96"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right w:val="single" w:sz="6" w:space="0" w:color="auto"/>
            </w:tcBorders>
            <w:shd w:val="clear" w:color="auto" w:fill="FFFF00"/>
          </w:tcPr>
          <w:p w14:paraId="5C2AE80C" w14:textId="77777777" w:rsidR="006169BE" w:rsidRPr="00F913D8" w:rsidRDefault="006169BE" w:rsidP="00DD23BA">
            <w:pPr>
              <w:jc w:val="both"/>
              <w:rPr>
                <w:color w:val="000000"/>
                <w:sz w:val="23"/>
                <w:szCs w:val="23"/>
              </w:rPr>
            </w:pPr>
          </w:p>
        </w:tc>
      </w:tr>
      <w:tr w:rsidR="006169BE" w:rsidRPr="00F913D8" w14:paraId="4FCA5088" w14:textId="77777777" w:rsidTr="00DD23BA">
        <w:tc>
          <w:tcPr>
            <w:tcW w:w="1488" w:type="dxa"/>
            <w:gridSpan w:val="2"/>
            <w:tcBorders>
              <w:top w:val="single" w:sz="6" w:space="0" w:color="auto"/>
              <w:left w:val="single" w:sz="6" w:space="0" w:color="auto"/>
              <w:bottom w:val="single" w:sz="6" w:space="0" w:color="auto"/>
              <w:right w:val="single" w:sz="6" w:space="0" w:color="auto"/>
            </w:tcBorders>
          </w:tcPr>
          <w:p w14:paraId="41DD0B5A" w14:textId="77777777" w:rsidR="006169BE" w:rsidRPr="00F913D8" w:rsidRDefault="006169BE" w:rsidP="00DD23BA">
            <w:pPr>
              <w:jc w:val="both"/>
              <w:rPr>
                <w:smallCaps/>
                <w:color w:val="000000"/>
                <w:sz w:val="23"/>
                <w:szCs w:val="23"/>
              </w:rPr>
            </w:pPr>
          </w:p>
          <w:p w14:paraId="58094A25" w14:textId="77777777" w:rsidR="006169BE" w:rsidRPr="00F913D8" w:rsidRDefault="006169BE" w:rsidP="00DD23BA">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776E4E19" w14:textId="77777777" w:rsidR="006169BE" w:rsidRPr="00F913D8" w:rsidRDefault="006169BE" w:rsidP="00DD23BA">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5DB6FB0F" w14:textId="77777777" w:rsidR="006169BE" w:rsidRPr="00F913D8" w:rsidRDefault="006169BE" w:rsidP="00E240DC">
            <w:pPr>
              <w:pStyle w:val="BodyText"/>
            </w:pPr>
            <w:r w:rsidRPr="00F913D8">
              <w:t>LIKELIHOOD</w:t>
            </w:r>
          </w:p>
        </w:tc>
      </w:tr>
    </w:tbl>
    <w:tbl>
      <w:tblPr>
        <w:tblpPr w:leftFromText="141" w:rightFromText="141" w:vertAnchor="text" w:horzAnchor="page" w:tblpX="7993" w:tblpY="-2732"/>
        <w:tblW w:w="0" w:type="auto"/>
        <w:tblLook w:val="01E0" w:firstRow="1" w:lastRow="1" w:firstColumn="1" w:lastColumn="1" w:noHBand="0" w:noVBand="0"/>
      </w:tblPr>
      <w:tblGrid>
        <w:gridCol w:w="392"/>
        <w:gridCol w:w="2268"/>
      </w:tblGrid>
      <w:tr w:rsidR="009A7AA0" w:rsidRPr="00F913D8" w14:paraId="6562EB59" w14:textId="77777777" w:rsidTr="002C0E50">
        <w:tc>
          <w:tcPr>
            <w:tcW w:w="392" w:type="dxa"/>
            <w:shd w:val="clear" w:color="auto" w:fill="00FF00"/>
          </w:tcPr>
          <w:p w14:paraId="1F804255" w14:textId="77777777" w:rsidR="009A7AA0" w:rsidRPr="00F913D8" w:rsidRDefault="009A7AA0" w:rsidP="002C0E50">
            <w:pPr>
              <w:pStyle w:val="Subtitle"/>
              <w:ind w:left="-142"/>
              <w:rPr>
                <w:sz w:val="23"/>
                <w:szCs w:val="23"/>
              </w:rPr>
            </w:pPr>
          </w:p>
        </w:tc>
        <w:tc>
          <w:tcPr>
            <w:tcW w:w="2268" w:type="dxa"/>
          </w:tcPr>
          <w:p w14:paraId="167D70F4" w14:textId="77777777" w:rsidR="002C0E50" w:rsidRPr="00F913D8" w:rsidRDefault="002C0E50" w:rsidP="002C0E50">
            <w:pPr>
              <w:pStyle w:val="Subtitle"/>
              <w:ind w:right="2"/>
              <w:jc w:val="left"/>
              <w:rPr>
                <w:sz w:val="23"/>
                <w:szCs w:val="23"/>
              </w:rPr>
            </w:pPr>
            <w:r>
              <w:rPr>
                <w:sz w:val="23"/>
                <w:szCs w:val="23"/>
              </w:rPr>
              <w:t xml:space="preserve">Acceptable level </w:t>
            </w:r>
            <w:r w:rsidR="009A7AA0" w:rsidRPr="00F913D8">
              <w:rPr>
                <w:sz w:val="23"/>
                <w:szCs w:val="23"/>
              </w:rPr>
              <w:t>of risk</w:t>
            </w:r>
          </w:p>
        </w:tc>
      </w:tr>
      <w:tr w:rsidR="009A7AA0" w:rsidRPr="00F913D8" w14:paraId="3AACC877" w14:textId="77777777" w:rsidTr="002C0E50">
        <w:tc>
          <w:tcPr>
            <w:tcW w:w="392" w:type="dxa"/>
            <w:shd w:val="clear" w:color="auto" w:fill="FFFF00"/>
          </w:tcPr>
          <w:p w14:paraId="1EEBA3B4" w14:textId="77777777" w:rsidR="009A7AA0" w:rsidRPr="00F913D8" w:rsidRDefault="009A7AA0" w:rsidP="002C0E50">
            <w:pPr>
              <w:pStyle w:val="Subtitle"/>
              <w:ind w:left="-142"/>
              <w:rPr>
                <w:sz w:val="23"/>
                <w:szCs w:val="23"/>
              </w:rPr>
            </w:pPr>
          </w:p>
        </w:tc>
        <w:tc>
          <w:tcPr>
            <w:tcW w:w="2268" w:type="dxa"/>
          </w:tcPr>
          <w:p w14:paraId="50F3F938" w14:textId="77777777" w:rsidR="009A7AA0" w:rsidRPr="00F913D8" w:rsidRDefault="009A7AA0" w:rsidP="002C0E50">
            <w:pPr>
              <w:pStyle w:val="Subtitle"/>
              <w:tabs>
                <w:tab w:val="left" w:pos="1908"/>
              </w:tabs>
              <w:ind w:right="2"/>
              <w:jc w:val="left"/>
              <w:rPr>
                <w:sz w:val="23"/>
                <w:szCs w:val="23"/>
              </w:rPr>
            </w:pPr>
            <w:r w:rsidRPr="00F913D8">
              <w:rPr>
                <w:sz w:val="23"/>
                <w:szCs w:val="23"/>
              </w:rPr>
              <w:t>Accept</w:t>
            </w:r>
            <w:r w:rsidR="002C0E50">
              <w:rPr>
                <w:sz w:val="23"/>
                <w:szCs w:val="23"/>
              </w:rPr>
              <w:t xml:space="preserve">able level of </w:t>
            </w:r>
            <w:r w:rsidR="00522CCA">
              <w:rPr>
                <w:sz w:val="23"/>
                <w:szCs w:val="23"/>
              </w:rPr>
              <w:t>risk with caution</w:t>
            </w:r>
          </w:p>
        </w:tc>
      </w:tr>
      <w:tr w:rsidR="009A7AA0" w:rsidRPr="00F913D8" w14:paraId="73EF6D1A" w14:textId="77777777" w:rsidTr="002C0E50">
        <w:tc>
          <w:tcPr>
            <w:tcW w:w="392" w:type="dxa"/>
            <w:shd w:val="clear" w:color="auto" w:fill="FF0000"/>
          </w:tcPr>
          <w:p w14:paraId="11933F05" w14:textId="77777777" w:rsidR="009A7AA0" w:rsidRPr="00F913D8" w:rsidRDefault="009A7AA0" w:rsidP="002C0E50">
            <w:pPr>
              <w:pStyle w:val="Subtitle"/>
              <w:ind w:left="-142"/>
              <w:rPr>
                <w:sz w:val="23"/>
                <w:szCs w:val="23"/>
              </w:rPr>
            </w:pPr>
          </w:p>
        </w:tc>
        <w:tc>
          <w:tcPr>
            <w:tcW w:w="2268" w:type="dxa"/>
          </w:tcPr>
          <w:p w14:paraId="58E568B9" w14:textId="77777777" w:rsidR="009A7AA0" w:rsidRPr="00F913D8" w:rsidRDefault="002C0E50" w:rsidP="002C0E50">
            <w:pPr>
              <w:pStyle w:val="Subtitle"/>
              <w:ind w:right="2"/>
              <w:jc w:val="left"/>
              <w:rPr>
                <w:sz w:val="23"/>
                <w:szCs w:val="23"/>
              </w:rPr>
            </w:pPr>
            <w:r>
              <w:rPr>
                <w:sz w:val="23"/>
                <w:szCs w:val="23"/>
              </w:rPr>
              <w:t xml:space="preserve">Unacceptable level </w:t>
            </w:r>
            <w:r w:rsidR="009A7AA0" w:rsidRPr="00F913D8">
              <w:rPr>
                <w:sz w:val="23"/>
                <w:szCs w:val="23"/>
              </w:rPr>
              <w:t>of risk</w:t>
            </w:r>
          </w:p>
        </w:tc>
      </w:tr>
    </w:tbl>
    <w:p w14:paraId="43396DDD" w14:textId="77777777" w:rsidR="00E240DC" w:rsidRPr="00F913D8" w:rsidRDefault="00E240DC" w:rsidP="00E240DC">
      <w:pPr>
        <w:pStyle w:val="Figure"/>
      </w:pPr>
      <w:bookmarkStart w:id="68" w:name="_Ref212091291"/>
      <w:r w:rsidRPr="00F913D8">
        <w:t>Risk Matrix</w:t>
      </w:r>
      <w:bookmarkEnd w:id="68"/>
    </w:p>
    <w:p w14:paraId="0D389506" w14:textId="77777777" w:rsidR="006169BE" w:rsidRPr="006724FD" w:rsidRDefault="006169BE" w:rsidP="00E240DC">
      <w:pPr>
        <w:pStyle w:val="Heading4"/>
      </w:pPr>
      <w:r w:rsidRPr="006724FD">
        <w:t>Third-Party Review</w:t>
      </w:r>
    </w:p>
    <w:p w14:paraId="4EB9C392" w14:textId="77777777" w:rsidR="006169BE" w:rsidRPr="00F913D8" w:rsidRDefault="006169BE" w:rsidP="00E240DC">
      <w:pPr>
        <w:pStyle w:val="BodyText"/>
      </w:pPr>
      <w:r w:rsidRPr="00F913D8">
        <w:t>Having technical analysis reviewed and validated by trusted outside experts lends further credibility to the results. Universities and government agencies tend to be trusted because of the public perception that they are independent and, therefore, unbiased. It is important for the decision-maker to understand whom stakeholders trust vis-à-vis the particular issue being considered. This is accomplished through dialogue with stakeholders and is an important component of the stakeholder analysis.</w:t>
      </w:r>
    </w:p>
    <w:p w14:paraId="4790A150" w14:textId="77777777" w:rsidR="006169BE" w:rsidRPr="00F913D8" w:rsidRDefault="006169BE" w:rsidP="00E240DC">
      <w:pPr>
        <w:pStyle w:val="BodyText"/>
      </w:pPr>
      <w:r w:rsidRPr="00F913D8">
        <w:t>It is recommended that a formal third-party review be used to confirm the integrity of the analysis process. This review can be accomplished using internal or external resources, depending on the situation, but not by the analysts themselves. For example, it can save the organization embarrassment if analyses are vetted internally for accuracy prior to the information being given to outside stakeholders. It may also be necessary to have the analyses vetted by some credible external body as a matter of policy, and especially if trust is an issue for stakeholders.</w:t>
      </w:r>
    </w:p>
    <w:p w14:paraId="12895BC6" w14:textId="77777777" w:rsidR="006169BE" w:rsidRPr="006724FD" w:rsidRDefault="006169BE" w:rsidP="006724FD">
      <w:pPr>
        <w:pStyle w:val="Heading4"/>
      </w:pPr>
      <w:r w:rsidRPr="006724FD">
        <w:t>Validation</w:t>
      </w:r>
    </w:p>
    <w:p w14:paraId="3A926903" w14:textId="77777777" w:rsidR="006169BE" w:rsidRPr="00F913D8" w:rsidRDefault="006169BE" w:rsidP="00E240DC">
      <w:pPr>
        <w:pStyle w:val="BodyText"/>
      </w:pPr>
      <w:r w:rsidRPr="00F913D8">
        <w:t>Validation should include the following steps:</w:t>
      </w:r>
    </w:p>
    <w:p w14:paraId="1DD366C4" w14:textId="77777777" w:rsidR="006169BE" w:rsidRPr="00F913D8" w:rsidRDefault="006169BE" w:rsidP="008F75BF">
      <w:pPr>
        <w:pStyle w:val="List1"/>
        <w:numPr>
          <w:ilvl w:val="0"/>
          <w:numId w:val="19"/>
        </w:numPr>
      </w:pPr>
      <w:proofErr w:type="gramStart"/>
      <w:r w:rsidRPr="00F913D8">
        <w:t>checking</w:t>
      </w:r>
      <w:proofErr w:type="gramEnd"/>
      <w:r w:rsidRPr="00F913D8">
        <w:t xml:space="preserve"> that the scope is appropriate for the stated objectives;</w:t>
      </w:r>
    </w:p>
    <w:p w14:paraId="521A3C67" w14:textId="77777777" w:rsidR="006169BE" w:rsidRPr="00F913D8" w:rsidRDefault="006169BE" w:rsidP="00522CCA">
      <w:pPr>
        <w:pStyle w:val="List1"/>
      </w:pPr>
      <w:proofErr w:type="gramStart"/>
      <w:r w:rsidRPr="00F913D8">
        <w:t>reviewing</w:t>
      </w:r>
      <w:proofErr w:type="gramEnd"/>
      <w:r w:rsidRPr="00F913D8">
        <w:t xml:space="preserve"> all critical assumptions and ensuring that they are credible in light of available information;</w:t>
      </w:r>
    </w:p>
    <w:p w14:paraId="538C1508" w14:textId="77777777" w:rsidR="006169BE" w:rsidRPr="00F913D8" w:rsidRDefault="006169BE" w:rsidP="00522CCA">
      <w:pPr>
        <w:pStyle w:val="List1"/>
      </w:pPr>
      <w:proofErr w:type="gramStart"/>
      <w:r w:rsidRPr="00F913D8">
        <w:t>ensuring</w:t>
      </w:r>
      <w:proofErr w:type="gramEnd"/>
      <w:r w:rsidRPr="00F913D8">
        <w:t xml:space="preserve"> that the analysts use appropriate models, methods, and data;</w:t>
      </w:r>
    </w:p>
    <w:p w14:paraId="400FB709" w14:textId="77777777" w:rsidR="006169BE" w:rsidRPr="00F913D8" w:rsidRDefault="006169BE" w:rsidP="00522CCA">
      <w:pPr>
        <w:pStyle w:val="List1"/>
      </w:pPr>
      <w:proofErr w:type="gramStart"/>
      <w:r w:rsidRPr="00F913D8">
        <w:t>checking</w:t>
      </w:r>
      <w:proofErr w:type="gramEnd"/>
      <w:r w:rsidRPr="00F913D8">
        <w:t xml:space="preserve"> that the analysis is reproducible by personnel other than the original analyst(s);</w:t>
      </w:r>
    </w:p>
    <w:p w14:paraId="35EDBA06" w14:textId="77777777" w:rsidR="006169BE" w:rsidRPr="00F913D8" w:rsidRDefault="006169BE" w:rsidP="00522CCA">
      <w:pPr>
        <w:pStyle w:val="List1"/>
      </w:pPr>
      <w:proofErr w:type="gramStart"/>
      <w:r w:rsidRPr="00F913D8">
        <w:t>checking</w:t>
      </w:r>
      <w:proofErr w:type="gramEnd"/>
      <w:r w:rsidRPr="00F913D8">
        <w:t xml:space="preserve"> that the analysis is not sensitive to the way data or results are formatted; and</w:t>
      </w:r>
    </w:p>
    <w:p w14:paraId="7C064547" w14:textId="77777777" w:rsidR="006169BE" w:rsidRPr="00F913D8" w:rsidRDefault="006169BE" w:rsidP="00522CCA">
      <w:pPr>
        <w:pStyle w:val="List1"/>
      </w:pPr>
      <w:proofErr w:type="gramStart"/>
      <w:r w:rsidRPr="00F913D8">
        <w:t>checking</w:t>
      </w:r>
      <w:proofErr w:type="gramEnd"/>
      <w:r w:rsidRPr="00F913D8">
        <w:t xml:space="preserve"> to ensure that all assumptions and uncertainties associated with the estimation process have been acknowledged and documented.</w:t>
      </w:r>
    </w:p>
    <w:p w14:paraId="179CB17A" w14:textId="77777777" w:rsidR="006169BE" w:rsidRPr="00F913D8" w:rsidRDefault="006169BE" w:rsidP="00E240DC">
      <w:pPr>
        <w:pStyle w:val="BodyText"/>
      </w:pPr>
      <w:r w:rsidRPr="00F913D8">
        <w:t>Analysts should ensure that all analyses and methods employed by technical experts are fully documented and explained. A distinction should be made between estimations based on related historical data and those based on derived models.</w:t>
      </w:r>
    </w:p>
    <w:p w14:paraId="71515262" w14:textId="77777777" w:rsidR="006169BE" w:rsidRPr="006724FD" w:rsidRDefault="006169BE" w:rsidP="006724FD">
      <w:pPr>
        <w:pStyle w:val="Heading4"/>
      </w:pPr>
      <w:bookmarkStart w:id="69" w:name="_Toc494680649"/>
      <w:r w:rsidRPr="006724FD">
        <w:t>Results</w:t>
      </w:r>
      <w:bookmarkEnd w:id="69"/>
    </w:p>
    <w:p w14:paraId="57D27B3A" w14:textId="77777777" w:rsidR="006169BE" w:rsidRPr="00F913D8" w:rsidRDefault="006169BE" w:rsidP="00522CCA">
      <w:pPr>
        <w:pStyle w:val="BodyText"/>
      </w:pPr>
      <w:r w:rsidRPr="00F913D8">
        <w:t>The output from Step 2a comprises:</w:t>
      </w:r>
    </w:p>
    <w:p w14:paraId="40CE4333" w14:textId="77777777" w:rsidR="006169BE" w:rsidRPr="006724FD" w:rsidRDefault="006169BE" w:rsidP="008F75BF">
      <w:pPr>
        <w:pStyle w:val="List1"/>
        <w:numPr>
          <w:ilvl w:val="0"/>
          <w:numId w:val="20"/>
        </w:numPr>
      </w:pPr>
      <w:proofErr w:type="gramStart"/>
      <w:r w:rsidRPr="006724FD">
        <w:t>the</w:t>
      </w:r>
      <w:proofErr w:type="gramEnd"/>
      <w:r w:rsidRPr="006724FD">
        <w:t xml:space="preserve"> expected range of frequency with an indication of uncertainties</w:t>
      </w:r>
      <w:r w:rsidR="000C1A72" w:rsidRPr="006724FD">
        <w:t>; and</w:t>
      </w:r>
    </w:p>
    <w:p w14:paraId="43F4E148" w14:textId="77777777" w:rsidR="006169BE" w:rsidRPr="006724FD" w:rsidRDefault="006169BE" w:rsidP="00522CCA">
      <w:pPr>
        <w:pStyle w:val="List1"/>
      </w:pPr>
      <w:proofErr w:type="gramStart"/>
      <w:r w:rsidRPr="006724FD">
        <w:t>the</w:t>
      </w:r>
      <w:proofErr w:type="gramEnd"/>
      <w:r w:rsidRPr="006724FD">
        <w:t xml:space="preserve"> potential consequence of the risk.</w:t>
      </w:r>
    </w:p>
    <w:p w14:paraId="24735442" w14:textId="77777777" w:rsidR="006169BE" w:rsidRPr="006724FD" w:rsidRDefault="006169BE" w:rsidP="00FF3E40">
      <w:pPr>
        <w:pStyle w:val="Heading3"/>
      </w:pPr>
      <w:bookmarkStart w:id="70" w:name="_Toc494680650"/>
      <w:bookmarkStart w:id="71" w:name="_Toc212097591"/>
      <w:r w:rsidRPr="006724FD">
        <w:lastRenderedPageBreak/>
        <w:t xml:space="preserve">Step 2b - Risk </w:t>
      </w:r>
      <w:bookmarkEnd w:id="70"/>
      <w:r w:rsidRPr="006724FD">
        <w:t>Evaluation</w:t>
      </w:r>
      <w:bookmarkEnd w:id="71"/>
    </w:p>
    <w:p w14:paraId="77743E4A" w14:textId="77777777" w:rsidR="006169BE" w:rsidRPr="006724FD" w:rsidRDefault="006169BE" w:rsidP="006724FD">
      <w:pPr>
        <w:pStyle w:val="Heading4"/>
      </w:pPr>
      <w:bookmarkStart w:id="72" w:name="_Toc494680651"/>
      <w:r w:rsidRPr="006724FD">
        <w:t>Scope</w:t>
      </w:r>
      <w:bookmarkEnd w:id="72"/>
      <w:r w:rsidRPr="006724FD">
        <w:t xml:space="preserve"> of the Risk Evaluation Sub-Activity</w:t>
      </w:r>
    </w:p>
    <w:p w14:paraId="4186A6AD" w14:textId="77777777" w:rsidR="006169BE" w:rsidRPr="00F913D8" w:rsidRDefault="006169BE" w:rsidP="00E240DC">
      <w:pPr>
        <w:pStyle w:val="BodyText"/>
      </w:pPr>
      <w:r w:rsidRPr="00F913D8">
        <w:t>The purpose of Risk Evaluation is to identify the distribution of risk, thus allowing attention to be focused upon high-risk areas, and to identify and evaluate the factors, which influence the level of risk.</w:t>
      </w:r>
    </w:p>
    <w:p w14:paraId="65B5162F" w14:textId="77777777" w:rsidR="006169BE" w:rsidRPr="00F913D8" w:rsidRDefault="006169BE" w:rsidP="00E240DC">
      <w:pPr>
        <w:pStyle w:val="BodyText"/>
      </w:pPr>
      <w:r w:rsidRPr="00F913D8">
        <w:t xml:space="preserve">The risks, as estimated in </w:t>
      </w:r>
      <w:r w:rsidR="009B45F1" w:rsidRPr="00F913D8">
        <w:t>section 2</w:t>
      </w:r>
      <w:r w:rsidRPr="00F913D8">
        <w:t>.2.1, are evaluated in terms of the needs, issues, and concerns of stakeholders, the benefits of the activity, and its costs. The result of this exercise is a determination of the acceptability of these risks.</w:t>
      </w:r>
    </w:p>
    <w:p w14:paraId="6F20F305" w14:textId="77777777" w:rsidR="006169BE" w:rsidRPr="00F913D8" w:rsidRDefault="006169BE" w:rsidP="00E240DC">
      <w:pPr>
        <w:pStyle w:val="BodyText"/>
      </w:pPr>
      <w:r w:rsidRPr="00F913D8">
        <w:t>One of three conclusions will result from the risk evaluation exercise:</w:t>
      </w:r>
    </w:p>
    <w:p w14:paraId="5E1800E0" w14:textId="77777777" w:rsidR="006169BE" w:rsidRPr="00F913D8" w:rsidRDefault="006169BE">
      <w:pPr>
        <w:pStyle w:val="List1"/>
        <w:numPr>
          <w:ilvl w:val="0"/>
          <w:numId w:val="21"/>
        </w:numPr>
      </w:pPr>
      <w:proofErr w:type="gramStart"/>
      <w:r w:rsidRPr="00F913D8">
        <w:t>the</w:t>
      </w:r>
      <w:proofErr w:type="gramEnd"/>
      <w:r w:rsidRPr="00F913D8">
        <w:t xml:space="preserve"> risk associated with the activity is </w:t>
      </w:r>
      <w:r w:rsidR="000C1A72" w:rsidRPr="00F913D8">
        <w:t>acceptable at its current level;</w:t>
      </w:r>
    </w:p>
    <w:p w14:paraId="59E6672B" w14:textId="77777777" w:rsidR="006169BE" w:rsidRPr="00F913D8" w:rsidRDefault="006169BE">
      <w:pPr>
        <w:pStyle w:val="List1"/>
      </w:pPr>
      <w:proofErr w:type="gramStart"/>
      <w:r w:rsidRPr="00F913D8">
        <w:t>the</w:t>
      </w:r>
      <w:proofErr w:type="gramEnd"/>
      <w:r w:rsidRPr="00F913D8">
        <w:t xml:space="preserve"> risk associated with the activi</w:t>
      </w:r>
      <w:r w:rsidR="000C1A72" w:rsidRPr="00F913D8">
        <w:t>ty is unacceptable at any level;</w:t>
      </w:r>
      <w:r w:rsidRPr="00F913D8">
        <w:t xml:space="preserve"> or </w:t>
      </w:r>
    </w:p>
    <w:p w14:paraId="7710B5A2" w14:textId="77777777" w:rsidR="006169BE" w:rsidRPr="00F913D8" w:rsidRDefault="006169BE">
      <w:pPr>
        <w:pStyle w:val="List1"/>
      </w:pPr>
      <w:proofErr w:type="gramStart"/>
      <w:r w:rsidRPr="00F913D8">
        <w:t>the</w:t>
      </w:r>
      <w:proofErr w:type="gramEnd"/>
      <w:r w:rsidRPr="00F913D8">
        <w:t xml:space="preserve"> activity might be acceptable but risk control measures should be evaluated.</w:t>
      </w:r>
    </w:p>
    <w:p w14:paraId="5714FFF6" w14:textId="77777777" w:rsidR="006169BE" w:rsidRPr="00F913D8" w:rsidRDefault="006169BE" w:rsidP="00E240DC">
      <w:pPr>
        <w:pStyle w:val="BodyText"/>
      </w:pPr>
      <w:r w:rsidRPr="00F913D8">
        <w:t xml:space="preserve">If the risk is considered acceptable, then the activity can move forward as proposed and no further action is required. The decision process ends here, although </w:t>
      </w:r>
      <w:proofErr w:type="gramStart"/>
      <w:r w:rsidRPr="00F913D8">
        <w:t>there</w:t>
      </w:r>
      <w:proofErr w:type="gramEnd"/>
      <w:r w:rsidRPr="00F913D8">
        <w:t xml:space="preserve"> will still be a need to monitor the activity for possible changes in the risk.</w:t>
      </w:r>
    </w:p>
    <w:p w14:paraId="5BAC60CC" w14:textId="77777777" w:rsidR="006169BE" w:rsidRPr="00F913D8" w:rsidRDefault="006169BE" w:rsidP="00E240DC">
      <w:pPr>
        <w:pStyle w:val="BodyText"/>
      </w:pPr>
      <w:r w:rsidRPr="00F913D8">
        <w:t>If no level of risk is considered acceptable, and if the activity is not a mandatory or inevitable one, the activity as proposed may need to be abandoned. Again, the decision process ends here.</w:t>
      </w:r>
    </w:p>
    <w:p w14:paraId="7F0A698B" w14:textId="77777777" w:rsidR="006169BE" w:rsidRPr="00F913D8" w:rsidRDefault="006169BE" w:rsidP="00E240DC">
      <w:pPr>
        <w:pStyle w:val="BodyText"/>
      </w:pPr>
      <w:r w:rsidRPr="00F913D8">
        <w:t xml:space="preserve">If the decision is that the activity might be acceptable if the risk can be reduced, then proceed to Step 3 in the decision process and specify risk control options. </w:t>
      </w:r>
    </w:p>
    <w:p w14:paraId="4D7FE7DD" w14:textId="77777777" w:rsidR="006169BE" w:rsidRPr="00F913D8" w:rsidRDefault="006169BE" w:rsidP="00E240DC">
      <w:pPr>
        <w:pStyle w:val="BodyText"/>
      </w:pPr>
      <w:r w:rsidRPr="00F913D8">
        <w:t>There may be a need to return to a previous step(s) if the current information is deemed inadequate for making decisions about the acceptability of the risk.</w:t>
      </w:r>
    </w:p>
    <w:p w14:paraId="3EEEF88E" w14:textId="77777777" w:rsidR="006169BE" w:rsidRPr="006724FD" w:rsidRDefault="006169BE" w:rsidP="006E3B46">
      <w:pPr>
        <w:pStyle w:val="Heading4"/>
        <w:tabs>
          <w:tab w:val="clear" w:pos="864"/>
          <w:tab w:val="num" w:pos="1431"/>
        </w:tabs>
      </w:pPr>
      <w:bookmarkStart w:id="73" w:name="_Toc494680652"/>
      <w:r w:rsidRPr="006724FD">
        <w:t>Acceptability of the Risk to Stakeholders</w:t>
      </w:r>
      <w:bookmarkEnd w:id="73"/>
    </w:p>
    <w:p w14:paraId="70C22F4F" w14:textId="77777777" w:rsidR="006169BE" w:rsidRPr="00F913D8" w:rsidRDefault="006169BE" w:rsidP="00E240DC">
      <w:pPr>
        <w:pStyle w:val="BodyText"/>
      </w:pPr>
      <w:r w:rsidRPr="00F913D8">
        <w:t>Once all the risks are assessed they are then evaluated in terms of the documented needs, issues, and concerns of the stakeholders, and the benefits of the activity, to determine the acceptability of the risk.</w:t>
      </w:r>
    </w:p>
    <w:p w14:paraId="649DCDBA" w14:textId="77777777" w:rsidR="006169BE" w:rsidRPr="00F913D8" w:rsidRDefault="006169BE" w:rsidP="00E240DC">
      <w:pPr>
        <w:pStyle w:val="BodyText"/>
      </w:pPr>
      <w:r w:rsidRPr="00F913D8">
        <w:t xml:space="preserve">Zero risk is something that is not often realized, unless the activity generating the risk is abandoned. Rather than striving to reduce risk to zero, Authorities should strive to reduce risk to “As Low As Reasonably Practicable”. This </w:t>
      </w:r>
      <w:r w:rsidR="004B236C" w:rsidRPr="00F913D8">
        <w:t xml:space="preserve">concept is known as ALARP (see </w:t>
      </w:r>
      <w:r w:rsidR="00C176A8">
        <w:rPr>
          <w:highlight w:val="yellow"/>
        </w:rPr>
        <w:fldChar w:fldCharType="begin"/>
      </w:r>
      <w:r w:rsidR="00522CCA">
        <w:instrText xml:space="preserve"> REF _Ref212083296 \r \h </w:instrText>
      </w:r>
      <w:r w:rsidR="00C176A8">
        <w:rPr>
          <w:highlight w:val="yellow"/>
        </w:rPr>
      </w:r>
      <w:r w:rsidR="00C176A8">
        <w:rPr>
          <w:highlight w:val="yellow"/>
        </w:rPr>
        <w:fldChar w:fldCharType="separate"/>
      </w:r>
      <w:r w:rsidR="005C6DD2">
        <w:t>Figure 3</w:t>
      </w:r>
      <w:r w:rsidR="00C176A8">
        <w:rPr>
          <w:highlight w:val="yellow"/>
        </w:rPr>
        <w:fldChar w:fldCharType="end"/>
      </w:r>
      <w:r w:rsidRPr="00F913D8">
        <w:t>).</w:t>
      </w:r>
    </w:p>
    <w:p w14:paraId="14EA454B" w14:textId="77777777" w:rsidR="006169BE" w:rsidRPr="00F913D8" w:rsidRDefault="001C2760" w:rsidP="00B75B44">
      <w:pPr>
        <w:pStyle w:val="BodyText"/>
        <w:jc w:val="left"/>
        <w:rPr>
          <w:b/>
          <w:sz w:val="23"/>
          <w:szCs w:val="23"/>
        </w:rPr>
      </w:pPr>
      <w:r>
        <w:rPr>
          <w:b/>
          <w:noProof/>
          <w:sz w:val="23"/>
          <w:szCs w:val="23"/>
          <w:lang w:val="en-US"/>
        </w:rPr>
        <w:drawing>
          <wp:anchor distT="0" distB="0" distL="114300" distR="114300" simplePos="0" relativeHeight="251713024" behindDoc="0" locked="0" layoutInCell="1" allowOverlap="1" wp14:anchorId="39386948" wp14:editId="442BCB3E">
            <wp:simplePos x="0" y="0"/>
            <wp:positionH relativeFrom="margin">
              <wp:align>center</wp:align>
            </wp:positionH>
            <wp:positionV relativeFrom="margin">
              <wp:align>top</wp:align>
            </wp:positionV>
            <wp:extent cx="4381500" cy="2414270"/>
            <wp:effectExtent l="0" t="0" r="0" b="0"/>
            <wp:wrapSquare wrapText="bothSides"/>
            <wp:docPr id="165" name="Picture 0"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LARP.png"/>
                    <pic:cNvPicPr>
                      <a:picLocks noChangeAspect="1" noChangeArrowheads="1"/>
                    </pic:cNvPicPr>
                  </pic:nvPicPr>
                  <pic:blipFill>
                    <a:blip r:embed="rId12" cstate="print"/>
                    <a:srcRect/>
                    <a:stretch>
                      <a:fillRect/>
                    </a:stretch>
                  </pic:blipFill>
                  <pic:spPr bwMode="auto">
                    <a:xfrm>
                      <a:off x="0" y="0"/>
                      <a:ext cx="4381500" cy="2414270"/>
                    </a:xfrm>
                    <a:prstGeom prst="rect">
                      <a:avLst/>
                    </a:prstGeom>
                    <a:noFill/>
                    <a:ln w="9525">
                      <a:noFill/>
                      <a:miter lim="800000"/>
                      <a:headEnd/>
                      <a:tailEnd/>
                    </a:ln>
                  </pic:spPr>
                </pic:pic>
              </a:graphicData>
            </a:graphic>
          </wp:anchor>
        </w:drawing>
      </w:r>
    </w:p>
    <w:p w14:paraId="7A711739" w14:textId="77777777" w:rsidR="00522CCA" w:rsidRDefault="00522CCA" w:rsidP="006169BE">
      <w:pPr>
        <w:jc w:val="both"/>
        <w:rPr>
          <w:sz w:val="23"/>
          <w:szCs w:val="23"/>
        </w:rPr>
      </w:pPr>
    </w:p>
    <w:p w14:paraId="5F94E2C3" w14:textId="77777777" w:rsidR="006169BE" w:rsidRPr="00F913D8" w:rsidRDefault="006169BE" w:rsidP="000F48E0">
      <w:pPr>
        <w:pStyle w:val="Figure"/>
        <w:numPr>
          <w:ilvl w:val="0"/>
          <w:numId w:val="0"/>
        </w:numPr>
        <w:jc w:val="left"/>
      </w:pPr>
    </w:p>
    <w:p w14:paraId="6DCC32D2" w14:textId="77777777" w:rsidR="00522CCA" w:rsidRDefault="00522CCA" w:rsidP="006E3B46">
      <w:pPr>
        <w:pStyle w:val="Figure"/>
        <w:tabs>
          <w:tab w:val="clear" w:pos="1134"/>
          <w:tab w:val="num" w:pos="1701"/>
        </w:tabs>
      </w:pPr>
      <w:bookmarkStart w:id="74" w:name="_Ref212083296"/>
      <w:bookmarkStart w:id="75" w:name="_Toc494680653"/>
      <w:r>
        <w:t>ALARP Matrix</w:t>
      </w:r>
      <w:bookmarkEnd w:id="74"/>
    </w:p>
    <w:p w14:paraId="4DC69647" w14:textId="77777777" w:rsidR="00F13558" w:rsidRPr="00F13558" w:rsidRDefault="00F13558" w:rsidP="00F13558">
      <w:pPr>
        <w:pStyle w:val="BodyText"/>
        <w:rPr>
          <w:lang w:eastAsia="en-GB"/>
        </w:rPr>
      </w:pPr>
      <w:r w:rsidRPr="00B75B44">
        <w:rPr>
          <w:sz w:val="20"/>
          <w:szCs w:val="20"/>
          <w:lang w:eastAsia="en-GB"/>
        </w:rPr>
        <w:lastRenderedPageBreak/>
        <w:t xml:space="preserve">Note.  </w:t>
      </w:r>
      <w:r w:rsidR="00506BB5">
        <w:rPr>
          <w:sz w:val="20"/>
          <w:szCs w:val="20"/>
          <w:lang w:eastAsia="en-GB"/>
        </w:rPr>
        <w:t xml:space="preserve">The </w:t>
      </w:r>
      <w:r w:rsidRPr="00B75B44">
        <w:rPr>
          <w:sz w:val="20"/>
          <w:szCs w:val="20"/>
          <w:lang w:eastAsia="en-GB"/>
        </w:rPr>
        <w:t>Risk level boundaries (Negligible / ALARP / Intolerable) are purely illustrative.</w:t>
      </w:r>
    </w:p>
    <w:p w14:paraId="56800286" w14:textId="77777777" w:rsidR="006169BE" w:rsidRPr="006724FD" w:rsidRDefault="006169BE" w:rsidP="006E3B46">
      <w:pPr>
        <w:pStyle w:val="Heading4"/>
        <w:tabs>
          <w:tab w:val="clear" w:pos="864"/>
          <w:tab w:val="num" w:pos="1431"/>
        </w:tabs>
      </w:pPr>
      <w:r w:rsidRPr="006724FD">
        <w:t>Risk Perceptions</w:t>
      </w:r>
      <w:bookmarkEnd w:id="75"/>
    </w:p>
    <w:p w14:paraId="07EDBBA1" w14:textId="77777777" w:rsidR="006169BE" w:rsidRPr="00F913D8" w:rsidRDefault="006169BE" w:rsidP="00E240DC">
      <w:pPr>
        <w:pStyle w:val="BodyText"/>
      </w:pPr>
      <w:r w:rsidRPr="00F913D8">
        <w:t>There are a number of factors, other than expected value of the loss, that effect stakeholder acceptance of risk. This introduces the area of risk perception, that is, what factors affect a person’s perception of risk, and how do perceptions affect decision-making around the acceptability of risk?</w:t>
      </w:r>
    </w:p>
    <w:p w14:paraId="4643C703" w14:textId="77777777" w:rsidR="006169BE" w:rsidRPr="00F913D8" w:rsidRDefault="006169BE" w:rsidP="00E240DC">
      <w:pPr>
        <w:pStyle w:val="BodyText"/>
      </w:pPr>
      <w:r w:rsidRPr="00F913D8">
        <w:t>While experts emphasize technical factors, such as the probability of an event or its consequences on human health or safety, the public emphasizes factors such as:</w:t>
      </w:r>
    </w:p>
    <w:p w14:paraId="3136886C" w14:textId="77777777" w:rsidR="006169BE" w:rsidRPr="00F913D8" w:rsidRDefault="00506BB5">
      <w:pPr>
        <w:pStyle w:val="List1"/>
        <w:numPr>
          <w:ilvl w:val="0"/>
          <w:numId w:val="22"/>
        </w:numPr>
      </w:pPr>
      <w:r>
        <w:t>T</w:t>
      </w:r>
      <w:r w:rsidR="006169BE" w:rsidRPr="00F913D8">
        <w:t>he degree of personal control that can be exercised over the activity - people are less accepting of risks over which they have little or no control (public transporta</w:t>
      </w:r>
      <w:r w:rsidR="00A33526" w:rsidRPr="00F913D8">
        <w:t>tion vs. driving their own car);</w:t>
      </w:r>
    </w:p>
    <w:p w14:paraId="141C51E8" w14:textId="77777777" w:rsidR="006169BE" w:rsidRPr="00F913D8" w:rsidRDefault="00506BB5">
      <w:pPr>
        <w:pStyle w:val="List1"/>
      </w:pPr>
      <w:r>
        <w:t>T</w:t>
      </w:r>
      <w:r w:rsidR="006169BE" w:rsidRPr="00F913D8">
        <w:t xml:space="preserve">he potential of an event to result in catastrophic consequences – one </w:t>
      </w:r>
      <w:r w:rsidR="00A33526" w:rsidRPr="00F913D8">
        <w:t>versus multiple deaths;</w:t>
      </w:r>
    </w:p>
    <w:p w14:paraId="1D7EED60" w14:textId="77777777" w:rsidR="006169BE" w:rsidRPr="00F913D8" w:rsidRDefault="00506BB5">
      <w:pPr>
        <w:pStyle w:val="List1"/>
      </w:pPr>
      <w:r>
        <w:t>W</w:t>
      </w:r>
      <w:r w:rsidR="006169BE" w:rsidRPr="00F913D8">
        <w:t>hether the consequences are "dreaded" - people are less accepting of risks where the consequences are dreaded; they would prefer to die quickly from a stroke than from a long, painful (dreaded) battle with cancer, although the ulti</w:t>
      </w:r>
      <w:r w:rsidR="00A33526" w:rsidRPr="00F913D8">
        <w:t>mate consequence is the same;</w:t>
      </w:r>
    </w:p>
    <w:p w14:paraId="29654947" w14:textId="77777777" w:rsidR="006169BE" w:rsidRPr="00F913D8" w:rsidRDefault="00506BB5">
      <w:pPr>
        <w:pStyle w:val="List1"/>
      </w:pPr>
      <w:r>
        <w:t>T</w:t>
      </w:r>
      <w:r w:rsidR="006169BE" w:rsidRPr="00F913D8">
        <w:t>he distribution of the risks and benefits - people accept higher risk if they also receive b</w:t>
      </w:r>
      <w:r w:rsidR="00522CCA">
        <w:t>enefits from the activity (e.g.</w:t>
      </w:r>
      <w:r w:rsidR="006169BE" w:rsidRPr="00F913D8">
        <w:t xml:space="preserve"> recreational boating, swimming); they are less </w:t>
      </w:r>
      <w:r w:rsidR="00A33526" w:rsidRPr="00F913D8">
        <w:t>accepting of uncompensated loss;</w:t>
      </w:r>
    </w:p>
    <w:p w14:paraId="2DB8F49F" w14:textId="77777777" w:rsidR="006169BE" w:rsidRPr="00F913D8" w:rsidRDefault="00506BB5">
      <w:pPr>
        <w:pStyle w:val="List1"/>
      </w:pPr>
      <w:r>
        <w:t>T</w:t>
      </w:r>
      <w:r w:rsidR="006169BE" w:rsidRPr="00F913D8">
        <w:t xml:space="preserve">he degree to which exposure to the risk is voluntary - voluntarily moving next to a chemical plant vs. having the plant move next </w:t>
      </w:r>
      <w:r w:rsidR="00A33526" w:rsidRPr="00F913D8">
        <w:t>to you;</w:t>
      </w:r>
      <w:r w:rsidR="006169BE" w:rsidRPr="00F913D8">
        <w:t xml:space="preserve"> and</w:t>
      </w:r>
    </w:p>
    <w:p w14:paraId="2B8D4AB5" w14:textId="77777777" w:rsidR="006169BE" w:rsidRPr="00F913D8" w:rsidRDefault="00506BB5">
      <w:pPr>
        <w:pStyle w:val="List1"/>
      </w:pPr>
      <w:r>
        <w:t>T</w:t>
      </w:r>
      <w:r w:rsidR="006169BE" w:rsidRPr="00F913D8">
        <w:t>he degree of familiarity with the activity - people are less accepting of risks associated with activities with wh</w:t>
      </w:r>
      <w:r w:rsidR="00522CCA">
        <w:t>ich they are not familiar (e.g.</w:t>
      </w:r>
      <w:r w:rsidR="006169BE" w:rsidRPr="00F913D8">
        <w:t xml:space="preserve"> irradiation of food).</w:t>
      </w:r>
    </w:p>
    <w:p w14:paraId="6677DE83" w14:textId="77777777" w:rsidR="006169BE" w:rsidRPr="00F913D8" w:rsidRDefault="006169BE" w:rsidP="00E240DC">
      <w:pPr>
        <w:pStyle w:val="BodyText"/>
      </w:pPr>
      <w:r w:rsidRPr="00F913D8">
        <w:t>One additional factor is that people tend to accept higher levels of risk if the manager of that risk is trusted. Again, this speaks to the need for effective and open communications with stakeholders to develop and maintain this trust.</w:t>
      </w:r>
    </w:p>
    <w:p w14:paraId="1FA042D9" w14:textId="77777777" w:rsidR="006169BE" w:rsidRPr="00F913D8" w:rsidRDefault="006169BE" w:rsidP="00E240DC">
      <w:pPr>
        <w:pStyle w:val="BodyText"/>
      </w:pPr>
      <w:proofErr w:type="gramStart"/>
      <w:r w:rsidRPr="00F913D8">
        <w:t>An event or issue that is characterized by an extremely low probability may be disregarded by experts because of the low value resulting from an expected-value calculation</w:t>
      </w:r>
      <w:proofErr w:type="gramEnd"/>
      <w:r w:rsidRPr="00F913D8">
        <w:t>. However, it may become a major source of concern for the public because of the perceived severity of the consequences and/or because of inequity in the distribution of the associated gains and losses.</w:t>
      </w:r>
    </w:p>
    <w:p w14:paraId="623150F4" w14:textId="77777777" w:rsidR="006169BE" w:rsidRPr="00F913D8" w:rsidRDefault="006169BE" w:rsidP="00E240DC">
      <w:pPr>
        <w:pStyle w:val="BodyText"/>
      </w:pPr>
      <w:r w:rsidRPr="00F913D8">
        <w:t xml:space="preserve">Whether a risk is considered acceptable or not is based on stakeholders' needs, issues, and concerns. 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If people are concerned about the trustworthiness of an organization they may be less accepting of risks associated with these entities.</w:t>
      </w:r>
    </w:p>
    <w:p w14:paraId="18FB7D7B" w14:textId="77777777" w:rsidR="006169BE" w:rsidRPr="006724FD" w:rsidRDefault="006169BE" w:rsidP="006E3B46">
      <w:pPr>
        <w:pStyle w:val="Heading4"/>
        <w:tabs>
          <w:tab w:val="clear" w:pos="864"/>
          <w:tab w:val="num" w:pos="1431"/>
        </w:tabs>
      </w:pPr>
      <w:r w:rsidRPr="006724FD">
        <w:t>Influences on Perception of Risk</w:t>
      </w:r>
    </w:p>
    <w:p w14:paraId="03098D30" w14:textId="77777777" w:rsidR="006169BE" w:rsidRPr="00F913D8" w:rsidRDefault="006169BE" w:rsidP="00E240DC">
      <w:pPr>
        <w:pStyle w:val="BodyText"/>
      </w:pPr>
      <w:r w:rsidRPr="00F913D8">
        <w:t>It is important for the risk management team to remember that, when communicating with stakeholders about risk issues, perception is reality. The public will make judgments of the acceptability of a risk based on its perceptions of the consequences of the risk, rather than on scientific factors like probability.</w:t>
      </w:r>
    </w:p>
    <w:p w14:paraId="207A1214" w14:textId="77777777" w:rsidR="00875633" w:rsidRPr="00F913D8" w:rsidRDefault="006169BE" w:rsidP="00E240DC">
      <w:pPr>
        <w:pStyle w:val="BodyText"/>
      </w:pPr>
      <w:proofErr w:type="gramStart"/>
      <w:r w:rsidRPr="00F913D8">
        <w:t>The public's perception of risk may be influenced by many things, including age, gender, level of education, region, values, and previous exposure to information on the hazard or activity of interest</w:t>
      </w:r>
      <w:proofErr w:type="gramEnd"/>
      <w:r w:rsidRPr="00F913D8">
        <w:t>. Public perceptions of risk may differ from those of technical experts. Discrepancies may result from differences in assumptions, conceptions, and the needs, issues, and concerns of stakeholders as they relate to the hazard or activity under discussion.</w:t>
      </w:r>
    </w:p>
    <w:p w14:paraId="0614401F" w14:textId="77777777" w:rsidR="00C87E23" w:rsidRPr="006724FD" w:rsidRDefault="00C87E23" w:rsidP="006E3B46">
      <w:pPr>
        <w:pStyle w:val="Heading4"/>
        <w:tabs>
          <w:tab w:val="clear" w:pos="864"/>
          <w:tab w:val="num" w:pos="1431"/>
        </w:tabs>
      </w:pPr>
      <w:bookmarkStart w:id="76" w:name="_Toc494680641"/>
      <w:r w:rsidRPr="006724FD">
        <w:t>Other Risk Identification</w:t>
      </w:r>
      <w:bookmarkEnd w:id="76"/>
      <w:r w:rsidRPr="006724FD">
        <w:t xml:space="preserve"> Tools</w:t>
      </w:r>
    </w:p>
    <w:p w14:paraId="51EC87E1" w14:textId="77777777" w:rsidR="00C87E23" w:rsidRPr="00F913D8" w:rsidRDefault="00C87E23" w:rsidP="00E240DC">
      <w:pPr>
        <w:pStyle w:val="BodyText"/>
      </w:pPr>
      <w:r w:rsidRPr="00F913D8">
        <w:t>Risk may also be established by using the identified hazards and a variety of more comprehensive tools, including:</w:t>
      </w:r>
    </w:p>
    <w:p w14:paraId="7A25996D" w14:textId="77777777" w:rsidR="00C87E23" w:rsidRPr="00F913D8" w:rsidRDefault="00C87E23" w:rsidP="006E3B46">
      <w:pPr>
        <w:pStyle w:val="Bullet1"/>
        <w:tabs>
          <w:tab w:val="clear" w:pos="1134"/>
          <w:tab w:val="num" w:pos="1701"/>
        </w:tabs>
      </w:pPr>
      <w:proofErr w:type="gramStart"/>
      <w:r w:rsidRPr="00F913D8">
        <w:lastRenderedPageBreak/>
        <w:t>fa</w:t>
      </w:r>
      <w:r w:rsidR="00E35E84" w:rsidRPr="00F913D8">
        <w:t>ilure</w:t>
      </w:r>
      <w:proofErr w:type="gramEnd"/>
      <w:r w:rsidR="00E35E84" w:rsidRPr="00F913D8">
        <w:t xml:space="preserve"> mode and effects analysis;</w:t>
      </w:r>
    </w:p>
    <w:p w14:paraId="0F7BF0DF" w14:textId="77777777" w:rsidR="00C87E23" w:rsidRPr="00F913D8" w:rsidRDefault="00C87E23" w:rsidP="006E3B46">
      <w:pPr>
        <w:pStyle w:val="Bullet1"/>
        <w:tabs>
          <w:tab w:val="clear" w:pos="1134"/>
          <w:tab w:val="num" w:pos="1701"/>
        </w:tabs>
      </w:pPr>
      <w:proofErr w:type="gramStart"/>
      <w:r w:rsidRPr="00F913D8">
        <w:t>analysis</w:t>
      </w:r>
      <w:proofErr w:type="gramEnd"/>
      <w:r w:rsidRPr="00F913D8">
        <w:t xml:space="preserve"> of historical incident data, utilizing existing exp</w:t>
      </w:r>
      <w:r w:rsidR="00E35E84" w:rsidRPr="00F913D8">
        <w:t>erience and reports if possible;</w:t>
      </w:r>
    </w:p>
    <w:p w14:paraId="20D461AC" w14:textId="77777777" w:rsidR="00C87E23" w:rsidRPr="00F913D8" w:rsidRDefault="00C87E23" w:rsidP="006E3B46">
      <w:pPr>
        <w:pStyle w:val="Bullet1"/>
        <w:tabs>
          <w:tab w:val="clear" w:pos="1134"/>
          <w:tab w:val="num" w:pos="1701"/>
        </w:tabs>
      </w:pPr>
      <w:proofErr w:type="gramStart"/>
      <w:r w:rsidRPr="00F913D8">
        <w:t>f</w:t>
      </w:r>
      <w:r w:rsidR="00E35E84" w:rsidRPr="00F913D8">
        <w:t>ault</w:t>
      </w:r>
      <w:proofErr w:type="gramEnd"/>
      <w:r w:rsidR="00E35E84" w:rsidRPr="00F913D8">
        <w:t>-tree analysis;</w:t>
      </w:r>
    </w:p>
    <w:p w14:paraId="0EB3C1FA" w14:textId="77777777" w:rsidR="00C87E23" w:rsidRPr="00F913D8" w:rsidRDefault="00E35E84" w:rsidP="006E3B46">
      <w:pPr>
        <w:pStyle w:val="Bullet1"/>
        <w:tabs>
          <w:tab w:val="clear" w:pos="1134"/>
          <w:tab w:val="num" w:pos="1701"/>
        </w:tabs>
      </w:pPr>
      <w:proofErr w:type="gramStart"/>
      <w:r w:rsidRPr="00F913D8">
        <w:t>event</w:t>
      </w:r>
      <w:proofErr w:type="gramEnd"/>
      <w:r w:rsidRPr="00F913D8">
        <w:t>-tree analysis;</w:t>
      </w:r>
    </w:p>
    <w:p w14:paraId="21255A08" w14:textId="77777777" w:rsidR="00C87E23" w:rsidRPr="00F913D8" w:rsidRDefault="00E35E84" w:rsidP="006E3B46">
      <w:pPr>
        <w:pStyle w:val="Bullet1"/>
        <w:tabs>
          <w:tab w:val="clear" w:pos="1134"/>
          <w:tab w:val="num" w:pos="1701"/>
        </w:tabs>
      </w:pPr>
      <w:proofErr w:type="gramStart"/>
      <w:r w:rsidRPr="00F913D8">
        <w:t>hazard</w:t>
      </w:r>
      <w:proofErr w:type="gramEnd"/>
      <w:r w:rsidRPr="00F913D8">
        <w:t xml:space="preserve"> and operational studies;</w:t>
      </w:r>
    </w:p>
    <w:p w14:paraId="30FB9FF3" w14:textId="77777777" w:rsidR="00C87E23" w:rsidRPr="00F913D8" w:rsidRDefault="00C87E23" w:rsidP="006E3B46">
      <w:pPr>
        <w:pStyle w:val="Bullet1"/>
        <w:tabs>
          <w:tab w:val="clear" w:pos="1134"/>
          <w:tab w:val="num" w:pos="1701"/>
        </w:tabs>
      </w:pPr>
      <w:proofErr w:type="gramStart"/>
      <w:r w:rsidRPr="00F913D8">
        <w:t>professional</w:t>
      </w:r>
      <w:proofErr w:type="gramEnd"/>
      <w:r w:rsidRPr="00F913D8">
        <w:t xml:space="preserve"> judgment (of</w:t>
      </w:r>
      <w:r w:rsidR="00E35E84" w:rsidRPr="00F913D8">
        <w:t xml:space="preserve"> internal and external experts);</w:t>
      </w:r>
    </w:p>
    <w:p w14:paraId="40340C36" w14:textId="77777777" w:rsidR="00C87E23" w:rsidRPr="00F913D8" w:rsidRDefault="00C87E23" w:rsidP="006E3B46">
      <w:pPr>
        <w:pStyle w:val="Bullet1"/>
        <w:tabs>
          <w:tab w:val="clear" w:pos="1134"/>
          <w:tab w:val="num" w:pos="1701"/>
        </w:tabs>
      </w:pPr>
      <w:proofErr w:type="gramStart"/>
      <w:r w:rsidRPr="00F913D8">
        <w:t>personal</w:t>
      </w:r>
      <w:proofErr w:type="gramEnd"/>
      <w:r w:rsidRPr="00F913D8">
        <w:t xml:space="preserve"> </w:t>
      </w:r>
      <w:r w:rsidR="00E35E84" w:rsidRPr="00F913D8">
        <w:t>observation (</w:t>
      </w:r>
      <w:r w:rsidR="00B2370D">
        <w:t>e.g.</w:t>
      </w:r>
      <w:r w:rsidR="00E35E84" w:rsidRPr="00F913D8">
        <w:t xml:space="preserve"> site visits);</w:t>
      </w:r>
      <w:r w:rsidRPr="00F913D8">
        <w:t xml:space="preserve"> and</w:t>
      </w:r>
    </w:p>
    <w:p w14:paraId="27C552C7" w14:textId="77777777" w:rsidR="00C87E23" w:rsidRPr="00F913D8" w:rsidRDefault="00C87E23" w:rsidP="006E3B46">
      <w:pPr>
        <w:pStyle w:val="Bullet1"/>
        <w:tabs>
          <w:tab w:val="clear" w:pos="1134"/>
          <w:tab w:val="num" w:pos="1701"/>
        </w:tabs>
      </w:pPr>
      <w:proofErr w:type="gramStart"/>
      <w:r w:rsidRPr="00F913D8">
        <w:t>qualitative</w:t>
      </w:r>
      <w:proofErr w:type="gramEnd"/>
      <w:r w:rsidRPr="00F913D8">
        <w:t xml:space="preserve"> simulation</w:t>
      </w:r>
      <w:r w:rsidR="00E35E84" w:rsidRPr="00F913D8">
        <w:t>.</w:t>
      </w:r>
    </w:p>
    <w:p w14:paraId="580569FE" w14:textId="13B2D959" w:rsidR="00C87E23" w:rsidRPr="00F913D8" w:rsidRDefault="00C87E23" w:rsidP="00E240DC">
      <w:pPr>
        <w:pStyle w:val="BodyText"/>
      </w:pPr>
      <w:r w:rsidRPr="007D6D2A">
        <w:rPr>
          <w:highlight w:val="yellow"/>
        </w:rPr>
        <w:t>Because most issues are quite complex, it is unlikely that all risks will be identified. There will usually be some risks that will only be id</w:t>
      </w:r>
      <w:r w:rsidR="00511708" w:rsidRPr="007D6D2A">
        <w:rPr>
          <w:highlight w:val="yellow"/>
        </w:rPr>
        <w:t>entified following an incident.</w:t>
      </w:r>
      <w:r w:rsidR="00E71ABE" w:rsidRPr="007D6D2A">
        <w:rPr>
          <w:highlight w:val="yellow"/>
        </w:rPr>
        <w:t xml:space="preserve"> Although the information provided by </w:t>
      </w:r>
      <w:del w:id="77" w:author="Alimchandani, Mahesh" w:date="2012-09-26T22:50:00Z">
        <w:r w:rsidR="00E71ABE" w:rsidRPr="007D6D2A" w:rsidDel="00ED419F">
          <w:rPr>
            <w:highlight w:val="yellow"/>
          </w:rPr>
          <w:delText xml:space="preserve">e-Navigation </w:delText>
        </w:r>
      </w:del>
      <w:r w:rsidR="00E71ABE" w:rsidRPr="007D6D2A">
        <w:rPr>
          <w:highlight w:val="yellow"/>
        </w:rPr>
        <w:t xml:space="preserve">systems </w:t>
      </w:r>
      <w:ins w:id="78" w:author="Alimchandani, Mahesh" w:date="2012-09-26T22:50:00Z">
        <w:r w:rsidR="00ED419F">
          <w:rPr>
            <w:highlight w:val="yellow"/>
          </w:rPr>
          <w:t>within e-</w:t>
        </w:r>
      </w:ins>
      <w:ins w:id="79" w:author="Michael Hadley" w:date="2012-09-27T13:54:00Z">
        <w:r w:rsidR="00404779">
          <w:rPr>
            <w:highlight w:val="yellow"/>
          </w:rPr>
          <w:t>N</w:t>
        </w:r>
      </w:ins>
      <w:ins w:id="80" w:author="Alimchandani, Mahesh" w:date="2012-09-26T22:50:00Z">
        <w:del w:id="81" w:author="Michael Hadley" w:date="2012-09-27T13:53:00Z">
          <w:r w:rsidR="00ED419F" w:rsidDel="00404779">
            <w:rPr>
              <w:highlight w:val="yellow"/>
            </w:rPr>
            <w:delText>n</w:delText>
          </w:r>
        </w:del>
        <w:r w:rsidR="00ED419F">
          <w:rPr>
            <w:highlight w:val="yellow"/>
          </w:rPr>
          <w:t xml:space="preserve">avigation </w:t>
        </w:r>
      </w:ins>
      <w:r w:rsidR="00E71ABE" w:rsidRPr="007D6D2A">
        <w:rPr>
          <w:highlight w:val="yellow"/>
        </w:rPr>
        <w:t>greatly enhances the real time information available to the user</w:t>
      </w:r>
      <w:ins w:id="82" w:author="Alimchandani, Mahesh" w:date="2012-09-26T22:55:00Z">
        <w:r w:rsidR="00ED419F">
          <w:rPr>
            <w:highlight w:val="yellow"/>
          </w:rPr>
          <w:t xml:space="preserve">, the </w:t>
        </w:r>
      </w:ins>
      <w:ins w:id="83" w:author="Alimchandani, Mahesh" w:date="2012-09-26T22:51:00Z">
        <w:r w:rsidR="00ED419F">
          <w:rPr>
            <w:highlight w:val="yellow"/>
          </w:rPr>
          <w:t xml:space="preserve">level of integration of such </w:t>
        </w:r>
      </w:ins>
      <w:del w:id="84" w:author="Alimchandani, Mahesh" w:date="2012-09-26T22:51:00Z">
        <w:r w:rsidR="00E71ABE" w:rsidRPr="007D6D2A" w:rsidDel="00ED419F">
          <w:rPr>
            <w:highlight w:val="yellow"/>
          </w:rPr>
          <w:delText xml:space="preserve">, </w:delText>
        </w:r>
      </w:del>
      <w:del w:id="85" w:author="Alimchandani, Mahesh" w:date="2012-09-26T22:50:00Z">
        <w:r w:rsidR="00E71ABE" w:rsidRPr="007D6D2A" w:rsidDel="00ED419F">
          <w:rPr>
            <w:highlight w:val="yellow"/>
          </w:rPr>
          <w:delText xml:space="preserve">e-Navigation </w:delText>
        </w:r>
      </w:del>
      <w:ins w:id="86" w:author="Alimchandani, Mahesh" w:date="2012-09-26T22:50:00Z">
        <w:r w:rsidR="00ED419F">
          <w:rPr>
            <w:highlight w:val="yellow"/>
          </w:rPr>
          <w:t xml:space="preserve"> </w:t>
        </w:r>
      </w:ins>
      <w:r w:rsidR="00E71ABE" w:rsidRPr="007D6D2A">
        <w:rPr>
          <w:highlight w:val="yellow"/>
        </w:rPr>
        <w:t xml:space="preserve">systems </w:t>
      </w:r>
      <w:del w:id="87" w:author="Alimchandani, Mahesh" w:date="2012-09-26T22:50:00Z">
        <w:r w:rsidR="00E71ABE" w:rsidRPr="007D6D2A" w:rsidDel="00ED419F">
          <w:rPr>
            <w:highlight w:val="yellow"/>
          </w:rPr>
          <w:delText xml:space="preserve">are </w:delText>
        </w:r>
      </w:del>
      <w:ins w:id="88" w:author="Alimchandani, Mahesh" w:date="2012-09-26T22:51:00Z">
        <w:r w:rsidR="00ED419F">
          <w:rPr>
            <w:highlight w:val="yellow"/>
          </w:rPr>
          <w:t>may</w:t>
        </w:r>
      </w:ins>
      <w:ins w:id="89" w:author="Alimchandani, Mahesh" w:date="2012-09-26T22:50:00Z">
        <w:r w:rsidR="00ED419F">
          <w:rPr>
            <w:highlight w:val="yellow"/>
          </w:rPr>
          <w:t xml:space="preserve"> be</w:t>
        </w:r>
        <w:r w:rsidR="00ED419F" w:rsidRPr="007D6D2A">
          <w:rPr>
            <w:highlight w:val="yellow"/>
          </w:rPr>
          <w:t xml:space="preserve"> </w:t>
        </w:r>
      </w:ins>
      <w:r w:rsidR="00E71ABE" w:rsidRPr="007D6D2A">
        <w:rPr>
          <w:highlight w:val="yellow"/>
        </w:rPr>
        <w:t>complex and add additional potential for failures</w:t>
      </w:r>
      <w:r w:rsidR="00652DBF" w:rsidRPr="007D6D2A">
        <w:rPr>
          <w:highlight w:val="yellow"/>
        </w:rPr>
        <w:t xml:space="preserve"> or weaknesses as identified in Table 1</w:t>
      </w:r>
      <w:r w:rsidR="00E71ABE" w:rsidRPr="007D6D2A">
        <w:rPr>
          <w:highlight w:val="yellow"/>
        </w:rPr>
        <w:t>.</w:t>
      </w:r>
      <w:ins w:id="90" w:author=" " w:date="2012-09-26T05:17:00Z">
        <w:r w:rsidR="007A2C57">
          <w:t xml:space="preserve"> </w:t>
        </w:r>
      </w:ins>
      <w:ins w:id="91" w:author=" " w:date="2012-09-26T05:20:00Z">
        <w:r w:rsidR="007A2C57">
          <w:t xml:space="preserve">It must also be borne in mind that not all information </w:t>
        </w:r>
      </w:ins>
      <w:ins w:id="92" w:author=" " w:date="2012-09-26T05:21:00Z">
        <w:r w:rsidR="007A2C57">
          <w:t>transmitted</w:t>
        </w:r>
      </w:ins>
      <w:ins w:id="93" w:author=" " w:date="2012-09-26T05:20:00Z">
        <w:r w:rsidR="007A2C57">
          <w:t xml:space="preserve"> via an e</w:t>
        </w:r>
      </w:ins>
      <w:ins w:id="94" w:author="Michael Hadley" w:date="2012-09-27T13:53:00Z">
        <w:r w:rsidR="00404779">
          <w:t>-</w:t>
        </w:r>
      </w:ins>
      <w:ins w:id="95" w:author=" " w:date="2012-09-26T05:20:00Z">
        <w:r w:rsidR="007A2C57">
          <w:t xml:space="preserve">Navigation infrastructure </w:t>
        </w:r>
      </w:ins>
      <w:ins w:id="96" w:author=" " w:date="2012-09-26T05:21:00Z">
        <w:r w:rsidR="007A2C57">
          <w:t xml:space="preserve">will be able to be displayed on </w:t>
        </w:r>
      </w:ins>
      <w:ins w:id="97" w:author=" " w:date="2012-09-26T05:22:00Z">
        <w:r w:rsidR="007A2C57">
          <w:t xml:space="preserve">some </w:t>
        </w:r>
      </w:ins>
      <w:ins w:id="98" w:author=" " w:date="2012-09-26T05:21:00Z">
        <w:r w:rsidR="007A2C57">
          <w:t>ship systems nor understood by navigator</w:t>
        </w:r>
      </w:ins>
      <w:ins w:id="99" w:author="Alimchandani, Mahesh" w:date="2012-09-26T22:53:00Z">
        <w:r w:rsidR="00ED419F">
          <w:t>s (e.g</w:t>
        </w:r>
      </w:ins>
      <w:ins w:id="100" w:author="Alimchandani, Mahesh" w:date="2012-09-26T22:54:00Z">
        <w:r w:rsidR="00ED419F">
          <w:t xml:space="preserve">. </w:t>
        </w:r>
      </w:ins>
      <w:ins w:id="101" w:author="Alimchandani, Mahesh" w:date="2012-09-26T22:53:00Z">
        <w:r w:rsidR="00ED419F">
          <w:t xml:space="preserve">virtual aids </w:t>
        </w:r>
        <w:del w:id="102" w:author="Michael Hadley" w:date="2012-09-27T13:54:00Z">
          <w:r w:rsidR="00ED419F" w:rsidDel="00404779">
            <w:delText>ot</w:delText>
          </w:r>
        </w:del>
      </w:ins>
      <w:ins w:id="103" w:author="Michael Hadley" w:date="2012-09-27T13:54:00Z">
        <w:r w:rsidR="00404779">
          <w:t>to</w:t>
        </w:r>
      </w:ins>
      <w:ins w:id="104" w:author="Alimchandani, Mahesh" w:date="2012-09-26T22:53:00Z">
        <w:r w:rsidR="00ED419F">
          <w:t xml:space="preserve"> navigation</w:t>
        </w:r>
      </w:ins>
      <w:ins w:id="105" w:author="Alimchandani, Mahesh" w:date="2012-09-26T22:54:00Z">
        <w:r w:rsidR="00ED419F">
          <w:t>)</w:t>
        </w:r>
      </w:ins>
      <w:ins w:id="106" w:author="Alimchandani, Mahesh" w:date="2012-09-26T22:53:00Z">
        <w:r w:rsidR="00ED419F">
          <w:t>.</w:t>
        </w:r>
      </w:ins>
      <w:ins w:id="107" w:author=" " w:date="2012-09-26T05:21:00Z">
        <w:del w:id="108" w:author="Alimchandani, Mahesh" w:date="2012-09-26T22:53:00Z">
          <w:r w:rsidR="007A2C57" w:rsidDel="00ED419F">
            <w:delText xml:space="preserve">s. </w:delText>
          </w:r>
        </w:del>
      </w:ins>
    </w:p>
    <w:p w14:paraId="62C01CF9" w14:textId="77777777" w:rsidR="006169BE" w:rsidRPr="006724FD" w:rsidRDefault="006169BE" w:rsidP="006E3B46">
      <w:pPr>
        <w:pStyle w:val="Heading4"/>
        <w:tabs>
          <w:tab w:val="clear" w:pos="864"/>
          <w:tab w:val="num" w:pos="1431"/>
        </w:tabs>
      </w:pPr>
      <w:bookmarkStart w:id="109" w:name="_Toc494680654"/>
      <w:r w:rsidRPr="006724FD">
        <w:t>Results</w:t>
      </w:r>
      <w:bookmarkEnd w:id="109"/>
    </w:p>
    <w:p w14:paraId="7F246547" w14:textId="77777777" w:rsidR="006169BE" w:rsidRPr="00F913D8" w:rsidRDefault="006169BE" w:rsidP="00E240DC">
      <w:pPr>
        <w:pStyle w:val="BodyText"/>
      </w:pPr>
      <w:r w:rsidRPr="00F913D8">
        <w:t>The output from Step 2b comprises:</w:t>
      </w:r>
    </w:p>
    <w:p w14:paraId="324E596B" w14:textId="77777777" w:rsidR="006169BE" w:rsidRPr="006724FD" w:rsidRDefault="00506BB5">
      <w:pPr>
        <w:pStyle w:val="List1"/>
        <w:numPr>
          <w:ilvl w:val="0"/>
          <w:numId w:val="24"/>
        </w:numPr>
      </w:pPr>
      <w:r>
        <w:t>A</w:t>
      </w:r>
      <w:r w:rsidR="006169BE" w:rsidRPr="006724FD">
        <w:t>n identification of the high risk areas needing to be addressed,</w:t>
      </w:r>
    </w:p>
    <w:p w14:paraId="02C924D5" w14:textId="77777777" w:rsidR="006169BE" w:rsidRPr="006724FD" w:rsidRDefault="00506BB5">
      <w:pPr>
        <w:pStyle w:val="List1"/>
      </w:pPr>
      <w:r>
        <w:t>A</w:t>
      </w:r>
      <w:r w:rsidR="006169BE" w:rsidRPr="006724FD">
        <w:t xml:space="preserve">n identification of the </w:t>
      </w:r>
      <w:r w:rsidR="000C1A72" w:rsidRPr="006724FD">
        <w:t>primary</w:t>
      </w:r>
      <w:r w:rsidR="006169BE" w:rsidRPr="006724FD">
        <w:t xml:space="preserve"> influences within the overall system that effect the level of risk, and,</w:t>
      </w:r>
    </w:p>
    <w:p w14:paraId="7996B360" w14:textId="77777777" w:rsidR="006169BE" w:rsidRPr="006724FD" w:rsidRDefault="00506BB5">
      <w:pPr>
        <w:pStyle w:val="List1"/>
      </w:pPr>
      <w:r>
        <w:t>A</w:t>
      </w:r>
      <w:r w:rsidR="006169BE" w:rsidRPr="006724FD">
        <w:t xml:space="preserve"> determination of whether the risk is acceptable and whether there is a need to reduce the estimated level of expected loss associated with the identified risk.</w:t>
      </w:r>
    </w:p>
    <w:p w14:paraId="256C6C54" w14:textId="77777777" w:rsidR="006169BE" w:rsidRPr="006724FD" w:rsidRDefault="006169BE" w:rsidP="006B7E32">
      <w:pPr>
        <w:pStyle w:val="Heading2"/>
      </w:pPr>
      <w:bookmarkStart w:id="110" w:name="_Toc494680655"/>
      <w:bookmarkStart w:id="111" w:name="_Toc212097592"/>
      <w:r w:rsidRPr="006724FD">
        <w:t>Step 3 – Specify Risk Control Options</w:t>
      </w:r>
      <w:bookmarkEnd w:id="110"/>
      <w:bookmarkEnd w:id="111"/>
    </w:p>
    <w:p w14:paraId="4B84A60F" w14:textId="77777777" w:rsidR="006169BE" w:rsidRPr="006724FD" w:rsidRDefault="006169BE" w:rsidP="00FF3E40">
      <w:pPr>
        <w:pStyle w:val="Heading3"/>
      </w:pPr>
      <w:bookmarkStart w:id="112" w:name="_Toc494680656"/>
      <w:bookmarkStart w:id="113" w:name="_Toc212097593"/>
      <w:r w:rsidRPr="006724FD">
        <w:t>Scope</w:t>
      </w:r>
      <w:bookmarkEnd w:id="112"/>
      <w:bookmarkEnd w:id="113"/>
    </w:p>
    <w:p w14:paraId="3AE37B98" w14:textId="77777777" w:rsidR="006169BE" w:rsidRPr="00F913D8" w:rsidRDefault="006169BE" w:rsidP="00E240DC">
      <w:pPr>
        <w:pStyle w:val="BodyText"/>
      </w:pPr>
      <w:r w:rsidRPr="00F913D8">
        <w:t>The purpose of Step 3 is to propose effective and practical risk control options, comprising the following three principal stages:</w:t>
      </w:r>
    </w:p>
    <w:p w14:paraId="44095082" w14:textId="77777777" w:rsidR="006169BE" w:rsidRPr="00F913D8" w:rsidRDefault="00506BB5">
      <w:pPr>
        <w:pStyle w:val="List1"/>
        <w:numPr>
          <w:ilvl w:val="0"/>
          <w:numId w:val="25"/>
        </w:numPr>
      </w:pPr>
      <w:r>
        <w:t>F</w:t>
      </w:r>
      <w:r w:rsidR="006169BE" w:rsidRPr="00F913D8">
        <w:t>ocusing on areas of risk needing control;</w:t>
      </w:r>
    </w:p>
    <w:p w14:paraId="34626059" w14:textId="77777777" w:rsidR="006169BE" w:rsidRPr="00F913D8" w:rsidRDefault="00506BB5">
      <w:pPr>
        <w:pStyle w:val="List1"/>
      </w:pPr>
      <w:r>
        <w:t>I</w:t>
      </w:r>
      <w:r w:rsidR="006169BE" w:rsidRPr="00F913D8">
        <w:t>dentifying potential risk control measures and their associated costs; and</w:t>
      </w:r>
    </w:p>
    <w:p w14:paraId="3D16F6FF" w14:textId="77777777" w:rsidR="006169BE" w:rsidRPr="00F913D8" w:rsidRDefault="00652DBF">
      <w:pPr>
        <w:pStyle w:val="List1"/>
      </w:pPr>
      <w:r>
        <w:t>G</w:t>
      </w:r>
      <w:r w:rsidR="006169BE" w:rsidRPr="00F913D8">
        <w:t>rouping risk control measures into practical regulatory options.</w:t>
      </w:r>
    </w:p>
    <w:p w14:paraId="350E651C" w14:textId="77777777" w:rsidR="006169BE" w:rsidRPr="00F913D8" w:rsidRDefault="006169BE" w:rsidP="00E240DC">
      <w:pPr>
        <w:pStyle w:val="BodyText"/>
      </w:pPr>
      <w:r w:rsidRPr="00F913D8">
        <w:t>If the decision at the risk assessment step is that the risk is unacceptable and should be reduced, then at the risk control step, options are considered to reduce the risk. The effectiveness of risk control options is evaluated by estimating the risk before and after control options have been applied. The costs, benefits, and risks associated with the proposed control measures, as well as the residual risk, are considered in the evaluation. The residual risk, and any other actions taken to manage the residual risk, should also be evaluated.</w:t>
      </w:r>
    </w:p>
    <w:p w14:paraId="0449C029" w14:textId="77777777" w:rsidR="006169BE" w:rsidRPr="00F913D8" w:rsidRDefault="006169BE" w:rsidP="00E240DC">
      <w:pPr>
        <w:pStyle w:val="BodyText"/>
      </w:pPr>
      <w:r w:rsidRPr="00F913D8">
        <w:t>The risk control step can proceed in a batch mode or a sequential mode. In batch mode, all of the control options being considered are evaluated in a comparative manner. In sequential mode, control options are evaluated one at a time. The process stops when an option results in an acceptable evaluation of the residual risk and the conclusion that other options are not likely to be significantly better.</w:t>
      </w:r>
    </w:p>
    <w:p w14:paraId="1C5DA855" w14:textId="77777777" w:rsidR="006169BE" w:rsidRPr="006724FD" w:rsidRDefault="006169BE" w:rsidP="00FF3E40">
      <w:pPr>
        <w:pStyle w:val="Heading3"/>
      </w:pPr>
      <w:bookmarkStart w:id="114" w:name="_Toc494680657"/>
      <w:bookmarkStart w:id="115" w:name="_Toc212097594"/>
      <w:r w:rsidRPr="006724FD">
        <w:t>Areas Needing Control</w:t>
      </w:r>
      <w:bookmarkEnd w:id="114"/>
      <w:bookmarkEnd w:id="115"/>
    </w:p>
    <w:p w14:paraId="500F8AA3" w14:textId="77777777" w:rsidR="006169BE" w:rsidRPr="00F913D8" w:rsidRDefault="006169BE" w:rsidP="00E240DC">
      <w:pPr>
        <w:pStyle w:val="BodyText"/>
      </w:pPr>
      <w:r w:rsidRPr="00F913D8">
        <w:t>The risk control options must be focused on the areas most needing risk control. The main aspects to making this assessment are to review:</w:t>
      </w:r>
    </w:p>
    <w:p w14:paraId="7F466D2C" w14:textId="77777777" w:rsidR="006169BE" w:rsidRPr="00F913D8" w:rsidRDefault="00506BB5">
      <w:pPr>
        <w:pStyle w:val="List1"/>
        <w:numPr>
          <w:ilvl w:val="0"/>
          <w:numId w:val="26"/>
        </w:numPr>
      </w:pPr>
      <w:r>
        <w:t>R</w:t>
      </w:r>
      <w:r w:rsidR="006169BE" w:rsidRPr="00F913D8">
        <w:t>isk levels, by considering frequency of occurrence together with the severity of outcomes. Incidents with an unacceptable risk</w:t>
      </w:r>
      <w:r w:rsidR="00A33526" w:rsidRPr="00F913D8">
        <w:t xml:space="preserve"> level become the primary focus;</w:t>
      </w:r>
    </w:p>
    <w:p w14:paraId="4BD728A5" w14:textId="77777777" w:rsidR="006169BE" w:rsidRPr="00F913D8" w:rsidRDefault="00506BB5">
      <w:pPr>
        <w:pStyle w:val="List1"/>
      </w:pPr>
      <w:r>
        <w:lastRenderedPageBreak/>
        <w:t>P</w:t>
      </w:r>
      <w:r w:rsidR="006169BE" w:rsidRPr="00F913D8">
        <w:t>robability, by identifying the areas of risk that have the highest probability of occurrence. These should be assessed irrespective</w:t>
      </w:r>
      <w:r w:rsidR="00A33526" w:rsidRPr="00F913D8">
        <w:t xml:space="preserve"> of the severity of the outcome;</w:t>
      </w:r>
    </w:p>
    <w:p w14:paraId="183F1EEE" w14:textId="77777777" w:rsidR="006169BE" w:rsidRPr="00F913D8" w:rsidRDefault="00506BB5">
      <w:pPr>
        <w:pStyle w:val="List1"/>
      </w:pPr>
      <w:r>
        <w:t>S</w:t>
      </w:r>
      <w:r w:rsidR="006169BE" w:rsidRPr="00F913D8">
        <w:t>everity, by identifying the areas of risk that contribute to high severity outcomes. These should be assessed ir</w:t>
      </w:r>
      <w:r w:rsidR="00A33526" w:rsidRPr="00F913D8">
        <w:t>respective of their probability;</w:t>
      </w:r>
      <w:r w:rsidR="006169BE" w:rsidRPr="00F913D8">
        <w:t xml:space="preserve"> and</w:t>
      </w:r>
    </w:p>
    <w:p w14:paraId="489253E5" w14:textId="77777777" w:rsidR="006169BE" w:rsidRPr="00F913D8" w:rsidRDefault="00506BB5">
      <w:pPr>
        <w:pStyle w:val="List1"/>
      </w:pPr>
      <w:r>
        <w:t>C</w:t>
      </w:r>
      <w:r w:rsidR="006169BE" w:rsidRPr="00F913D8">
        <w:t>onfidence, by identifying areas where risk has considerable uncertainty either in risk, severity or probability.</w:t>
      </w:r>
    </w:p>
    <w:p w14:paraId="30A96450" w14:textId="77777777" w:rsidR="006169BE" w:rsidRPr="006724FD" w:rsidRDefault="006169BE" w:rsidP="00FF3E40">
      <w:pPr>
        <w:pStyle w:val="Heading3"/>
      </w:pPr>
      <w:bookmarkStart w:id="116" w:name="_Toc494680658"/>
      <w:bookmarkStart w:id="117" w:name="_Toc212097595"/>
      <w:r w:rsidRPr="006724FD">
        <w:t>Identifying Risk Control Options</w:t>
      </w:r>
      <w:bookmarkEnd w:id="116"/>
      <w:bookmarkEnd w:id="117"/>
    </w:p>
    <w:p w14:paraId="6D7A2F05" w14:textId="77777777" w:rsidR="006169BE" w:rsidRPr="00F913D8" w:rsidRDefault="006169BE" w:rsidP="00E240DC">
      <w:pPr>
        <w:pStyle w:val="BodyText"/>
      </w:pPr>
      <w:r w:rsidRPr="00F913D8">
        <w:t xml:space="preserve">Risk control options are designed to reduce either the frequency of the loss or the consequences of the loss should it occur, or both. It should be remembered that new strategies </w:t>
      </w:r>
      <w:r w:rsidR="00A33526" w:rsidRPr="00F913D8">
        <w:t>should</w:t>
      </w:r>
      <w:r w:rsidRPr="00F913D8">
        <w:t xml:space="preserve"> be acceptable to stakeholders and that application of control options may introduce new risks, new stakeholders, or new issues.</w:t>
      </w:r>
    </w:p>
    <w:p w14:paraId="036ACA7B" w14:textId="77777777" w:rsidR="006169BE" w:rsidRPr="00F913D8" w:rsidRDefault="006169BE" w:rsidP="00E240DC">
      <w:pPr>
        <w:pStyle w:val="BodyText"/>
      </w:pPr>
      <w:r w:rsidRPr="00F913D8">
        <w:t>There are six broad strategies for controlling risk:</w:t>
      </w:r>
    </w:p>
    <w:p w14:paraId="32E6874F" w14:textId="77777777" w:rsidR="006169BE" w:rsidRPr="00F913D8" w:rsidRDefault="00506BB5">
      <w:pPr>
        <w:pStyle w:val="List1"/>
        <w:numPr>
          <w:ilvl w:val="0"/>
          <w:numId w:val="27"/>
        </w:numPr>
      </w:pPr>
      <w:r>
        <w:t>A</w:t>
      </w:r>
      <w:r w:rsidR="006169BE" w:rsidRPr="00F913D8">
        <w:t>void the exposure altogether, thereby reducing the probabilit</w:t>
      </w:r>
      <w:r w:rsidR="00664926" w:rsidRPr="00F913D8">
        <w:t>y (frequency) of a loss to zero;</w:t>
      </w:r>
    </w:p>
    <w:p w14:paraId="50E1A522" w14:textId="77777777" w:rsidR="006169BE" w:rsidRPr="00F913D8" w:rsidRDefault="00506BB5">
      <w:pPr>
        <w:pStyle w:val="List1"/>
      </w:pPr>
      <w:r>
        <w:t>R</w:t>
      </w:r>
      <w:r w:rsidR="006169BE" w:rsidRPr="00F913D8">
        <w:t>educe the frequency of the los</w:t>
      </w:r>
      <w:r>
        <w:t>s (e.g.</w:t>
      </w:r>
      <w:r w:rsidR="006169BE" w:rsidRPr="00F913D8">
        <w:t xml:space="preserve"> through training, </w:t>
      </w:r>
      <w:r w:rsidR="00D469F4" w:rsidRPr="006E3B46">
        <w:rPr>
          <w:highlight w:val="yellow"/>
        </w:rPr>
        <w:t>on-going</w:t>
      </w:r>
      <w:r w:rsidR="006169BE" w:rsidRPr="00F913D8">
        <w:t xml:space="preserve"> monitoring and maintenance programs, u</w:t>
      </w:r>
      <w:r w:rsidR="00664926" w:rsidRPr="00F913D8">
        <w:t>se of higher quality materials</w:t>
      </w:r>
      <w:r w:rsidR="002C6310">
        <w:t xml:space="preserve">, supplying better information through e-Navigation. E-Navigation has the capability to capture layered data in order to provide increasingly </w:t>
      </w:r>
      <w:r w:rsidR="00D469F4" w:rsidRPr="006E3B46">
        <w:rPr>
          <w:highlight w:val="yellow"/>
        </w:rPr>
        <w:t>relevant</w:t>
      </w:r>
      <w:r w:rsidR="002C6310">
        <w:t xml:space="preserve"> information to the maritime user as the requirement for risk controls increases while transiting from </w:t>
      </w:r>
      <w:r w:rsidR="00D469F4" w:rsidRPr="006E3B46">
        <w:rPr>
          <w:highlight w:val="yellow"/>
        </w:rPr>
        <w:t>Open Ocean</w:t>
      </w:r>
      <w:r w:rsidR="002C6310">
        <w:t xml:space="preserve"> to more restricted waterways. This ability should reduce the overall probability of an </w:t>
      </w:r>
      <w:r w:rsidR="00D469F4" w:rsidRPr="006E3B46">
        <w:rPr>
          <w:highlight w:val="yellow"/>
        </w:rPr>
        <w:t>occurrence</w:t>
      </w:r>
      <w:r w:rsidR="002C6310">
        <w:t xml:space="preserve"> happening within a given area of risk</w:t>
      </w:r>
      <w:r w:rsidR="00664926" w:rsidRPr="00F913D8">
        <w:t>);</w:t>
      </w:r>
    </w:p>
    <w:p w14:paraId="7B88F578" w14:textId="77777777" w:rsidR="006169BE" w:rsidRPr="00F913D8" w:rsidRDefault="00506BB5">
      <w:pPr>
        <w:pStyle w:val="List1"/>
      </w:pPr>
      <w:r>
        <w:t>R</w:t>
      </w:r>
      <w:r w:rsidR="006169BE" w:rsidRPr="00F913D8">
        <w:t>educe the consequence of</w:t>
      </w:r>
      <w:r>
        <w:t xml:space="preserve"> the loss should it occur (e.g.</w:t>
      </w:r>
      <w:r w:rsidR="006169BE" w:rsidRPr="00F913D8">
        <w:t xml:space="preserve"> emergency response plans and c</w:t>
      </w:r>
      <w:r w:rsidR="00DC09C6">
        <w:t>apability, evacuation plans, digg</w:t>
      </w:r>
      <w:r w:rsidR="006169BE" w:rsidRPr="00F913D8">
        <w:t>ing and ditching around hazardous materials containers, wearing protective safety equipment)</w:t>
      </w:r>
      <w:r w:rsidR="00664926" w:rsidRPr="00F913D8">
        <w:t>;</w:t>
      </w:r>
    </w:p>
    <w:p w14:paraId="503E00EB" w14:textId="77777777" w:rsidR="006169BE" w:rsidRPr="00F913D8" w:rsidRDefault="00506BB5">
      <w:pPr>
        <w:pStyle w:val="List1"/>
      </w:pPr>
      <w:r>
        <w:t>Separate the exposures (e.g.</w:t>
      </w:r>
      <w:r w:rsidR="006169BE" w:rsidRPr="00F913D8">
        <w:t xml:space="preserve"> traffic separation schemes, land-use contro</w:t>
      </w:r>
      <w:r w:rsidR="00664926" w:rsidRPr="00F913D8">
        <w:t>ls around hazardous facilities);</w:t>
      </w:r>
    </w:p>
    <w:p w14:paraId="75B608D1" w14:textId="77777777" w:rsidR="00D469F4" w:rsidRDefault="00506BB5">
      <w:pPr>
        <w:pStyle w:val="List1"/>
      </w:pPr>
      <w:r>
        <w:t>D</w:t>
      </w:r>
      <w:r w:rsidR="006169BE" w:rsidRPr="00F913D8">
        <w:t>uplicate assets, including red</w:t>
      </w:r>
      <w:r>
        <w:t>undancy in safety systems (</w:t>
      </w:r>
      <w:proofErr w:type="spellStart"/>
      <w:r>
        <w:t>e.g.</w:t>
      </w:r>
      <w:r w:rsidR="002C6310">
        <w:t>e-Nav</w:t>
      </w:r>
      <w:proofErr w:type="spellEnd"/>
      <w:r w:rsidR="002C6310">
        <w:t xml:space="preserve"> input systems, </w:t>
      </w:r>
      <w:r w:rsidR="006169BE" w:rsidRPr="00F913D8">
        <w:t>backing up computer records, keeping important materials in several locations, maintaining several suppliers of critical materials, arranging with other organizations to provide back</w:t>
      </w:r>
      <w:r w:rsidR="00664926" w:rsidRPr="00F913D8">
        <w:t>up capability);</w:t>
      </w:r>
    </w:p>
    <w:p w14:paraId="637D24C6" w14:textId="77777777" w:rsidR="00D469F4" w:rsidRPr="00F913D8" w:rsidRDefault="00D469F4">
      <w:pPr>
        <w:pStyle w:val="List1"/>
      </w:pPr>
      <w:r w:rsidRPr="006E3B46">
        <w:rPr>
          <w:highlight w:val="yellow"/>
        </w:rPr>
        <w:t xml:space="preserve">Managing </w:t>
      </w:r>
      <w:del w:id="118" w:author="Alimchandani, Mahesh" w:date="2012-09-26T22:59:00Z">
        <w:r w:rsidRPr="006E3B46" w:rsidDel="005F465D">
          <w:rPr>
            <w:highlight w:val="yellow"/>
          </w:rPr>
          <w:delText>hazard</w:delText>
        </w:r>
      </w:del>
      <w:r w:rsidRPr="006E3B46">
        <w:rPr>
          <w:highlight w:val="yellow"/>
        </w:rPr>
        <w:t xml:space="preserve"> risk through electronic Navigation resources vers</w:t>
      </w:r>
      <w:ins w:id="119" w:author="Alimchandani, Mahesh" w:date="2012-09-26T23:00:00Z">
        <w:r w:rsidR="005F465D">
          <w:rPr>
            <w:highlight w:val="yellow"/>
          </w:rPr>
          <w:t>u</w:t>
        </w:r>
      </w:ins>
      <w:del w:id="120" w:author="Alimchandani, Mahesh" w:date="2012-09-26T23:00:00Z">
        <w:r w:rsidRPr="006E3B46" w:rsidDel="005F465D">
          <w:rPr>
            <w:highlight w:val="yellow"/>
          </w:rPr>
          <w:delText>e</w:delText>
        </w:r>
      </w:del>
      <w:r w:rsidRPr="006E3B46">
        <w:rPr>
          <w:highlight w:val="yellow"/>
        </w:rPr>
        <w:t xml:space="preserve">s physical infrastructure to maintain an acceptable risk level while reducing </w:t>
      </w:r>
      <w:r w:rsidR="00E249ED" w:rsidRPr="006E3B46">
        <w:rPr>
          <w:highlight w:val="yellow"/>
        </w:rPr>
        <w:t xml:space="preserve">systematic </w:t>
      </w:r>
      <w:r w:rsidR="00D730B7" w:rsidRPr="006E3B46">
        <w:rPr>
          <w:highlight w:val="yellow"/>
        </w:rPr>
        <w:t xml:space="preserve">AtoN servicing </w:t>
      </w:r>
      <w:r w:rsidR="00E249ED" w:rsidRPr="006E3B46">
        <w:rPr>
          <w:highlight w:val="yellow"/>
        </w:rPr>
        <w:t>costs</w:t>
      </w:r>
      <w:r w:rsidRPr="006E3B46">
        <w:rPr>
          <w:highlight w:val="yellow"/>
        </w:rPr>
        <w:t>; or</w:t>
      </w:r>
    </w:p>
    <w:p w14:paraId="52F89AAB" w14:textId="77777777" w:rsidR="006169BE" w:rsidRPr="00F913D8" w:rsidRDefault="00506BB5">
      <w:pPr>
        <w:pStyle w:val="List1"/>
      </w:pPr>
      <w:r>
        <w:t>T</w:t>
      </w:r>
      <w:r w:rsidR="006169BE" w:rsidRPr="00F913D8">
        <w:t>ransfer the obligation to control losses to some other party through a contractual arrangement. This is a transfer of the risk and not a risk reduction strategy. The benefits accrue to the organization transferring the risk and not necessarily to other stakeholders.</w:t>
      </w:r>
    </w:p>
    <w:p w14:paraId="26526AB0" w14:textId="77777777" w:rsidR="006169BE" w:rsidRPr="00F913D8" w:rsidRDefault="006169BE" w:rsidP="00E240DC">
      <w:pPr>
        <w:pStyle w:val="BodyText"/>
      </w:pPr>
      <w:r w:rsidRPr="00F913D8">
        <w:t>There is usually more than one control option available to manage a particular risk, and most often control strategies will consist of implementing several risk control options. To be effective, the full range of feasible control options should be considered and evaluated.</w:t>
      </w:r>
    </w:p>
    <w:p w14:paraId="42D3B03D" w14:textId="77777777" w:rsidR="006169BE" w:rsidRPr="006724FD" w:rsidRDefault="006169BE" w:rsidP="00FF3E40">
      <w:pPr>
        <w:pStyle w:val="Heading3"/>
      </w:pPr>
      <w:bookmarkStart w:id="121" w:name="_Toc494680659"/>
      <w:bookmarkStart w:id="122" w:name="_Toc212097596"/>
      <w:r w:rsidRPr="006724FD">
        <w:t>Evaluating Risk Control Options</w:t>
      </w:r>
      <w:bookmarkEnd w:id="121"/>
      <w:bookmarkEnd w:id="122"/>
    </w:p>
    <w:p w14:paraId="4E1CE6E1" w14:textId="77777777" w:rsidR="006169BE" w:rsidRPr="00F913D8" w:rsidRDefault="006169BE"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45D233F5" w14:textId="77777777" w:rsidR="006169BE" w:rsidRPr="00F913D8" w:rsidRDefault="006169BE" w:rsidP="00E240DC">
      <w:pPr>
        <w:pStyle w:val="BodyText"/>
      </w:pPr>
      <w:r w:rsidRPr="00F913D8">
        <w:t>Until the control options have actually been applied, and results observed, estimates of their effectiveness are conjecture. The same methods used to estimate frequency and consequence in the risk estimation step can be applied to estimate the potential change in these parameters expected to result from the application of risk control measures:</w:t>
      </w:r>
      <w:r w:rsidR="00B2370D">
        <w:t xml:space="preserve"> e.g.</w:t>
      </w:r>
      <w:r w:rsidRPr="00F913D8">
        <w:t xml:space="preserve"> historical data, fault- and event-tree analysis, professional judgment. As with other estimates, all associated assumptions and uncertainties should be acknowledged and documented.</w:t>
      </w:r>
    </w:p>
    <w:p w14:paraId="2C201F43" w14:textId="77777777" w:rsidR="006169BE" w:rsidRDefault="006169BE" w:rsidP="00E240DC">
      <w:pPr>
        <w:pStyle w:val="BodyText"/>
      </w:pPr>
      <w:r w:rsidRPr="00F913D8">
        <w:lastRenderedPageBreak/>
        <w:t>Not only should control measures be effective in reducing risk, they should also be cost-effective. The cost of the control measure should not normally exceed the reduction in the expected value of the loss.</w:t>
      </w:r>
    </w:p>
    <w:p w14:paraId="675C1E56" w14:textId="77777777" w:rsidR="006169BE" w:rsidRPr="00F913D8" w:rsidRDefault="006169BE" w:rsidP="00E240DC">
      <w:pPr>
        <w:pStyle w:val="BodyText"/>
      </w:pPr>
      <w:r w:rsidRPr="00F913D8">
        <w:t>Implementing a control option may also generate new risks. The new risk scenario generated by the control option should be assessed like other scenarios, beginning with the risk assessment step.</w:t>
      </w:r>
    </w:p>
    <w:p w14:paraId="5404B0A4" w14:textId="77777777" w:rsidR="00AF6DBC" w:rsidRDefault="00AF6DBC" w:rsidP="00E240DC">
      <w:pPr>
        <w:pStyle w:val="BodyText"/>
      </w:pPr>
      <w:r w:rsidRPr="00205946">
        <w:rPr>
          <w:highlight w:val="yellow"/>
        </w:rPr>
        <w:t xml:space="preserve">One risk control option is considering the use of </w:t>
      </w:r>
      <w:ins w:id="123" w:author="Alimchandani, Mahesh" w:date="2012-09-26T23:06:00Z">
        <w:r w:rsidR="005F465D">
          <w:rPr>
            <w:highlight w:val="yellow"/>
          </w:rPr>
          <w:t>[</w:t>
        </w:r>
      </w:ins>
      <w:r w:rsidRPr="00205946">
        <w:rPr>
          <w:highlight w:val="yellow"/>
        </w:rPr>
        <w:t>electronic</w:t>
      </w:r>
      <w:ins w:id="124" w:author="Alimchandani, Mahesh" w:date="2012-09-26T23:06:00Z">
        <w:r w:rsidR="005F465D">
          <w:rPr>
            <w:highlight w:val="yellow"/>
          </w:rPr>
          <w:t>]</w:t>
        </w:r>
      </w:ins>
      <w:r w:rsidRPr="00205946">
        <w:rPr>
          <w:highlight w:val="yellow"/>
        </w:rPr>
        <w:t xml:space="preserve"> </w:t>
      </w:r>
      <w:ins w:id="125" w:author="Alimchandani, Mahesh" w:date="2012-09-26T23:06:00Z">
        <w:r w:rsidR="005F465D">
          <w:rPr>
            <w:highlight w:val="yellow"/>
          </w:rPr>
          <w:t>(</w:t>
        </w:r>
        <w:proofErr w:type="gramStart"/>
        <w:r w:rsidR="005F465D">
          <w:rPr>
            <w:highlight w:val="yellow"/>
          </w:rPr>
          <w:t>virtual ?</w:t>
        </w:r>
        <w:proofErr w:type="gramEnd"/>
        <w:r w:rsidR="005F465D">
          <w:rPr>
            <w:highlight w:val="yellow"/>
          </w:rPr>
          <w:t xml:space="preserve">?) </w:t>
        </w:r>
      </w:ins>
      <w:proofErr w:type="gramStart"/>
      <w:r w:rsidRPr="00205946">
        <w:rPr>
          <w:highlight w:val="yellow"/>
        </w:rPr>
        <w:t>AtoN to replace, or instead of, physical AtoN.</w:t>
      </w:r>
      <w:proofErr w:type="gramEnd"/>
      <w:r w:rsidRPr="00205946">
        <w:rPr>
          <w:highlight w:val="yellow"/>
        </w:rPr>
        <w:t xml:space="preserve">  In these scenarios, the AtoN authority must take into account the reliability and redundancy of the electronic system and the navigation requirements of all waterway user groups.</w:t>
      </w:r>
      <w:ins w:id="126" w:author=" " w:date="2012-09-26T05:25:00Z">
        <w:r w:rsidR="007A2C57">
          <w:t xml:space="preserve"> The use and risks of </w:t>
        </w:r>
        <w:del w:id="127" w:author="Alimchandani, Mahesh" w:date="2012-09-26T23:01:00Z">
          <w:r w:rsidR="007A2C57" w:rsidDel="005F465D">
            <w:delText xml:space="preserve">use of </w:delText>
          </w:r>
        </w:del>
        <w:r w:rsidR="007A2C57">
          <w:t xml:space="preserve">electronic AtoN </w:t>
        </w:r>
      </w:ins>
      <w:ins w:id="128" w:author=" " w:date="2012-09-26T05:26:00Z">
        <w:r w:rsidR="007A2C57">
          <w:t>should</w:t>
        </w:r>
      </w:ins>
      <w:ins w:id="129" w:author=" " w:date="2012-09-26T05:25:00Z">
        <w:r w:rsidR="007A2C57">
          <w:t xml:space="preserve"> </w:t>
        </w:r>
      </w:ins>
      <w:ins w:id="130" w:author=" " w:date="2012-09-26T05:26:00Z">
        <w:r w:rsidR="007A2C57">
          <w:t xml:space="preserve">take into consideration IALA Guidance </w:t>
        </w:r>
      </w:ins>
      <w:ins w:id="131" w:author=" " w:date="2012-09-26T05:54:00Z">
        <w:r w:rsidR="002D5492">
          <w:t xml:space="preserve">1081 </w:t>
        </w:r>
      </w:ins>
      <w:ins w:id="132" w:author=" " w:date="2012-09-26T05:55:00Z">
        <w:r w:rsidR="002D5492">
          <w:t>‘Virtual Aids to Navigation’</w:t>
        </w:r>
      </w:ins>
      <w:ins w:id="133" w:author=" " w:date="2012-09-26T05:26:00Z">
        <w:r w:rsidR="007A2C57">
          <w:t xml:space="preserve">. </w:t>
        </w:r>
      </w:ins>
    </w:p>
    <w:p w14:paraId="52F976E4" w14:textId="77777777" w:rsidR="006169BE" w:rsidRPr="00F913D8" w:rsidRDefault="006169BE" w:rsidP="00E240DC">
      <w:pPr>
        <w:pStyle w:val="BodyText"/>
      </w:pPr>
      <w:r w:rsidRPr="00F913D8">
        <w:t>In general, preferred risk control options are those that cost the least, effect the greatest reduction in losses, and create the least adverse side effects.</w:t>
      </w:r>
    </w:p>
    <w:p w14:paraId="4752F792" w14:textId="77777777" w:rsidR="006169BE" w:rsidRPr="006724FD" w:rsidRDefault="006169BE" w:rsidP="00FF3E40">
      <w:pPr>
        <w:pStyle w:val="Heading3"/>
      </w:pPr>
      <w:bookmarkStart w:id="134" w:name="_Toc212097597"/>
      <w:r w:rsidRPr="006724FD">
        <w:t>Costing Risk Control Options</w:t>
      </w:r>
      <w:bookmarkEnd w:id="134"/>
    </w:p>
    <w:p w14:paraId="54F087B6" w14:textId="77777777" w:rsidR="006169BE" w:rsidRPr="00DC09C6" w:rsidRDefault="006169BE" w:rsidP="00DC09C6">
      <w:pPr>
        <w:pStyle w:val="BodyText"/>
      </w:pPr>
      <w:r w:rsidRPr="00DC09C6">
        <w:t xml:space="preserve">The control options identified above must now be </w:t>
      </w:r>
      <w:r w:rsidR="00D730B7" w:rsidRPr="006E3B46">
        <w:rPr>
          <w:highlight w:val="yellow"/>
        </w:rPr>
        <w:t>scrutinized</w:t>
      </w:r>
      <w:r w:rsidRPr="00DC09C6">
        <w:t xml:space="preserve">– whether they are intended to reduce risk and therefore most </w:t>
      </w:r>
      <w:r w:rsidR="00DC09C6" w:rsidRPr="00DC09C6">
        <w:t>likely to cost the program more</w:t>
      </w:r>
      <w:r w:rsidRPr="00DC09C6">
        <w:t xml:space="preserve"> or whether they are intended to save money and likely to maintain/increase risk.</w:t>
      </w:r>
    </w:p>
    <w:p w14:paraId="2A932BA2" w14:textId="77777777" w:rsidR="006169BE" w:rsidRPr="00F913D8" w:rsidRDefault="006169BE"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6AFDA982" w14:textId="77777777" w:rsidR="006169BE" w:rsidRPr="00F913D8" w:rsidRDefault="006169BE" w:rsidP="00E240DC">
      <w:pPr>
        <w:pStyle w:val="BodyText"/>
      </w:pPr>
      <w:r w:rsidRPr="00F913D8">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205CE141" w14:textId="77777777" w:rsidR="006169BE" w:rsidRPr="00F913D8" w:rsidRDefault="006169BE"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considered a "sunk" cost.  However, the same land or building in a metropolitan area, which has an alternative use, would have to be </w:t>
      </w:r>
      <w:proofErr w:type="spellStart"/>
      <w:r w:rsidR="00D730B7" w:rsidRPr="006E3B46">
        <w:rPr>
          <w:highlight w:val="yellow"/>
        </w:rPr>
        <w:t>priced</w:t>
      </w:r>
      <w:r w:rsidRPr="00F913D8">
        <w:t>at</w:t>
      </w:r>
      <w:proofErr w:type="spellEnd"/>
      <w:r w:rsidRPr="00F913D8">
        <w:t xml:space="preserve"> the </w:t>
      </w:r>
      <w:proofErr w:type="spellStart"/>
      <w:r w:rsidR="00D730B7" w:rsidRPr="006E3B46">
        <w:rPr>
          <w:highlight w:val="yellow"/>
        </w:rPr>
        <w:t>value</w:t>
      </w:r>
      <w:r w:rsidRPr="00F913D8">
        <w:t>of</w:t>
      </w:r>
      <w:proofErr w:type="spellEnd"/>
      <w:r w:rsidRPr="00F913D8">
        <w:t xml:space="preserve"> this alternative use.</w:t>
      </w:r>
    </w:p>
    <w:p w14:paraId="263A4C5D" w14:textId="77777777" w:rsidR="006169BE" w:rsidRPr="00F913D8" w:rsidRDefault="006169BE" w:rsidP="00E240DC">
      <w:pPr>
        <w:pStyle w:val="BodyText"/>
      </w:pPr>
      <w:r w:rsidRPr="00F913D8">
        <w:t>Costs can be divided into three broad categories:</w:t>
      </w:r>
    </w:p>
    <w:p w14:paraId="259045C8" w14:textId="77777777" w:rsidR="006169BE" w:rsidRPr="006724FD" w:rsidRDefault="006169BE">
      <w:pPr>
        <w:pStyle w:val="List1"/>
        <w:numPr>
          <w:ilvl w:val="0"/>
          <w:numId w:val="28"/>
        </w:numPr>
      </w:pPr>
      <w:r w:rsidRPr="006724FD">
        <w:t>Planning Phase</w:t>
      </w:r>
    </w:p>
    <w:p w14:paraId="2AD1D3C3" w14:textId="77777777" w:rsidR="006169BE" w:rsidRPr="00F913D8" w:rsidRDefault="006169BE"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4EB5ABF7" w14:textId="77777777" w:rsidR="006169BE" w:rsidRPr="006724FD" w:rsidRDefault="006169BE">
      <w:pPr>
        <w:pStyle w:val="List1"/>
      </w:pPr>
      <w:r w:rsidRPr="006724FD">
        <w:t>Construction/Development</w:t>
      </w:r>
    </w:p>
    <w:p w14:paraId="2A93118D" w14:textId="77777777" w:rsidR="006169BE" w:rsidRPr="00F913D8" w:rsidRDefault="006169BE" w:rsidP="00DC09C6">
      <w:pPr>
        <w:pStyle w:val="List1text"/>
      </w:pPr>
      <w:r w:rsidRPr="00F913D8">
        <w:t>A large number of costs items will be involved at this stage.  They could include some of the following (as well as others):</w:t>
      </w:r>
    </w:p>
    <w:p w14:paraId="67151A7F" w14:textId="77777777" w:rsidR="006169BE" w:rsidRPr="00F913D8" w:rsidRDefault="00664926" w:rsidP="006E3B46">
      <w:pPr>
        <w:pStyle w:val="List1indent"/>
        <w:numPr>
          <w:ilvl w:val="0"/>
          <w:numId w:val="57"/>
        </w:numPr>
        <w:tabs>
          <w:tab w:val="left" w:pos="1134"/>
        </w:tabs>
      </w:pPr>
      <w:proofErr w:type="gramStart"/>
      <w:r w:rsidRPr="00F913D8">
        <w:t>l</w:t>
      </w:r>
      <w:r w:rsidR="006169BE" w:rsidRPr="00F913D8">
        <w:t>and</w:t>
      </w:r>
      <w:proofErr w:type="gramEnd"/>
      <w:r w:rsidR="006169BE" w:rsidRPr="00F913D8">
        <w:t xml:space="preserve"> acquisition and/or the opport</w:t>
      </w:r>
      <w:r w:rsidRPr="00F913D8">
        <w:t>unity cost of land already held;</w:t>
      </w:r>
    </w:p>
    <w:p w14:paraId="2FA676E5" w14:textId="77777777" w:rsidR="006169BE" w:rsidRPr="00F913D8" w:rsidRDefault="00664926" w:rsidP="006E3B46">
      <w:pPr>
        <w:pStyle w:val="List1indent"/>
        <w:numPr>
          <w:ilvl w:val="0"/>
          <w:numId w:val="57"/>
        </w:numPr>
        <w:tabs>
          <w:tab w:val="left" w:pos="1134"/>
        </w:tabs>
      </w:pPr>
      <w:proofErr w:type="gramStart"/>
      <w:r w:rsidRPr="00F913D8">
        <w:t>c</w:t>
      </w:r>
      <w:r w:rsidR="006169BE" w:rsidRPr="00F913D8">
        <w:t>onstruction</w:t>
      </w:r>
      <w:proofErr w:type="gramEnd"/>
      <w:r w:rsidR="006169BE" w:rsidRPr="00F913D8">
        <w:t xml:space="preserve"> costs (related to bo</w:t>
      </w:r>
      <w:r w:rsidRPr="00F913D8">
        <w:t>th new and existing facilities);</w:t>
      </w:r>
    </w:p>
    <w:p w14:paraId="202BF33B" w14:textId="77777777" w:rsidR="006169BE" w:rsidRPr="00F913D8" w:rsidRDefault="00664926" w:rsidP="006E3B46">
      <w:pPr>
        <w:pStyle w:val="List1indent"/>
        <w:numPr>
          <w:ilvl w:val="0"/>
          <w:numId w:val="57"/>
        </w:numPr>
        <w:tabs>
          <w:tab w:val="left" w:pos="1134"/>
        </w:tabs>
      </w:pPr>
      <w:proofErr w:type="gramStart"/>
      <w:r w:rsidRPr="00F913D8">
        <w:t>a</w:t>
      </w:r>
      <w:r w:rsidR="006169BE" w:rsidRPr="00F913D8">
        <w:t>ids</w:t>
      </w:r>
      <w:proofErr w:type="gramEnd"/>
      <w:r w:rsidR="006169BE" w:rsidRPr="00F913D8">
        <w:t xml:space="preserve"> to navigation and other equipm</w:t>
      </w:r>
      <w:r w:rsidRPr="00F913D8">
        <w:t>ent purchases, including spares;</w:t>
      </w:r>
    </w:p>
    <w:p w14:paraId="511ECF36" w14:textId="77777777" w:rsidR="006169BE" w:rsidRPr="00F913D8" w:rsidRDefault="00664926" w:rsidP="006E3B46">
      <w:pPr>
        <w:pStyle w:val="List1indent"/>
        <w:numPr>
          <w:ilvl w:val="0"/>
          <w:numId w:val="57"/>
        </w:numPr>
        <w:tabs>
          <w:tab w:val="left" w:pos="1134"/>
        </w:tabs>
      </w:pPr>
      <w:proofErr w:type="gramStart"/>
      <w:r w:rsidRPr="00F913D8">
        <w:t>other</w:t>
      </w:r>
      <w:proofErr w:type="gramEnd"/>
      <w:r w:rsidRPr="00F913D8">
        <w:t xml:space="preserve"> capital expenditures;</w:t>
      </w:r>
    </w:p>
    <w:p w14:paraId="26002DF9" w14:textId="77777777" w:rsidR="006169BE" w:rsidRPr="00F913D8" w:rsidRDefault="00664926" w:rsidP="006E3B46">
      <w:pPr>
        <w:pStyle w:val="List1indent"/>
        <w:numPr>
          <w:ilvl w:val="0"/>
          <w:numId w:val="57"/>
        </w:numPr>
        <w:tabs>
          <w:tab w:val="left" w:pos="1134"/>
        </w:tabs>
      </w:pPr>
      <w:proofErr w:type="gramStart"/>
      <w:r w:rsidRPr="00F913D8">
        <w:t>t</w:t>
      </w:r>
      <w:r w:rsidR="006169BE" w:rsidRPr="00F913D8">
        <w:t>ra</w:t>
      </w:r>
      <w:r w:rsidRPr="00F913D8">
        <w:t>ining</w:t>
      </w:r>
      <w:proofErr w:type="gramEnd"/>
      <w:r w:rsidRPr="00F913D8">
        <w:t xml:space="preserve"> related to implementation;</w:t>
      </w:r>
    </w:p>
    <w:p w14:paraId="6FF07DC0" w14:textId="77777777" w:rsidR="006169BE" w:rsidRPr="00F913D8" w:rsidRDefault="00664926" w:rsidP="006E3B46">
      <w:pPr>
        <w:pStyle w:val="List1indent"/>
        <w:numPr>
          <w:ilvl w:val="0"/>
          <w:numId w:val="57"/>
        </w:numPr>
        <w:tabs>
          <w:tab w:val="left" w:pos="1134"/>
        </w:tabs>
      </w:pPr>
      <w:proofErr w:type="gramStart"/>
      <w:r w:rsidRPr="00F913D8">
        <w:t>moving</w:t>
      </w:r>
      <w:proofErr w:type="gramEnd"/>
      <w:r w:rsidRPr="00F913D8">
        <w:t xml:space="preserve"> expenses; and</w:t>
      </w:r>
    </w:p>
    <w:p w14:paraId="781515D9" w14:textId="77777777" w:rsidR="006169BE" w:rsidRPr="00F913D8" w:rsidRDefault="00664926" w:rsidP="006E3B46">
      <w:pPr>
        <w:pStyle w:val="List1indent"/>
        <w:numPr>
          <w:ilvl w:val="0"/>
          <w:numId w:val="57"/>
        </w:numPr>
        <w:tabs>
          <w:tab w:val="left" w:pos="1134"/>
        </w:tabs>
      </w:pPr>
      <w:proofErr w:type="gramStart"/>
      <w:r w:rsidRPr="00F913D8">
        <w:lastRenderedPageBreak/>
        <w:t>o</w:t>
      </w:r>
      <w:r w:rsidR="006169BE" w:rsidRPr="00F913D8">
        <w:t>ther</w:t>
      </w:r>
      <w:proofErr w:type="gramEnd"/>
      <w:r w:rsidR="006169BE" w:rsidRPr="00F913D8">
        <w:t xml:space="preserve"> start-up costs.</w:t>
      </w:r>
    </w:p>
    <w:p w14:paraId="5BF423A3" w14:textId="77777777" w:rsidR="006169BE" w:rsidRPr="006724FD" w:rsidRDefault="006169BE">
      <w:pPr>
        <w:pStyle w:val="List1"/>
      </w:pPr>
      <w:r w:rsidRPr="006724FD">
        <w:t>Operational Phase</w:t>
      </w:r>
    </w:p>
    <w:p w14:paraId="4007FD28" w14:textId="77777777" w:rsidR="006169BE" w:rsidRPr="00F913D8" w:rsidRDefault="006169BE" w:rsidP="00DC09C6">
      <w:pPr>
        <w:pStyle w:val="List1text"/>
      </w:pPr>
      <w:r w:rsidRPr="00F913D8">
        <w:t>Once the option is in place, an estimate must be made of its life-cycle costs.  These could include:</w:t>
      </w:r>
    </w:p>
    <w:p w14:paraId="0D87B250" w14:textId="77777777" w:rsidR="006169BE" w:rsidRPr="00F913D8" w:rsidRDefault="00664926" w:rsidP="006E3B46">
      <w:pPr>
        <w:pStyle w:val="List1indent"/>
        <w:numPr>
          <w:ilvl w:val="1"/>
          <w:numId w:val="56"/>
        </w:numPr>
      </w:pPr>
      <w:proofErr w:type="gramStart"/>
      <w:r w:rsidRPr="00F913D8">
        <w:t>s</w:t>
      </w:r>
      <w:r w:rsidR="006169BE" w:rsidRPr="00F913D8">
        <w:t>alaries</w:t>
      </w:r>
      <w:proofErr w:type="gramEnd"/>
      <w:r w:rsidR="006169BE" w:rsidRPr="00F913D8">
        <w:t xml:space="preserve"> (including regular wages, overtime, bonuses, </w:t>
      </w:r>
      <w:r w:rsidRPr="00F913D8">
        <w:t>allowances and fringe benefits);</w:t>
      </w:r>
    </w:p>
    <w:p w14:paraId="29D0652E" w14:textId="77777777" w:rsidR="006169BE" w:rsidRPr="00F913D8" w:rsidRDefault="00664926" w:rsidP="006E3B46">
      <w:pPr>
        <w:pStyle w:val="List1indent"/>
        <w:numPr>
          <w:ilvl w:val="1"/>
          <w:numId w:val="56"/>
        </w:numPr>
      </w:pPr>
      <w:proofErr w:type="gramStart"/>
      <w:r w:rsidRPr="00F913D8">
        <w:t>m</w:t>
      </w:r>
      <w:r w:rsidR="006169BE" w:rsidRPr="00F913D8">
        <w:t>aintenance</w:t>
      </w:r>
      <w:proofErr w:type="gramEnd"/>
      <w:r w:rsidR="006169BE" w:rsidRPr="00F913D8">
        <w:t xml:space="preserve"> of equipme</w:t>
      </w:r>
      <w:r w:rsidRPr="00F913D8">
        <w:t>nt, electronics</w:t>
      </w:r>
      <w:ins w:id="135" w:author=" " w:date="2012-09-26T05:33:00Z">
        <w:r w:rsidR="003829FC">
          <w:t>, software</w:t>
        </w:r>
      </w:ins>
      <w:r w:rsidRPr="00F913D8">
        <w:t xml:space="preserve"> and civil works;</w:t>
      </w:r>
    </w:p>
    <w:p w14:paraId="3AC65F71" w14:textId="77777777" w:rsidR="006169BE" w:rsidRPr="00F913D8" w:rsidRDefault="00664926" w:rsidP="006E3B46">
      <w:pPr>
        <w:pStyle w:val="List1indent"/>
        <w:numPr>
          <w:ilvl w:val="1"/>
          <w:numId w:val="56"/>
        </w:numPr>
      </w:pPr>
      <w:proofErr w:type="gramStart"/>
      <w:r w:rsidRPr="00F913D8">
        <w:t>p</w:t>
      </w:r>
      <w:r w:rsidR="006169BE" w:rsidRPr="00F913D8">
        <w:t>eriodic</w:t>
      </w:r>
      <w:proofErr w:type="gramEnd"/>
      <w:r w:rsidR="006169BE" w:rsidRPr="00F913D8">
        <w:t xml:space="preserve"> capital outlays (such as mid-life refits)</w:t>
      </w:r>
      <w:r w:rsidRPr="00F913D8">
        <w:t>;</w:t>
      </w:r>
    </w:p>
    <w:p w14:paraId="674841B3" w14:textId="77777777" w:rsidR="006169BE" w:rsidRPr="00F913D8" w:rsidRDefault="00664926" w:rsidP="006E3B46">
      <w:pPr>
        <w:pStyle w:val="List1indent"/>
        <w:numPr>
          <w:ilvl w:val="1"/>
          <w:numId w:val="56"/>
        </w:numPr>
      </w:pPr>
      <w:proofErr w:type="gramStart"/>
      <w:r w:rsidRPr="00F913D8">
        <w:t>o</w:t>
      </w:r>
      <w:r w:rsidR="006169BE" w:rsidRPr="00F913D8">
        <w:t>perating</w:t>
      </w:r>
      <w:proofErr w:type="gramEnd"/>
      <w:r w:rsidR="006169BE" w:rsidRPr="00F913D8">
        <w:t xml:space="preserve"> expenses (e.g. removal and p</w:t>
      </w:r>
      <w:r w:rsidRPr="00F913D8">
        <w:t>lacement of aids to navigation);</w:t>
      </w:r>
    </w:p>
    <w:p w14:paraId="5A0D4D16" w14:textId="77777777" w:rsidR="00D730B7" w:rsidRDefault="00664926" w:rsidP="006E3B46">
      <w:pPr>
        <w:pStyle w:val="List1indent"/>
        <w:numPr>
          <w:ilvl w:val="1"/>
          <w:numId w:val="56"/>
        </w:numPr>
      </w:pPr>
      <w:proofErr w:type="gramStart"/>
      <w:r w:rsidRPr="00F913D8">
        <w:t>on</w:t>
      </w:r>
      <w:proofErr w:type="gramEnd"/>
      <w:r w:rsidRPr="00F913D8">
        <w:t>-going training;</w:t>
      </w:r>
    </w:p>
    <w:p w14:paraId="4B5335C2" w14:textId="77777777" w:rsidR="006169BE" w:rsidRPr="00F913D8" w:rsidRDefault="00664926" w:rsidP="006E3B46">
      <w:pPr>
        <w:pStyle w:val="List1indent"/>
        <w:numPr>
          <w:ilvl w:val="1"/>
          <w:numId w:val="56"/>
        </w:numPr>
      </w:pPr>
      <w:proofErr w:type="gramStart"/>
      <w:r w:rsidRPr="00F913D8">
        <w:t>lease</w:t>
      </w:r>
      <w:proofErr w:type="gramEnd"/>
      <w:r w:rsidRPr="00F913D8">
        <w:t xml:space="preserve"> costs (</w:t>
      </w:r>
      <w:r w:rsidR="00B2370D">
        <w:t>e.g. landlines</w:t>
      </w:r>
      <w:r w:rsidRPr="00F913D8">
        <w:t>)</w:t>
      </w:r>
      <w:r w:rsidR="00D730B7">
        <w:t>; and</w:t>
      </w:r>
    </w:p>
    <w:p w14:paraId="52423B7A" w14:textId="77777777" w:rsidR="006169BE" w:rsidRPr="00F913D8" w:rsidRDefault="00664926" w:rsidP="006E3B46">
      <w:pPr>
        <w:pStyle w:val="List1indent"/>
        <w:numPr>
          <w:ilvl w:val="1"/>
          <w:numId w:val="56"/>
        </w:numPr>
      </w:pPr>
      <w:proofErr w:type="gramStart"/>
      <w:r w:rsidRPr="00F913D8">
        <w:t>o</w:t>
      </w:r>
      <w:r w:rsidR="006169BE" w:rsidRPr="00F913D8">
        <w:t>ther</w:t>
      </w:r>
      <w:proofErr w:type="gramEnd"/>
      <w:r w:rsidR="006169BE" w:rsidRPr="00F913D8">
        <w:t xml:space="preserve"> operation and maintenance costs.</w:t>
      </w:r>
    </w:p>
    <w:p w14:paraId="51F095A7" w14:textId="77777777" w:rsidR="006169BE" w:rsidRPr="00506BB5" w:rsidRDefault="006169BE" w:rsidP="006169BE">
      <w:pPr>
        <w:pStyle w:val="BodyText"/>
        <w:rPr>
          <w:szCs w:val="22"/>
        </w:rPr>
      </w:pPr>
      <w:r w:rsidRPr="00506BB5">
        <w:rPr>
          <w:color w:val="000000"/>
          <w:szCs w:val="22"/>
        </w:rPr>
        <w:t xml:space="preserve">Costs should be recorded in a </w:t>
      </w:r>
      <w:proofErr w:type="spellStart"/>
      <w:r w:rsidRPr="00506BB5">
        <w:rPr>
          <w:color w:val="000000"/>
          <w:szCs w:val="22"/>
        </w:rPr>
        <w:t>spreadsheet</w:t>
      </w:r>
      <w:proofErr w:type="spellEnd"/>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15AA1BCF" w14:textId="77777777" w:rsidR="006169BE" w:rsidRPr="006724FD" w:rsidRDefault="006169BE" w:rsidP="00FF3E40">
      <w:pPr>
        <w:pStyle w:val="Heading3"/>
      </w:pPr>
      <w:bookmarkStart w:id="136" w:name="_Toc494680661"/>
      <w:bookmarkStart w:id="137" w:name="_Toc212097598"/>
      <w:r w:rsidRPr="006724FD">
        <w:t>Assessing Stakeholder Acceptance</w:t>
      </w:r>
      <w:bookmarkEnd w:id="136"/>
      <w:bookmarkEnd w:id="137"/>
    </w:p>
    <w:p w14:paraId="39F99C81" w14:textId="77777777" w:rsidR="006169BE" w:rsidRPr="00F913D8" w:rsidRDefault="006169BE" w:rsidP="00E240DC">
      <w:pPr>
        <w:pStyle w:val="BodyText"/>
      </w:pPr>
      <w:r w:rsidRPr="00F913D8">
        <w:t>Before risk control decisions are made, they should be communicated through the stakeholder consultation process. A proposed option may appear acceptable to the decision-maker, in terms of its effectiveness and costs, but may be unacceptable to other stakeholders because of other factors. There is a need to evaluate any proposed control or financing strategy in terms of the needs, issues, and concerns of affected stakeholders.</w:t>
      </w:r>
    </w:p>
    <w:p w14:paraId="37F5E591" w14:textId="77777777" w:rsidR="006169BE" w:rsidRPr="006724FD" w:rsidRDefault="006169BE" w:rsidP="00FF3E40">
      <w:pPr>
        <w:pStyle w:val="Heading3"/>
      </w:pPr>
      <w:bookmarkStart w:id="138" w:name="_Toc494680662"/>
      <w:bookmarkStart w:id="139" w:name="_Toc212097599"/>
      <w:r w:rsidRPr="006724FD">
        <w:t>Residual Risk</w:t>
      </w:r>
      <w:bookmarkEnd w:id="138"/>
      <w:bookmarkEnd w:id="139"/>
    </w:p>
    <w:p w14:paraId="6F74CA4F" w14:textId="77777777" w:rsidR="006169BE" w:rsidRPr="00F913D8" w:rsidRDefault="006169BE" w:rsidP="00E240DC">
      <w:pPr>
        <w:pStyle w:val="BodyText"/>
      </w:pPr>
      <w:r w:rsidRPr="00F913D8">
        <w:t>Any risk left after the implementation of risk control options is termed residual risk. The residual risk must be evaluated by returning to the risk assessment step, to determine if it is acceptable. If the residual risk is not acceptable, then the activity may need to be abandoned or alternative risk control strategies implemented to reduce the risk to an acceptable level.</w:t>
      </w:r>
    </w:p>
    <w:p w14:paraId="6E822258" w14:textId="77777777" w:rsidR="006169BE" w:rsidRPr="00F913D8" w:rsidRDefault="006169BE" w:rsidP="00E240DC">
      <w:pPr>
        <w:pStyle w:val="BodyText"/>
      </w:pPr>
      <w:r w:rsidRPr="00F913D8">
        <w:t>One means of increasing acceptability is to increase the benefits associated with the activity. The risks are evaluated in terms of the overall needs, issues, and concerns of stakeholders. Therefore, if concerns about risk can be balanced against gains in other areas of stakeholder interest (</w:t>
      </w:r>
      <w:proofErr w:type="spellStart"/>
      <w:r w:rsidR="00506BB5">
        <w:t>e.g.</w:t>
      </w:r>
      <w:r w:rsidRPr="00F913D8">
        <w:t>greater</w:t>
      </w:r>
      <w:proofErr w:type="spellEnd"/>
      <w:r w:rsidRPr="00F913D8">
        <w:t xml:space="preserve"> income, cle</w:t>
      </w:r>
      <w:r w:rsidR="00506BB5">
        <w:t>aner water, fewer incidents</w:t>
      </w:r>
      <w:r w:rsidRPr="00F913D8">
        <w:t>), then the activity may be seen as acceptable.</w:t>
      </w:r>
    </w:p>
    <w:p w14:paraId="116C8EAC" w14:textId="77777777" w:rsidR="006169BE" w:rsidRPr="00F913D8" w:rsidRDefault="006169BE" w:rsidP="00E240DC">
      <w:pPr>
        <w:pStyle w:val="BodyText"/>
      </w:pPr>
      <w:r w:rsidRPr="00F913D8">
        <w:t>Determining the level of acceptable risk is best achieved through effective dialogue with stakeholders. In deciding whether or not a risk is acceptable, it may be useful to determine whether the risk:</w:t>
      </w:r>
    </w:p>
    <w:p w14:paraId="0CAA03FA" w14:textId="77777777" w:rsidR="006169BE" w:rsidRPr="00F913D8" w:rsidRDefault="00B2370D" w:rsidP="006E3B46">
      <w:pPr>
        <w:pStyle w:val="List1"/>
        <w:numPr>
          <w:ilvl w:val="0"/>
          <w:numId w:val="29"/>
        </w:numPr>
        <w:tabs>
          <w:tab w:val="clear" w:pos="1134"/>
          <w:tab w:val="num" w:pos="1701"/>
        </w:tabs>
        <w:ind w:left="1701"/>
      </w:pPr>
      <w:r>
        <w:t>I</w:t>
      </w:r>
      <w:r w:rsidR="006169BE" w:rsidRPr="00F913D8">
        <w:t>s so great or the outcome so unacceptable that it must be refused altogether;</w:t>
      </w:r>
    </w:p>
    <w:p w14:paraId="716736BA" w14:textId="77777777" w:rsidR="006169BE" w:rsidRPr="00F913D8" w:rsidRDefault="00B2370D" w:rsidP="006E3B46">
      <w:pPr>
        <w:pStyle w:val="List1"/>
        <w:ind w:left="1701"/>
      </w:pPr>
      <w:r>
        <w:t>I</w:t>
      </w:r>
      <w:r w:rsidR="006169BE" w:rsidRPr="00F913D8">
        <w:t>s, or has been made, so small as to be negligible; or</w:t>
      </w:r>
    </w:p>
    <w:p w14:paraId="1FAB8485" w14:textId="77777777" w:rsidR="006169BE" w:rsidRPr="00F913D8" w:rsidRDefault="00B2370D" w:rsidP="006E3B46">
      <w:pPr>
        <w:pStyle w:val="List1"/>
        <w:ind w:left="1701"/>
      </w:pPr>
      <w:r>
        <w:t>F</w:t>
      </w:r>
      <w:r w:rsidR="006169BE" w:rsidRPr="00F913D8">
        <w:t>alls between (</w:t>
      </w:r>
      <w:r w:rsidR="00DC09C6">
        <w:t>1</w:t>
      </w:r>
      <w:r w:rsidR="006169BE" w:rsidRPr="00F913D8">
        <w:t>) and (</w:t>
      </w:r>
      <w:r w:rsidR="00DC09C6">
        <w:t>2</w:t>
      </w:r>
      <w:r w:rsidR="006169BE" w:rsidRPr="00F913D8">
        <w:t>), and it has been reduced to the lowest achievable or practicable level.</w:t>
      </w:r>
    </w:p>
    <w:p w14:paraId="12079B0A" w14:textId="77777777" w:rsidR="006169BE" w:rsidRPr="006724FD" w:rsidRDefault="006169BE" w:rsidP="00FF3E40">
      <w:pPr>
        <w:pStyle w:val="Heading3"/>
      </w:pPr>
      <w:bookmarkStart w:id="140" w:name="_Toc494680663"/>
      <w:bookmarkStart w:id="141" w:name="_Toc212097600"/>
      <w:r w:rsidRPr="006724FD">
        <w:t>Results</w:t>
      </w:r>
      <w:bookmarkEnd w:id="140"/>
      <w:bookmarkEnd w:id="141"/>
    </w:p>
    <w:p w14:paraId="48D3955D" w14:textId="77777777" w:rsidR="006169BE" w:rsidRPr="00F913D8" w:rsidRDefault="006169BE" w:rsidP="00E240DC">
      <w:pPr>
        <w:pStyle w:val="BodyText"/>
      </w:pPr>
      <w:r w:rsidRPr="00F913D8">
        <w:t>The output from Step 3 comprises:</w:t>
      </w:r>
    </w:p>
    <w:p w14:paraId="7815FC9B" w14:textId="77777777" w:rsidR="006169BE" w:rsidRPr="006724FD" w:rsidRDefault="00B2370D" w:rsidP="006E3B46">
      <w:pPr>
        <w:pStyle w:val="List1"/>
        <w:numPr>
          <w:ilvl w:val="0"/>
          <w:numId w:val="30"/>
        </w:numPr>
        <w:ind w:left="1701"/>
      </w:pPr>
      <w:r>
        <w:t>A</w:t>
      </w:r>
      <w:r w:rsidR="006169BE" w:rsidRPr="006724FD">
        <w:t xml:space="preserve"> range of risk control options, along with their costs, which are assessed for their effectiveness in reducing risk;</w:t>
      </w:r>
    </w:p>
    <w:p w14:paraId="7E88AEC1" w14:textId="77777777" w:rsidR="006169BE" w:rsidRPr="006724FD" w:rsidRDefault="003A0064" w:rsidP="006E3B46">
      <w:pPr>
        <w:pStyle w:val="List1"/>
        <w:ind w:left="1701"/>
      </w:pPr>
      <w:r>
        <w:t>A</w:t>
      </w:r>
      <w:r w:rsidR="006169BE" w:rsidRPr="006724FD">
        <w:t xml:space="preserve"> list of factors and stakeholders affected by the identified risk control options; and</w:t>
      </w:r>
    </w:p>
    <w:p w14:paraId="5CA52A68" w14:textId="77777777" w:rsidR="006169BE" w:rsidRPr="006724FD" w:rsidRDefault="00B2370D" w:rsidP="006E3B46">
      <w:pPr>
        <w:pStyle w:val="List1"/>
        <w:ind w:left="1701"/>
      </w:pPr>
      <w:r>
        <w:t>T</w:t>
      </w:r>
      <w:r w:rsidR="006169BE" w:rsidRPr="006724FD">
        <w:t>he residual risks deemed acceptable to the stakeholders.</w:t>
      </w:r>
    </w:p>
    <w:p w14:paraId="4758C135" w14:textId="77777777" w:rsidR="006169BE" w:rsidRPr="006724FD" w:rsidRDefault="006169BE" w:rsidP="006B7E32">
      <w:pPr>
        <w:pStyle w:val="Heading2"/>
      </w:pPr>
      <w:bookmarkStart w:id="142" w:name="_Toc494680664"/>
      <w:bookmarkStart w:id="143" w:name="_Toc212097601"/>
      <w:r w:rsidRPr="006724FD">
        <w:lastRenderedPageBreak/>
        <w:t>Step 4 – Make a Decision</w:t>
      </w:r>
      <w:bookmarkEnd w:id="142"/>
      <w:bookmarkEnd w:id="143"/>
    </w:p>
    <w:p w14:paraId="32F8D789" w14:textId="77777777" w:rsidR="006169BE" w:rsidRPr="006724FD" w:rsidRDefault="006169BE" w:rsidP="00FF3E40">
      <w:pPr>
        <w:pStyle w:val="Heading3"/>
      </w:pPr>
      <w:bookmarkStart w:id="144" w:name="_Toc494680665"/>
      <w:bookmarkStart w:id="145" w:name="_Toc212097602"/>
      <w:r w:rsidRPr="006724FD">
        <w:t>Scope</w:t>
      </w:r>
      <w:bookmarkEnd w:id="144"/>
      <w:bookmarkEnd w:id="145"/>
    </w:p>
    <w:p w14:paraId="0F716EFA" w14:textId="77777777" w:rsidR="006169BE" w:rsidRPr="00F913D8" w:rsidRDefault="006169BE" w:rsidP="00E240DC">
      <w:pPr>
        <w:pStyle w:val="BodyText"/>
      </w:pPr>
      <w:r w:rsidRPr="00F913D8">
        <w:t>The purpose of Step 4 is to define, in consultation with stakeholders, the recommendations that should be considered. 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0DBB15E2" w14:textId="77777777" w:rsidR="006169BE" w:rsidRPr="006724FD" w:rsidRDefault="006169BE" w:rsidP="00FF3E40">
      <w:pPr>
        <w:pStyle w:val="Heading3"/>
      </w:pPr>
      <w:bookmarkStart w:id="146" w:name="_Toc212097603"/>
      <w:r w:rsidRPr="006724FD">
        <w:t>Estimate Option Benefits</w:t>
      </w:r>
      <w:bookmarkEnd w:id="146"/>
    </w:p>
    <w:p w14:paraId="5D434742" w14:textId="77777777" w:rsidR="006169BE" w:rsidRPr="00F913D8" w:rsidRDefault="006169BE" w:rsidP="00DC09C6">
      <w:pPr>
        <w:pStyle w:val="BodyText"/>
      </w:pPr>
      <w:r w:rsidRPr="00F913D8">
        <w:t xml:space="preserve">The risk-reduction benefits that would be derived from implementing each of the options identified and </w:t>
      </w:r>
      <w:proofErr w:type="spellStart"/>
      <w:r w:rsidR="00D730B7" w:rsidRPr="006E3B46">
        <w:rPr>
          <w:highlight w:val="yellow"/>
        </w:rPr>
        <w:t>valued</w:t>
      </w:r>
      <w:r w:rsidRPr="00F913D8">
        <w:t>in</w:t>
      </w:r>
      <w:proofErr w:type="spellEnd"/>
      <w:r w:rsidRPr="00F913D8">
        <w:t xml:space="preserve"> step 3 above must now be estimated.  This is probably the most difficult and problematic activity of the entire risk management process.</w:t>
      </w:r>
    </w:p>
    <w:p w14:paraId="791185BE" w14:textId="77777777" w:rsidR="006169BE" w:rsidRPr="00DC09C6" w:rsidRDefault="006169BE"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w:t>
      </w:r>
      <w:proofErr w:type="gramStart"/>
      <w:r w:rsidRPr="00DC09C6">
        <w:t>by what proportion existing risk is increased</w:t>
      </w:r>
      <w:proofErr w:type="gramEnd"/>
      <w:r w:rsidRPr="00DC09C6">
        <w:t xml:space="preserve"> (in order to estimate the monetary value of the increased risk).  Once determined, comparisons of the monetary value of the program risk change to the cost or savings resulting from the option can be made (as discussed in </w:t>
      </w:r>
      <w:r w:rsidR="0049776A" w:rsidRPr="00DC09C6">
        <w:t xml:space="preserve">section </w:t>
      </w:r>
      <w:r w:rsidR="00C176A8">
        <w:rPr>
          <w:highlight w:val="yellow"/>
        </w:rPr>
        <w:fldChar w:fldCharType="begin"/>
      </w:r>
      <w:r w:rsidR="00B2370D">
        <w:instrText xml:space="preserve"> REF _Ref212094102 \r \h </w:instrText>
      </w:r>
      <w:r w:rsidR="00C176A8">
        <w:rPr>
          <w:highlight w:val="yellow"/>
        </w:rPr>
      </w:r>
      <w:r w:rsidR="00C176A8">
        <w:rPr>
          <w:highlight w:val="yellow"/>
        </w:rPr>
        <w:fldChar w:fldCharType="separate"/>
      </w:r>
      <w:r w:rsidR="005C6DD2">
        <w:t>2.4.3</w:t>
      </w:r>
      <w:r w:rsidR="00C176A8">
        <w:rPr>
          <w:highlight w:val="yellow"/>
        </w:rPr>
        <w:fldChar w:fldCharType="end"/>
      </w:r>
      <w:r w:rsidRPr="00DC09C6">
        <w:t>).</w:t>
      </w:r>
    </w:p>
    <w:p w14:paraId="3044B0E7" w14:textId="77777777" w:rsidR="006169BE" w:rsidRPr="00DC09C6" w:rsidRDefault="006169BE" w:rsidP="00DC09C6">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56435087" w14:textId="77777777" w:rsidR="006169BE" w:rsidRPr="00DC09C6" w:rsidRDefault="006169BE" w:rsidP="00DC09C6">
      <w:pPr>
        <w:pStyle w:val="List1text"/>
        <w:rPr>
          <w:i/>
        </w:rPr>
      </w:pPr>
      <w:r w:rsidRPr="00DC09C6">
        <w:rPr>
          <w:i/>
        </w:rPr>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6F75373D" w14:textId="77777777" w:rsidR="006169BE" w:rsidRPr="00F913D8" w:rsidRDefault="006169BE"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7ED50416" w14:textId="77777777" w:rsidR="006169BE" w:rsidRPr="006724FD" w:rsidRDefault="006169BE" w:rsidP="006E3B46">
      <w:pPr>
        <w:pStyle w:val="Heading3"/>
        <w:tabs>
          <w:tab w:val="clear" w:pos="1800"/>
          <w:tab w:val="num" w:pos="2367"/>
        </w:tabs>
      </w:pPr>
      <w:bookmarkStart w:id="147" w:name="_Ref212094102"/>
      <w:bookmarkStart w:id="148" w:name="_Toc212097604"/>
      <w:r w:rsidRPr="006724FD">
        <w:t>Compare Costs to Benefits and Make a Decision</w:t>
      </w:r>
      <w:bookmarkEnd w:id="147"/>
      <w:bookmarkEnd w:id="148"/>
    </w:p>
    <w:p w14:paraId="4D0AB39B" w14:textId="77777777" w:rsidR="006169BE" w:rsidRPr="00DC09C6" w:rsidRDefault="006169BE"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2E9925A4" w14:textId="77777777" w:rsidR="006169BE" w:rsidRPr="00DC09C6" w:rsidRDefault="006169BE" w:rsidP="00DC09C6">
      <w:pPr>
        <w:pStyle w:val="BodyText"/>
        <w:rPr>
          <w:szCs w:val="23"/>
        </w:rPr>
      </w:pPr>
      <w:r w:rsidRPr="00DC09C6">
        <w:rPr>
          <w:szCs w:val="23"/>
        </w:rPr>
        <w:t xml:space="preserve">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w:t>
      </w:r>
      <w:proofErr w:type="gramStart"/>
      <w:r w:rsidRPr="00DC09C6">
        <w:rPr>
          <w:szCs w:val="23"/>
        </w:rPr>
        <w:t>initiative which</w:t>
      </w:r>
      <w:proofErr w:type="gramEnd"/>
      <w:r w:rsidRPr="00DC09C6">
        <w:rPr>
          <w:szCs w:val="23"/>
        </w:rPr>
        <w:t xml:space="preserve"> would produce these benefits.  They take actions that would optimize the overall benefit to society (</w:t>
      </w:r>
      <w:r w:rsidR="00B2370D">
        <w:rPr>
          <w:szCs w:val="23"/>
        </w:rPr>
        <w:t xml:space="preserve">e.g. </w:t>
      </w:r>
      <w:r w:rsidRPr="00DC09C6">
        <w:rPr>
          <w:szCs w:val="23"/>
        </w:rPr>
        <w:t>keeping in mind the type of losses involved, whether associated with life, health, property</w:t>
      </w:r>
      <w:r w:rsidR="00B2370D">
        <w:rPr>
          <w:szCs w:val="23"/>
        </w:rPr>
        <w:t>, the environment, revenue</w:t>
      </w:r>
      <w:r w:rsidRPr="00DC09C6">
        <w:rPr>
          <w:szCs w:val="23"/>
        </w:rPr>
        <w:t xml:space="preserve">).  A risk-smart </w:t>
      </w:r>
      <w:r w:rsidRPr="00DC09C6">
        <w:rPr>
          <w:szCs w:val="23"/>
        </w:rPr>
        <w:lastRenderedPageBreak/>
        <w:t>organization does not simply take more risks</w:t>
      </w:r>
      <w:r w:rsidR="00DC09C6">
        <w:rPr>
          <w:szCs w:val="23"/>
        </w:rPr>
        <w:t>;</w:t>
      </w:r>
      <w:r w:rsidRPr="00DC09C6">
        <w:rPr>
          <w:szCs w:val="23"/>
        </w:rPr>
        <w:t xml:space="preserve"> it takes calculated risks that optimize the benefits derived from its risk-reduction activities.</w:t>
      </w:r>
    </w:p>
    <w:p w14:paraId="4445C05F" w14:textId="77777777" w:rsidR="006169BE" w:rsidRPr="00DC09C6" w:rsidRDefault="006169BE" w:rsidP="00DC09C6">
      <w:pPr>
        <w:pStyle w:val="BodyText"/>
        <w:rPr>
          <w:szCs w:val="23"/>
        </w:rPr>
      </w:pPr>
      <w:r w:rsidRPr="00DC09C6">
        <w:rPr>
          <w:szCs w:val="23"/>
        </w:rPr>
        <w:t>It is important here to consider more than the obvious, hard, financial benefits and costs of the activity. There may also be a number of associated indirect benefits and costs that may not be readily recognized - for example, ecosystem health, sustainable development, employment benefits or other spin-off benefits. These so-called soft benefits and soft costs should also be considered, in the Risk Assessment process.</w:t>
      </w:r>
    </w:p>
    <w:p w14:paraId="42F1D467" w14:textId="77777777" w:rsidR="006169BE" w:rsidRPr="00DC09C6" w:rsidRDefault="006169BE" w:rsidP="00DC09C6">
      <w:pPr>
        <w:pStyle w:val="BodyText"/>
        <w:rPr>
          <w:szCs w:val="23"/>
        </w:rPr>
      </w:pPr>
      <w:r w:rsidRPr="00DC09C6">
        <w:rPr>
          <w:szCs w:val="23"/>
        </w:rPr>
        <w:t>It is important that both direct and indirect effects of an activity be considered and factored into any analysis of acceptability. The use of a multidisciplinary risk management team, coupled with an extensive consultation program, may aid this effort.</w:t>
      </w:r>
    </w:p>
    <w:p w14:paraId="526E4FBB" w14:textId="77777777" w:rsidR="006169BE" w:rsidRPr="00DC09C6" w:rsidRDefault="006169BE" w:rsidP="00DC09C6">
      <w:pPr>
        <w:pStyle w:val="BodyText"/>
        <w:rPr>
          <w:szCs w:val="23"/>
        </w:rPr>
      </w:pPr>
      <w:r w:rsidRPr="00DC09C6">
        <w:rPr>
          <w:szCs w:val="23"/>
        </w:rPr>
        <w:t>In summary, the following considerations are usually involved when comparing benefits and costs:</w:t>
      </w:r>
    </w:p>
    <w:p w14:paraId="6CF58A61" w14:textId="77777777" w:rsidR="006169BE" w:rsidRPr="00F913D8" w:rsidRDefault="006169BE" w:rsidP="006E3B46">
      <w:pPr>
        <w:pStyle w:val="List1"/>
        <w:numPr>
          <w:ilvl w:val="0"/>
          <w:numId w:val="31"/>
        </w:numPr>
        <w:tabs>
          <w:tab w:val="clear" w:pos="1134"/>
          <w:tab w:val="num" w:pos="1701"/>
        </w:tabs>
        <w:ind w:left="1701"/>
      </w:pPr>
      <w:proofErr w:type="gramStart"/>
      <w:r w:rsidRPr="00F913D8">
        <w:t>consider</w:t>
      </w:r>
      <w:proofErr w:type="gramEnd"/>
      <w:r w:rsidRPr="00F913D8">
        <w:t xml:space="preserve"> the risks assessed, both in terms of frequency and consequence, in order to define the base case in terms of risk levels of the situation under consideration</w:t>
      </w:r>
      <w:r w:rsidR="00052419" w:rsidRPr="00F913D8">
        <w:t>;</w:t>
      </w:r>
    </w:p>
    <w:p w14:paraId="22CA9617" w14:textId="77777777" w:rsidR="006169BE" w:rsidRPr="00F913D8" w:rsidRDefault="006169BE" w:rsidP="006E3B46">
      <w:pPr>
        <w:pStyle w:val="List1"/>
        <w:tabs>
          <w:tab w:val="clear" w:pos="1134"/>
          <w:tab w:val="num" w:pos="1701"/>
        </w:tabs>
        <w:ind w:left="1701"/>
      </w:pPr>
      <w:proofErr w:type="gramStart"/>
      <w:r w:rsidRPr="00F913D8">
        <w:t>arrange</w:t>
      </w:r>
      <w:proofErr w:type="gramEnd"/>
      <w:r w:rsidRPr="00F913D8">
        <w:t xml:space="preserve"> the risk control options in a way to facilitate understanding of the costs and benefits resulting</w:t>
      </w:r>
      <w:r w:rsidR="00052419" w:rsidRPr="00F913D8">
        <w:t xml:space="preserve"> from the approval of an option;</w:t>
      </w:r>
    </w:p>
    <w:p w14:paraId="50ECA4BB" w14:textId="77777777" w:rsidR="006169BE" w:rsidRPr="00F913D8" w:rsidRDefault="006169BE" w:rsidP="006E3B46">
      <w:pPr>
        <w:pStyle w:val="List1"/>
        <w:tabs>
          <w:tab w:val="clear" w:pos="1134"/>
          <w:tab w:val="num" w:pos="1701"/>
        </w:tabs>
        <w:ind w:left="1701"/>
      </w:pPr>
      <w:proofErr w:type="gramStart"/>
      <w:r w:rsidRPr="00F913D8">
        <w:t>estimate</w:t>
      </w:r>
      <w:proofErr w:type="gramEnd"/>
      <w:r w:rsidRPr="00F913D8">
        <w:t xml:space="preserve"> the pertinent costs and benefi</w:t>
      </w:r>
      <w:r w:rsidR="00052419" w:rsidRPr="00F913D8">
        <w:t>ts for all risk control options;</w:t>
      </w:r>
    </w:p>
    <w:p w14:paraId="21787280" w14:textId="77777777" w:rsidR="006169BE" w:rsidRPr="00F913D8" w:rsidRDefault="006169BE" w:rsidP="006E3B46">
      <w:pPr>
        <w:pStyle w:val="List1"/>
        <w:tabs>
          <w:tab w:val="clear" w:pos="1134"/>
          <w:tab w:val="num" w:pos="1701"/>
        </w:tabs>
        <w:ind w:left="1701"/>
      </w:pPr>
      <w:proofErr w:type="gramStart"/>
      <w:r w:rsidRPr="00F913D8">
        <w:t>estimate</w:t>
      </w:r>
      <w:proofErr w:type="gramEnd"/>
      <w:r w:rsidRPr="00F913D8">
        <w:t xml:space="preserve"> and compare the cost effectiveness of each option, in terms of the cost per unit risk reduction by dividing the net cost by the risk reduction achieved as a re</w:t>
      </w:r>
      <w:r w:rsidR="00052419" w:rsidRPr="00F913D8">
        <w:t>sult of implementing the option;</w:t>
      </w:r>
      <w:r w:rsidRPr="00F913D8">
        <w:t xml:space="preserve"> and</w:t>
      </w:r>
    </w:p>
    <w:p w14:paraId="24CD66CD" w14:textId="77777777" w:rsidR="006169BE" w:rsidRPr="00F913D8" w:rsidRDefault="006169BE" w:rsidP="006E3B46">
      <w:pPr>
        <w:pStyle w:val="List1"/>
        <w:tabs>
          <w:tab w:val="clear" w:pos="1134"/>
          <w:tab w:val="num" w:pos="1701"/>
        </w:tabs>
        <w:ind w:left="1701"/>
      </w:pPr>
      <w:proofErr w:type="gramStart"/>
      <w:r w:rsidRPr="00F913D8">
        <w:t>rank</w:t>
      </w:r>
      <w:proofErr w:type="gramEnd"/>
      <w:r w:rsidRPr="00F913D8">
        <w:t xml:space="preserve"> the risk control options from a cost-benefit perspective in order to facilitate the decision making recommendations.</w:t>
      </w:r>
    </w:p>
    <w:p w14:paraId="76ED9931" w14:textId="77777777" w:rsidR="006169BE" w:rsidRPr="006724FD" w:rsidRDefault="006169BE" w:rsidP="006E3B46">
      <w:pPr>
        <w:pStyle w:val="Heading3"/>
        <w:tabs>
          <w:tab w:val="clear" w:pos="1800"/>
          <w:tab w:val="num" w:pos="2367"/>
        </w:tabs>
      </w:pPr>
      <w:bookmarkStart w:id="149" w:name="_Toc494680667"/>
      <w:bookmarkStart w:id="150" w:name="_Toc212097605"/>
      <w:r w:rsidRPr="006724FD">
        <w:t>Results</w:t>
      </w:r>
      <w:bookmarkEnd w:id="149"/>
      <w:bookmarkEnd w:id="150"/>
    </w:p>
    <w:p w14:paraId="141ADB06" w14:textId="77777777" w:rsidR="006169BE" w:rsidRPr="00DC09C6" w:rsidRDefault="006169BE"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65513025" w14:textId="77777777" w:rsidR="006169BE" w:rsidRPr="00DC09C6" w:rsidRDefault="006169BE" w:rsidP="00DC09C6">
      <w:pPr>
        <w:pStyle w:val="BodyText"/>
        <w:rPr>
          <w:szCs w:val="23"/>
        </w:rPr>
      </w:pPr>
      <w:r w:rsidRPr="00DC09C6">
        <w:rPr>
          <w:szCs w:val="23"/>
        </w:rPr>
        <w:t xml:space="preserve">To facilitate the common understanding and use of the </w:t>
      </w:r>
      <w:r w:rsidR="000C1A72" w:rsidRPr="00DC09C6">
        <w:rPr>
          <w:szCs w:val="23"/>
        </w:rPr>
        <w:t>Guideline</w:t>
      </w:r>
      <w:r w:rsidRPr="00DC09C6">
        <w:rPr>
          <w:szCs w:val="23"/>
        </w:rPr>
        <w:t>, a report should be produced that:</w:t>
      </w:r>
    </w:p>
    <w:p w14:paraId="76B0F9C4" w14:textId="77777777" w:rsidR="006169BE" w:rsidRPr="00F913D8" w:rsidRDefault="003A0064" w:rsidP="006E3B46">
      <w:pPr>
        <w:pStyle w:val="List1"/>
        <w:numPr>
          <w:ilvl w:val="0"/>
          <w:numId w:val="32"/>
        </w:numPr>
        <w:tabs>
          <w:tab w:val="clear" w:pos="1134"/>
          <w:tab w:val="num" w:pos="1701"/>
        </w:tabs>
        <w:ind w:left="1701"/>
      </w:pPr>
      <w:r>
        <w:t>P</w:t>
      </w:r>
      <w:r w:rsidR="006169BE" w:rsidRPr="00F913D8">
        <w:t>rovides a clear s</w:t>
      </w:r>
      <w:r w:rsidR="00052419" w:rsidRPr="00F913D8">
        <w:t>tatement of all recommendations;</w:t>
      </w:r>
    </w:p>
    <w:p w14:paraId="7E6ADDD8" w14:textId="77777777" w:rsidR="006169BE" w:rsidRPr="00F913D8" w:rsidRDefault="003A0064" w:rsidP="006E3B46">
      <w:pPr>
        <w:pStyle w:val="List1"/>
        <w:tabs>
          <w:tab w:val="clear" w:pos="1134"/>
          <w:tab w:val="num" w:pos="1701"/>
        </w:tabs>
        <w:ind w:left="1701"/>
      </w:pPr>
      <w:r>
        <w:t>L</w:t>
      </w:r>
      <w:r w:rsidR="006169BE" w:rsidRPr="00F913D8">
        <w:t>ists the principle hazards, risks, unwanted events</w:t>
      </w:r>
      <w:r w:rsidR="00052419" w:rsidRPr="00F913D8">
        <w:t>, costs and benefits identified;</w:t>
      </w:r>
    </w:p>
    <w:p w14:paraId="64CD9B3B" w14:textId="77777777" w:rsidR="006169BE" w:rsidRPr="00F913D8" w:rsidRDefault="003A0064" w:rsidP="006E3B46">
      <w:pPr>
        <w:pStyle w:val="List1"/>
        <w:tabs>
          <w:tab w:val="clear" w:pos="1134"/>
          <w:tab w:val="num" w:pos="1701"/>
        </w:tabs>
        <w:ind w:left="1701"/>
      </w:pPr>
      <w:r>
        <w:t>E</w:t>
      </w:r>
      <w:r w:rsidR="006169BE" w:rsidRPr="00F913D8">
        <w:t xml:space="preserve">xplains the basis for significant assumptions, limitations, data models and inferences used or relied upon in the </w:t>
      </w:r>
      <w:r w:rsidR="00052419" w:rsidRPr="00F913D8">
        <w:t>assessment or recommendations;</w:t>
      </w:r>
    </w:p>
    <w:p w14:paraId="3EC918B3" w14:textId="77777777" w:rsidR="006169BE" w:rsidRPr="00F913D8" w:rsidRDefault="003A0064" w:rsidP="006E3B46">
      <w:pPr>
        <w:pStyle w:val="List1"/>
        <w:tabs>
          <w:tab w:val="clear" w:pos="1134"/>
          <w:tab w:val="num" w:pos="1701"/>
        </w:tabs>
        <w:ind w:left="1701"/>
      </w:pPr>
      <w:r>
        <w:t>D</w:t>
      </w:r>
      <w:r w:rsidR="006169BE" w:rsidRPr="00F913D8">
        <w:t>escribes the sources, extent and magnitude of significant uncertainties associated with th</w:t>
      </w:r>
      <w:r w:rsidR="00052419" w:rsidRPr="00F913D8">
        <w:t>e assessment or recommendations;</w:t>
      </w:r>
      <w:r w:rsidR="006169BE" w:rsidRPr="00F913D8">
        <w:t xml:space="preserve"> and</w:t>
      </w:r>
    </w:p>
    <w:p w14:paraId="43C564F1" w14:textId="77777777" w:rsidR="006169BE" w:rsidRPr="00F913D8" w:rsidRDefault="003A0064" w:rsidP="006E3B46">
      <w:pPr>
        <w:pStyle w:val="List1"/>
        <w:tabs>
          <w:tab w:val="clear" w:pos="1134"/>
          <w:tab w:val="num" w:pos="1701"/>
        </w:tabs>
        <w:ind w:left="1701"/>
      </w:pPr>
      <w:r>
        <w:t>D</w:t>
      </w:r>
      <w:r w:rsidR="006169BE" w:rsidRPr="00F913D8">
        <w:t>escribes the composition and expertise of the group that performed the risk management process.</w:t>
      </w:r>
    </w:p>
    <w:p w14:paraId="06BE4A32" w14:textId="77777777" w:rsidR="006169BE" w:rsidRPr="00F913D8" w:rsidRDefault="006169BE" w:rsidP="00E240DC">
      <w:pPr>
        <w:pStyle w:val="BodyText"/>
      </w:pPr>
      <w:r w:rsidRPr="00F913D8">
        <w:t xml:space="preserve">Timely and open access </w:t>
      </w:r>
      <w:proofErr w:type="gramStart"/>
      <w:r w:rsidRPr="00F913D8">
        <w:t>to</w:t>
      </w:r>
      <w:proofErr w:type="gramEnd"/>
      <w:r w:rsidRPr="00F913D8">
        <w:t xml:space="preserve"> relevant and supporting documents should be provided. A reasonable opportunity to incorporate comments should also be provided.</w:t>
      </w:r>
    </w:p>
    <w:p w14:paraId="4D310F12" w14:textId="77777777" w:rsidR="006169BE" w:rsidRPr="006724FD" w:rsidRDefault="006169BE" w:rsidP="006B7E32">
      <w:pPr>
        <w:pStyle w:val="Heading2"/>
      </w:pPr>
      <w:bookmarkStart w:id="151" w:name="_Toc494680669"/>
      <w:bookmarkStart w:id="152" w:name="_Toc212097606"/>
      <w:r w:rsidRPr="006724FD">
        <w:t>Step 5 – Take Action</w:t>
      </w:r>
      <w:bookmarkEnd w:id="151"/>
      <w:bookmarkEnd w:id="152"/>
    </w:p>
    <w:p w14:paraId="6E1BF423" w14:textId="77777777" w:rsidR="006169BE" w:rsidRPr="006724FD" w:rsidRDefault="006169BE" w:rsidP="006E3B46">
      <w:pPr>
        <w:pStyle w:val="Heading3"/>
        <w:tabs>
          <w:tab w:val="clear" w:pos="1800"/>
          <w:tab w:val="num" w:pos="2367"/>
        </w:tabs>
      </w:pPr>
      <w:bookmarkStart w:id="153" w:name="_Toc494680670"/>
      <w:bookmarkStart w:id="154" w:name="_Toc212097607"/>
      <w:r w:rsidRPr="006724FD">
        <w:t>Scope</w:t>
      </w:r>
      <w:bookmarkEnd w:id="153"/>
      <w:bookmarkEnd w:id="154"/>
    </w:p>
    <w:p w14:paraId="4171D14F" w14:textId="77777777" w:rsidR="006169BE" w:rsidRPr="00DC09C6" w:rsidRDefault="006169BE" w:rsidP="00DC09C6">
      <w:pPr>
        <w:pStyle w:val="BodyText"/>
        <w:rPr>
          <w:szCs w:val="23"/>
        </w:rPr>
      </w:pPr>
      <w:r w:rsidRPr="00DC09C6">
        <w:rPr>
          <w:szCs w:val="23"/>
        </w:rPr>
        <w:t xml:space="preserve">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If a decision were taken to implement a new risk-reduction process or control, then the usual planning and implementation activities necessary for the introduction of a new activity </w:t>
      </w:r>
      <w:r w:rsidRPr="00DC09C6">
        <w:rPr>
          <w:szCs w:val="23"/>
        </w:rPr>
        <w:lastRenderedPageBreak/>
        <w:t>would have to be undertaken. Monitoring, reporting, communication and review must be planned and introduced. It is equally important to periodically review all existing risk-reduction activities to ensure that they are still relevant and beneficial. Furthermore, an Authority must always be aware of residual risk, and if appropriate, loop back in the process to determine if it should be further reduced.</w:t>
      </w:r>
    </w:p>
    <w:p w14:paraId="4677A16F" w14:textId="77777777" w:rsidR="006169BE" w:rsidRPr="006724FD" w:rsidRDefault="006169BE" w:rsidP="006E3B46">
      <w:pPr>
        <w:pStyle w:val="Heading3"/>
        <w:tabs>
          <w:tab w:val="clear" w:pos="1800"/>
          <w:tab w:val="num" w:pos="2367"/>
        </w:tabs>
      </w:pPr>
      <w:bookmarkStart w:id="155" w:name="_Toc494680671"/>
      <w:bookmarkStart w:id="156" w:name="_Toc212097608"/>
      <w:r w:rsidRPr="006724FD">
        <w:t>Implementation Plan</w:t>
      </w:r>
      <w:bookmarkEnd w:id="155"/>
      <w:bookmarkEnd w:id="156"/>
    </w:p>
    <w:p w14:paraId="76790214" w14:textId="77777777" w:rsidR="006169BE" w:rsidRPr="00F913D8" w:rsidRDefault="006169BE" w:rsidP="00E240DC">
      <w:pPr>
        <w:pStyle w:val="BodyText"/>
      </w:pPr>
      <w:r w:rsidRPr="00F913D8">
        <w:t xml:space="preserve">Prior to implementing any of the chosen risk control options, it is important to develop an implementation plan. In the organization's implementation plan, the decision-maker should consider the technical decisions that need to be made in order to </w:t>
      </w:r>
      <w:r w:rsidR="00FF3E40">
        <w:t>execute chosen strategies (e.g.</w:t>
      </w:r>
      <w:r w:rsidRPr="00F913D8">
        <w:t xml:space="preserve"> the timing of implem</w:t>
      </w:r>
      <w:r w:rsidR="00FF3E40">
        <w:t xml:space="preserve">entation, resource </w:t>
      </w:r>
      <w:proofErr w:type="spellStart"/>
      <w:r w:rsidR="00FF3E40">
        <w:t>availability</w:t>
      </w:r>
      <w:r w:rsidR="00FF3E40" w:rsidRPr="00F913D8">
        <w:t>and</w:t>
      </w:r>
      <w:proofErr w:type="spellEnd"/>
      <w:r w:rsidR="00FF3E40" w:rsidRPr="00F913D8">
        <w:t xml:space="preserve"> technical</w:t>
      </w:r>
      <w:r w:rsidRPr="00F913D8">
        <w:t xml:space="preserve"> decisions to set up monitoring programs). Managerial decisions that are made in co-operation with other managers and staff also need be considered (</w:t>
      </w:r>
      <w:r w:rsidR="00B2370D">
        <w:t>e.g.</w:t>
      </w:r>
      <w:r w:rsidRPr="00F913D8">
        <w:t xml:space="preserve"> training requirements, staffing requirements, job shifting or new positions, financing requirements).</w:t>
      </w:r>
    </w:p>
    <w:p w14:paraId="1B51A28B" w14:textId="77777777" w:rsidR="006169BE" w:rsidRPr="006724FD" w:rsidRDefault="006169BE" w:rsidP="006E3B46">
      <w:pPr>
        <w:pStyle w:val="Heading3"/>
        <w:tabs>
          <w:tab w:val="clear" w:pos="1800"/>
          <w:tab w:val="num" w:pos="2367"/>
        </w:tabs>
      </w:pPr>
      <w:bookmarkStart w:id="157" w:name="_Toc494680672"/>
      <w:bookmarkStart w:id="158" w:name="_Toc212097609"/>
      <w:r w:rsidRPr="006724FD">
        <w:t>Implementation</w:t>
      </w:r>
      <w:bookmarkEnd w:id="157"/>
      <w:bookmarkEnd w:id="158"/>
    </w:p>
    <w:p w14:paraId="25D569EB" w14:textId="77777777" w:rsidR="006169BE" w:rsidRPr="00F913D8" w:rsidRDefault="006169BE" w:rsidP="00E240DC">
      <w:pPr>
        <w:pStyle w:val="BodyText"/>
      </w:pPr>
      <w:r w:rsidRPr="00F913D8">
        <w:t>During implementation, selected risk control options are implemented, and the stakeholder outreach, dialogue, media contact, and key messages are delivered using contacts developed throughout the risk management process. A broader pu</w:t>
      </w:r>
      <w:r w:rsidR="00FF3E40">
        <w:t>blic communication effort (e.g.</w:t>
      </w:r>
      <w:r w:rsidRPr="00F913D8">
        <w:t xml:space="preserve"> through the media and community meetings) may be necessary in order to facilitate delivery of messages related to the decisions being made and implemented.</w:t>
      </w:r>
    </w:p>
    <w:p w14:paraId="074D116D" w14:textId="77777777" w:rsidR="006169BE" w:rsidRPr="00F913D8" w:rsidRDefault="00057F6D" w:rsidP="006B7E32">
      <w:pPr>
        <w:pStyle w:val="Heading2"/>
      </w:pPr>
      <w:bookmarkStart w:id="159" w:name="_Toc212097610"/>
      <w:r w:rsidRPr="00F913D8">
        <w:t>Monitoring and review</w:t>
      </w:r>
      <w:bookmarkEnd w:id="159"/>
    </w:p>
    <w:p w14:paraId="32A226CA" w14:textId="77777777" w:rsidR="006169BE" w:rsidRPr="00F913D8" w:rsidRDefault="006169BE" w:rsidP="006E3B46">
      <w:pPr>
        <w:pStyle w:val="Heading3"/>
        <w:tabs>
          <w:tab w:val="clear" w:pos="1800"/>
          <w:tab w:val="num" w:pos="2367"/>
        </w:tabs>
      </w:pPr>
      <w:bookmarkStart w:id="160" w:name="_Toc212097611"/>
      <w:r w:rsidRPr="00F913D8">
        <w:t>Primary Functions</w:t>
      </w:r>
      <w:bookmarkEnd w:id="160"/>
    </w:p>
    <w:p w14:paraId="11B6E2F6" w14:textId="77777777" w:rsidR="006169BE" w:rsidRPr="00F913D8" w:rsidRDefault="006169BE" w:rsidP="00FF3E40">
      <w:pPr>
        <w:pStyle w:val="BodyText"/>
      </w:pPr>
      <w:proofErr w:type="gramStart"/>
      <w:r w:rsidRPr="00F913D8">
        <w:t>Monitoring is a key function of the risk management process and has four primary functions</w:t>
      </w:r>
      <w:proofErr w:type="gramEnd"/>
      <w:r w:rsidR="00FF3E40">
        <w:t xml:space="preserve">, </w:t>
      </w:r>
      <w:proofErr w:type="gramStart"/>
      <w:r w:rsidR="00FF3E40">
        <w:t>these are to</w:t>
      </w:r>
      <w:proofErr w:type="gramEnd"/>
      <w:r w:rsidRPr="00F913D8">
        <w:t>:</w:t>
      </w:r>
    </w:p>
    <w:p w14:paraId="302DA719" w14:textId="77777777" w:rsidR="006169BE" w:rsidRPr="00F913D8" w:rsidRDefault="003A0064" w:rsidP="006E3B46">
      <w:pPr>
        <w:pStyle w:val="List1"/>
        <w:numPr>
          <w:ilvl w:val="0"/>
          <w:numId w:val="33"/>
        </w:numPr>
        <w:tabs>
          <w:tab w:val="clear" w:pos="1134"/>
          <w:tab w:val="num" w:pos="1701"/>
        </w:tabs>
        <w:ind w:left="1701"/>
      </w:pPr>
      <w:r>
        <w:t>D</w:t>
      </w:r>
      <w:r w:rsidR="006169BE" w:rsidRPr="00F913D8">
        <w:t xml:space="preserve">etect and </w:t>
      </w:r>
      <w:r w:rsidR="00052419" w:rsidRPr="00F913D8">
        <w:t>adapt to changing circumstances;</w:t>
      </w:r>
    </w:p>
    <w:p w14:paraId="6270389B" w14:textId="77777777" w:rsidR="006169BE" w:rsidRPr="00F913D8" w:rsidRDefault="003A0064" w:rsidP="006E3B46">
      <w:pPr>
        <w:pStyle w:val="List1"/>
        <w:tabs>
          <w:tab w:val="clear" w:pos="1134"/>
          <w:tab w:val="num" w:pos="1701"/>
        </w:tabs>
        <w:ind w:left="1701"/>
      </w:pPr>
      <w:r>
        <w:t>E</w:t>
      </w:r>
      <w:r w:rsidR="006169BE" w:rsidRPr="00F913D8">
        <w:t>nsure that the risk control options are achievi</w:t>
      </w:r>
      <w:r w:rsidR="00052419" w:rsidRPr="00F913D8">
        <w:t>ng the results expected of them;</w:t>
      </w:r>
    </w:p>
    <w:p w14:paraId="063879F0" w14:textId="77777777" w:rsidR="006169BE" w:rsidRPr="00F913D8" w:rsidRDefault="003A0064" w:rsidP="006E3B46">
      <w:pPr>
        <w:pStyle w:val="List1"/>
        <w:tabs>
          <w:tab w:val="clear" w:pos="1134"/>
          <w:tab w:val="num" w:pos="1701"/>
        </w:tabs>
        <w:ind w:left="1701"/>
      </w:pPr>
      <w:r>
        <w:t>E</w:t>
      </w:r>
      <w:r w:rsidR="006169BE" w:rsidRPr="00F913D8">
        <w:t>nsure proper implementation of contr</w:t>
      </w:r>
      <w:r w:rsidR="00052419" w:rsidRPr="00F913D8">
        <w:t>ol and communication strategies;</w:t>
      </w:r>
      <w:r w:rsidR="006169BE" w:rsidRPr="00F913D8">
        <w:t xml:space="preserve"> and</w:t>
      </w:r>
    </w:p>
    <w:p w14:paraId="3FAAA7AE" w14:textId="77777777" w:rsidR="006169BE" w:rsidRPr="00F913D8" w:rsidRDefault="003A0064" w:rsidP="006E3B46">
      <w:pPr>
        <w:pStyle w:val="List1"/>
        <w:tabs>
          <w:tab w:val="clear" w:pos="1134"/>
          <w:tab w:val="num" w:pos="1701"/>
        </w:tabs>
        <w:ind w:left="1701"/>
      </w:pPr>
      <w:r>
        <w:t>V</w:t>
      </w:r>
      <w:r w:rsidR="006169BE" w:rsidRPr="00F913D8">
        <w:t>erify the correctness of assumptions used in the various analyses.</w:t>
      </w:r>
    </w:p>
    <w:p w14:paraId="10EFA098" w14:textId="77777777" w:rsidR="006169BE" w:rsidRPr="00F913D8" w:rsidRDefault="006169BE" w:rsidP="006E3B46">
      <w:pPr>
        <w:pStyle w:val="Heading3"/>
        <w:tabs>
          <w:tab w:val="clear" w:pos="1800"/>
          <w:tab w:val="num" w:pos="2367"/>
        </w:tabs>
      </w:pPr>
      <w:bookmarkStart w:id="161" w:name="_Toc212097612"/>
      <w:r w:rsidRPr="00F913D8">
        <w:t>Changing Conditions</w:t>
      </w:r>
      <w:bookmarkEnd w:id="161"/>
    </w:p>
    <w:p w14:paraId="53F0ADA7" w14:textId="77777777" w:rsidR="006169BE" w:rsidRPr="00F913D8" w:rsidRDefault="006169BE" w:rsidP="00E240DC">
      <w:pPr>
        <w:pStyle w:val="BodyText"/>
      </w:pPr>
      <w:r w:rsidRPr="00F913D8">
        <w:t>When monitoring for changes in the system, six broad issue categories should be considered:</w:t>
      </w:r>
    </w:p>
    <w:p w14:paraId="5342AF9E" w14:textId="77777777" w:rsidR="006169BE" w:rsidRPr="00F913D8" w:rsidRDefault="003A0064" w:rsidP="006E3B46">
      <w:pPr>
        <w:pStyle w:val="List1"/>
        <w:numPr>
          <w:ilvl w:val="0"/>
          <w:numId w:val="34"/>
        </w:numPr>
        <w:tabs>
          <w:tab w:val="clear" w:pos="1134"/>
          <w:tab w:val="num" w:pos="1701"/>
        </w:tabs>
        <w:ind w:left="1701"/>
      </w:pPr>
      <w:r>
        <w:t>T</w:t>
      </w:r>
      <w:r w:rsidR="006169BE" w:rsidRPr="00F913D8">
        <w:t>he environment in which the activity takes place, inclu</w:t>
      </w:r>
      <w:r w:rsidR="00052419" w:rsidRPr="00F913D8">
        <w:t>ding the regulatory environment;</w:t>
      </w:r>
    </w:p>
    <w:p w14:paraId="405812F8" w14:textId="77777777" w:rsidR="006169BE" w:rsidRPr="00F913D8" w:rsidRDefault="003A0064" w:rsidP="006E3B46">
      <w:pPr>
        <w:pStyle w:val="List1"/>
        <w:tabs>
          <w:tab w:val="clear" w:pos="1134"/>
          <w:tab w:val="num" w:pos="1701"/>
        </w:tabs>
        <w:ind w:left="1701"/>
      </w:pPr>
      <w:r>
        <w:t>T</w:t>
      </w:r>
      <w:r w:rsidR="006169BE" w:rsidRPr="00F913D8">
        <w:t>he potential losses</w:t>
      </w:r>
      <w:r w:rsidR="00B2370D">
        <w:t>, e.g.</w:t>
      </w:r>
      <w:r w:rsidR="006169BE" w:rsidRPr="00F913D8">
        <w:t xml:space="preserve"> to health, propert</w:t>
      </w:r>
      <w:r w:rsidR="00B2370D">
        <w:t>y, income, the environment</w:t>
      </w:r>
      <w:r w:rsidR="000642C1" w:rsidRPr="00F913D8">
        <w:t>;</w:t>
      </w:r>
    </w:p>
    <w:p w14:paraId="0DDC9461" w14:textId="77777777" w:rsidR="006169BE" w:rsidRPr="00F913D8" w:rsidRDefault="003A0064" w:rsidP="006E3B46">
      <w:pPr>
        <w:pStyle w:val="List1"/>
        <w:tabs>
          <w:tab w:val="clear" w:pos="1134"/>
          <w:tab w:val="num" w:pos="1701"/>
        </w:tabs>
        <w:ind w:left="1701"/>
      </w:pPr>
      <w:r>
        <w:t>T</w:t>
      </w:r>
      <w:r w:rsidR="006169BE" w:rsidRPr="00F913D8">
        <w:t>he hazards causing the losses (natur</w:t>
      </w:r>
      <w:r w:rsidR="000642C1" w:rsidRPr="00F913D8">
        <w:t>al, economic, technical, human);</w:t>
      </w:r>
    </w:p>
    <w:p w14:paraId="6235105F" w14:textId="77777777" w:rsidR="006169BE" w:rsidRPr="00F913D8" w:rsidRDefault="003A0064" w:rsidP="006E3B46">
      <w:pPr>
        <w:pStyle w:val="List1"/>
        <w:tabs>
          <w:tab w:val="clear" w:pos="1134"/>
          <w:tab w:val="num" w:pos="1701"/>
        </w:tabs>
        <w:ind w:left="1701"/>
      </w:pPr>
      <w:r>
        <w:t>T</w:t>
      </w:r>
      <w:r w:rsidR="006169BE" w:rsidRPr="00F913D8">
        <w:t xml:space="preserve">he acceptability of the losses (a function </w:t>
      </w:r>
      <w:r w:rsidR="000642C1" w:rsidRPr="00F913D8">
        <w:t>of needs, issues, and concerns);</w:t>
      </w:r>
    </w:p>
    <w:p w14:paraId="28C20320" w14:textId="77777777" w:rsidR="006169BE" w:rsidRPr="00F913D8" w:rsidRDefault="00BE20EA" w:rsidP="006E3B46">
      <w:pPr>
        <w:pStyle w:val="List1"/>
        <w:tabs>
          <w:tab w:val="clear" w:pos="1134"/>
          <w:tab w:val="num" w:pos="1701"/>
        </w:tabs>
        <w:ind w:left="1701"/>
      </w:pPr>
      <w:r>
        <w:t>S</w:t>
      </w:r>
      <w:r w:rsidR="000642C1" w:rsidRPr="00F913D8">
        <w:t>takeholders;</w:t>
      </w:r>
      <w:r w:rsidR="006169BE" w:rsidRPr="00F913D8">
        <w:t xml:space="preserve"> and</w:t>
      </w:r>
    </w:p>
    <w:p w14:paraId="35FEAAB5" w14:textId="77777777" w:rsidR="006169BE" w:rsidRPr="00F913D8" w:rsidRDefault="003A0064" w:rsidP="006E3B46">
      <w:pPr>
        <w:pStyle w:val="List1"/>
        <w:tabs>
          <w:tab w:val="clear" w:pos="1134"/>
          <w:tab w:val="num" w:pos="1701"/>
        </w:tabs>
        <w:ind w:left="1701"/>
      </w:pPr>
      <w:r>
        <w:t>N</w:t>
      </w:r>
      <w:r w:rsidR="006169BE" w:rsidRPr="00F913D8">
        <w:t>ew technology</w:t>
      </w:r>
      <w:ins w:id="162" w:author=" " w:date="2012-09-26T05:39:00Z">
        <w:r w:rsidR="001F051D">
          <w:t xml:space="preserve"> or software upgrades</w:t>
        </w:r>
      </w:ins>
      <w:r w:rsidR="006169BE" w:rsidRPr="00F913D8">
        <w:t>.</w:t>
      </w:r>
    </w:p>
    <w:p w14:paraId="05E7B18E" w14:textId="77777777" w:rsidR="006169BE" w:rsidRPr="00FF3E40" w:rsidRDefault="006169BE" w:rsidP="00FF3E40">
      <w:pPr>
        <w:pStyle w:val="BodyText"/>
        <w:rPr>
          <w:szCs w:val="23"/>
        </w:rPr>
      </w:pPr>
      <w:r w:rsidRPr="00FF3E40">
        <w:rPr>
          <w:szCs w:val="23"/>
        </w:rPr>
        <w:t xml:space="preserve">A change to one or more of these parameters changes the risk. Hazards often change with the seasons and there may be a need for </w:t>
      </w:r>
      <w:r w:rsidR="0004461F" w:rsidRPr="006E3B46">
        <w:rPr>
          <w:szCs w:val="23"/>
          <w:highlight w:val="yellow"/>
        </w:rPr>
        <w:t>on-going</w:t>
      </w:r>
      <w:r w:rsidRPr="00FF3E40">
        <w:rPr>
          <w:szCs w:val="23"/>
        </w:rPr>
        <w:t xml:space="preserve"> seasonal adjustments.</w:t>
      </w:r>
    </w:p>
    <w:p w14:paraId="24935939" w14:textId="77777777" w:rsidR="006169BE" w:rsidRPr="00FF3E40" w:rsidRDefault="006169BE" w:rsidP="00FF3E40">
      <w:pPr>
        <w:pStyle w:val="BodyText"/>
        <w:rPr>
          <w:szCs w:val="23"/>
        </w:rPr>
      </w:pPr>
      <w:r w:rsidRPr="00FF3E40">
        <w:rPr>
          <w:szCs w:val="23"/>
        </w:rPr>
        <w:t>Over a time, the value (market or replacement) of assets may change, either rising (due to inflation) or falling (due to depreciation or obsolescence). These changes in the value of assets will affect the consequence of a loss should it occur, and there may be a need then to change control and financing strategies.</w:t>
      </w:r>
    </w:p>
    <w:p w14:paraId="43D2A1DE" w14:textId="77777777" w:rsidR="006169BE" w:rsidRPr="00FF3E40" w:rsidRDefault="006169BE" w:rsidP="00FF3E40">
      <w:pPr>
        <w:pStyle w:val="BodyText"/>
        <w:rPr>
          <w:szCs w:val="23"/>
        </w:rPr>
      </w:pPr>
      <w:r w:rsidRPr="00FF3E40">
        <w:rPr>
          <w:szCs w:val="23"/>
        </w:rPr>
        <w:t>New technologies may be made available that affect the choice of risk control, or communication strategies.</w:t>
      </w:r>
    </w:p>
    <w:p w14:paraId="0298AA67" w14:textId="77777777" w:rsidR="006169BE" w:rsidRPr="00FF3E40" w:rsidRDefault="006169BE" w:rsidP="00FF3E40">
      <w:pPr>
        <w:pStyle w:val="BodyText"/>
        <w:rPr>
          <w:szCs w:val="23"/>
        </w:rPr>
      </w:pPr>
      <w:r w:rsidRPr="00FF3E40">
        <w:rPr>
          <w:szCs w:val="23"/>
        </w:rPr>
        <w:lastRenderedPageBreak/>
        <w:t xml:space="preserve">Any changes to these factors may necessitate a return to the Risk/Hazard Identification step if new issues result. Stakeholders may also change, and will need to be kept informed about the </w:t>
      </w:r>
      <w:r w:rsidR="0004461F" w:rsidRPr="006E3B46">
        <w:rPr>
          <w:szCs w:val="23"/>
          <w:highlight w:val="yellow"/>
        </w:rPr>
        <w:t>on-going</w:t>
      </w:r>
      <w:r w:rsidRPr="00FF3E40">
        <w:rPr>
          <w:szCs w:val="23"/>
        </w:rPr>
        <w:t xml:space="preserve"> risk management program.</w:t>
      </w:r>
    </w:p>
    <w:p w14:paraId="35CDE259" w14:textId="77777777" w:rsidR="006169BE" w:rsidRPr="00F913D8" w:rsidRDefault="006169BE" w:rsidP="006E3B46">
      <w:pPr>
        <w:pStyle w:val="Heading3"/>
        <w:tabs>
          <w:tab w:val="clear" w:pos="1800"/>
          <w:tab w:val="num" w:pos="2367"/>
        </w:tabs>
      </w:pPr>
      <w:bookmarkStart w:id="163" w:name="_Toc212097613"/>
      <w:r w:rsidRPr="00F913D8">
        <w:t>Monitoring Performance</w:t>
      </w:r>
      <w:bookmarkEnd w:id="163"/>
    </w:p>
    <w:p w14:paraId="36713B43" w14:textId="77777777" w:rsidR="006169BE" w:rsidRPr="00F913D8" w:rsidRDefault="006169BE" w:rsidP="00FF3E40">
      <w:pPr>
        <w:pStyle w:val="BodyText"/>
      </w:pPr>
      <w:r w:rsidRPr="00F913D8">
        <w:t>To ensure that the risk management program, including specific control measures, is effective in achieving the results expected of it, the decision-maker should:</w:t>
      </w:r>
    </w:p>
    <w:p w14:paraId="30FB5C65" w14:textId="77777777" w:rsidR="006169BE" w:rsidRPr="00F913D8" w:rsidRDefault="003A0064" w:rsidP="006E3B46">
      <w:pPr>
        <w:pStyle w:val="List1"/>
        <w:numPr>
          <w:ilvl w:val="0"/>
          <w:numId w:val="35"/>
        </w:numPr>
        <w:tabs>
          <w:tab w:val="clear" w:pos="1134"/>
          <w:tab w:val="num" w:pos="1701"/>
        </w:tabs>
        <w:ind w:left="1701"/>
      </w:pPr>
      <w:r>
        <w:t>E</w:t>
      </w:r>
      <w:r w:rsidR="006169BE" w:rsidRPr="00F913D8">
        <w:t>stablish standards of what constitutes acceptable performance;</w:t>
      </w:r>
    </w:p>
    <w:p w14:paraId="36146D7A" w14:textId="77777777" w:rsidR="006169BE" w:rsidRPr="00F913D8" w:rsidRDefault="003A0064" w:rsidP="006E3B46">
      <w:pPr>
        <w:pStyle w:val="List1"/>
        <w:tabs>
          <w:tab w:val="clear" w:pos="1134"/>
          <w:tab w:val="num" w:pos="1701"/>
        </w:tabs>
        <w:ind w:left="1701"/>
      </w:pPr>
      <w:r>
        <w:t>C</w:t>
      </w:r>
      <w:r w:rsidR="006169BE" w:rsidRPr="00F913D8">
        <w:t>ompare the actual performance of the program against these established standards; and</w:t>
      </w:r>
    </w:p>
    <w:p w14:paraId="48B8B28B" w14:textId="77777777" w:rsidR="006169BE" w:rsidRPr="00F913D8" w:rsidRDefault="003A0064" w:rsidP="006E3B46">
      <w:pPr>
        <w:pStyle w:val="List1"/>
        <w:tabs>
          <w:tab w:val="clear" w:pos="1134"/>
          <w:tab w:val="num" w:pos="1701"/>
        </w:tabs>
        <w:ind w:left="1701"/>
      </w:pPr>
      <w:r>
        <w:t>M</w:t>
      </w:r>
      <w:r w:rsidR="006169BE" w:rsidRPr="00F913D8">
        <w:t>ake corrections for substandard performance.</w:t>
      </w:r>
    </w:p>
    <w:p w14:paraId="70A65470" w14:textId="77777777" w:rsidR="006169BE" w:rsidRPr="00FF3E40" w:rsidRDefault="006169BE" w:rsidP="00FF3E40">
      <w:pPr>
        <w:pStyle w:val="BodyText"/>
        <w:rPr>
          <w:szCs w:val="23"/>
        </w:rPr>
      </w:pPr>
      <w:r w:rsidRPr="00FF3E40">
        <w:rPr>
          <w:szCs w:val="23"/>
        </w:rPr>
        <w:t>Performance standards may be goals the organization wishes to achieve, such as a 50% reduction in incidents within two years. The realized incident rate is compared to the goal to determine whether the program was successful. If actual performance does not meet the established goal, it may mean that the goal was too high (or too low), or that some new control strategy may need to be considered.</w:t>
      </w:r>
    </w:p>
    <w:p w14:paraId="380233A4" w14:textId="77777777" w:rsidR="006169BE" w:rsidRPr="00FF3E40" w:rsidRDefault="006169BE" w:rsidP="00FF3E40">
      <w:pPr>
        <w:pStyle w:val="BodyText"/>
        <w:rPr>
          <w:szCs w:val="23"/>
        </w:rPr>
      </w:pPr>
      <w:r w:rsidRPr="00FF3E40">
        <w:rPr>
          <w:szCs w:val="23"/>
        </w:rPr>
        <w:t>If performance is less than expected, before developing new strategies, it is best to ensure that the chosen strategy has been implemented properly. Improper implementation is often the cause of substandard performance.</w:t>
      </w:r>
    </w:p>
    <w:p w14:paraId="4783E43C" w14:textId="77777777" w:rsidR="006169BE" w:rsidRPr="00F913D8" w:rsidRDefault="006169BE" w:rsidP="006E3B46">
      <w:pPr>
        <w:pStyle w:val="Heading3"/>
        <w:tabs>
          <w:tab w:val="clear" w:pos="1800"/>
          <w:tab w:val="num" w:pos="2367"/>
        </w:tabs>
      </w:pPr>
      <w:bookmarkStart w:id="164" w:name="_Toc212097614"/>
      <w:r w:rsidRPr="00F913D8">
        <w:t>Correctness of Assumptions</w:t>
      </w:r>
      <w:bookmarkEnd w:id="164"/>
    </w:p>
    <w:p w14:paraId="29D79A7B" w14:textId="77777777" w:rsidR="006169BE" w:rsidRPr="00FF3E40" w:rsidRDefault="006169BE" w:rsidP="00FF3E40">
      <w:pPr>
        <w:pStyle w:val="BodyText"/>
        <w:rPr>
          <w:szCs w:val="23"/>
        </w:rPr>
      </w:pPr>
      <w:r w:rsidRPr="00FF3E40">
        <w:rPr>
          <w:szCs w:val="23"/>
        </w:rPr>
        <w:t>Assumptions are guesses about what may happen in the future and, as such, are subject to varying levels of uncertainty. It is important that all assumptions used throughout the analysis be verified where possible. If the assumptions prove correct, this lends strength to the decisions arising from the process. If assumptions prove not to be valid, then the analysis may need to be redone.</w:t>
      </w:r>
    </w:p>
    <w:p w14:paraId="4F4E1B80" w14:textId="77777777" w:rsidR="006169BE" w:rsidRPr="00FF3E40" w:rsidRDefault="006169BE" w:rsidP="00FF3E40">
      <w:pPr>
        <w:pStyle w:val="BodyText"/>
        <w:rPr>
          <w:szCs w:val="23"/>
        </w:rPr>
      </w:pPr>
      <w:r w:rsidRPr="00FF3E40">
        <w:rPr>
          <w:szCs w:val="23"/>
        </w:rPr>
        <w:t xml:space="preserve">Assumptions should be routinely reviewed to avoid costly mistakes. The monitoring function should be an </w:t>
      </w:r>
      <w:r w:rsidRPr="006E3B46">
        <w:rPr>
          <w:szCs w:val="23"/>
          <w:highlight w:val="yellow"/>
        </w:rPr>
        <w:t>on</w:t>
      </w:r>
      <w:r w:rsidR="0086779A" w:rsidRPr="006E3B46">
        <w:rPr>
          <w:szCs w:val="23"/>
          <w:highlight w:val="yellow"/>
        </w:rPr>
        <w:t>-</w:t>
      </w:r>
      <w:r w:rsidRPr="006E3B46">
        <w:rPr>
          <w:szCs w:val="23"/>
          <w:highlight w:val="yellow"/>
        </w:rPr>
        <w:t>going</w:t>
      </w:r>
      <w:r w:rsidRPr="00FF3E40">
        <w:rPr>
          <w:szCs w:val="23"/>
        </w:rPr>
        <w:t xml:space="preserve"> responsibility for the risk management team, providing for continuous improvement within the risk management program. </w:t>
      </w:r>
    </w:p>
    <w:p w14:paraId="0281EDE6" w14:textId="77777777" w:rsidR="006169BE" w:rsidRPr="00FF3E40" w:rsidRDefault="006169BE" w:rsidP="00FF3E40">
      <w:pPr>
        <w:pStyle w:val="BodyText"/>
        <w:rPr>
          <w:szCs w:val="23"/>
        </w:rPr>
      </w:pPr>
      <w:r w:rsidRPr="00FF3E40">
        <w:rPr>
          <w:szCs w:val="23"/>
        </w:rPr>
        <w:t>The financial and non-financial benefits of monitoring include:</w:t>
      </w:r>
    </w:p>
    <w:p w14:paraId="4D902F5A" w14:textId="77777777" w:rsidR="006169BE" w:rsidRPr="00F913D8" w:rsidRDefault="003A0064" w:rsidP="006E3B46">
      <w:pPr>
        <w:pStyle w:val="List1"/>
        <w:numPr>
          <w:ilvl w:val="0"/>
          <w:numId w:val="36"/>
        </w:numPr>
        <w:tabs>
          <w:tab w:val="clear" w:pos="1134"/>
          <w:tab w:val="num" w:pos="1701"/>
        </w:tabs>
        <w:ind w:left="1701"/>
      </w:pPr>
      <w:r>
        <w:t>T</w:t>
      </w:r>
      <w:r w:rsidR="006169BE" w:rsidRPr="00F913D8">
        <w:t>he identifi</w:t>
      </w:r>
      <w:r w:rsidR="00682C70" w:rsidRPr="00F913D8">
        <w:t>cation of new or changing risks;</w:t>
      </w:r>
    </w:p>
    <w:p w14:paraId="2F755C47" w14:textId="77777777" w:rsidR="006169BE" w:rsidRPr="00F913D8" w:rsidRDefault="003A0064" w:rsidP="006E3B46">
      <w:pPr>
        <w:pStyle w:val="List1"/>
        <w:ind w:left="1701"/>
      </w:pPr>
      <w:r>
        <w:t>T</w:t>
      </w:r>
      <w:r w:rsidR="006169BE" w:rsidRPr="00F913D8">
        <w:t>he accumulation of evidence to support assu</w:t>
      </w:r>
      <w:r w:rsidR="00682C70" w:rsidRPr="00F913D8">
        <w:t>mptions and results of analyses;</w:t>
      </w:r>
    </w:p>
    <w:p w14:paraId="4461CC56" w14:textId="77777777" w:rsidR="006169BE" w:rsidRPr="00F913D8" w:rsidRDefault="003A0064" w:rsidP="006E3B46">
      <w:pPr>
        <w:pStyle w:val="List1"/>
        <w:ind w:left="1701"/>
      </w:pPr>
      <w:r>
        <w:t>T</w:t>
      </w:r>
      <w:r w:rsidR="006169BE" w:rsidRPr="00F913D8">
        <w:t>he development of a more</w:t>
      </w:r>
      <w:r w:rsidR="00682C70" w:rsidRPr="00F913D8">
        <w:t xml:space="preserve"> accurate portrait of the risks;</w:t>
      </w:r>
      <w:r w:rsidR="006169BE" w:rsidRPr="00F913D8">
        <w:t xml:space="preserve"> and</w:t>
      </w:r>
    </w:p>
    <w:p w14:paraId="76E8D016" w14:textId="77777777" w:rsidR="006169BE" w:rsidRPr="00F913D8" w:rsidRDefault="003A0064" w:rsidP="006E3B46">
      <w:pPr>
        <w:pStyle w:val="List1"/>
        <w:ind w:left="1701"/>
      </w:pPr>
      <w:r>
        <w:t>R</w:t>
      </w:r>
      <w:r w:rsidR="006169BE" w:rsidRPr="00F913D8">
        <w:t>eduction in costs associated with improper or redundant implementation of risk control measures.</w:t>
      </w:r>
    </w:p>
    <w:p w14:paraId="5C83DBD2" w14:textId="77777777" w:rsidR="006169BE" w:rsidRPr="00F913D8" w:rsidRDefault="006169BE" w:rsidP="00FF3E40">
      <w:pPr>
        <w:pStyle w:val="Heading3"/>
      </w:pPr>
      <w:bookmarkStart w:id="165" w:name="_Toc212097615"/>
      <w:r w:rsidRPr="00F913D8">
        <w:t>Timing</w:t>
      </w:r>
      <w:bookmarkEnd w:id="165"/>
    </w:p>
    <w:p w14:paraId="4994DCA2" w14:textId="77777777" w:rsidR="006169BE" w:rsidRPr="00FF3E40" w:rsidRDefault="006169BE" w:rsidP="00FF3E40">
      <w:pPr>
        <w:pStyle w:val="BodyText"/>
        <w:rPr>
          <w:szCs w:val="23"/>
        </w:rPr>
      </w:pPr>
      <w:r w:rsidRPr="00FF3E40">
        <w:rPr>
          <w:szCs w:val="23"/>
        </w:rPr>
        <w:t>All risk management strategies should be reviewed periodically. Sometimes a "sunset" date is established, where a particular control option, such as a regulation, will cease to exist unless extended. Extension requires an analysis to justify the continuation of the control option. If no justification can be established, the control option is terminated. "</w:t>
      </w:r>
      <w:proofErr w:type="spellStart"/>
      <w:r w:rsidRPr="00FF3E40">
        <w:rPr>
          <w:szCs w:val="23"/>
        </w:rPr>
        <w:t>Sunsetting</w:t>
      </w:r>
      <w:proofErr w:type="spellEnd"/>
      <w:r w:rsidRPr="00FF3E40">
        <w:rPr>
          <w:szCs w:val="23"/>
        </w:rPr>
        <w:t>" aids in ensuring that ineffective or unnecessary actions are not continued indefinitely.</w:t>
      </w:r>
    </w:p>
    <w:p w14:paraId="6EE1086B" w14:textId="77777777" w:rsidR="006169BE" w:rsidRPr="00F913D8" w:rsidRDefault="006169BE" w:rsidP="00FF3E40">
      <w:pPr>
        <w:pStyle w:val="Heading3"/>
      </w:pPr>
      <w:bookmarkStart w:id="166" w:name="_Toc494680674"/>
      <w:bookmarkStart w:id="167" w:name="_Toc212097616"/>
      <w:r w:rsidRPr="00F913D8">
        <w:t>Risk Management Decision Process Evaluation</w:t>
      </w:r>
      <w:bookmarkEnd w:id="166"/>
      <w:bookmarkEnd w:id="167"/>
    </w:p>
    <w:p w14:paraId="4A0CDB58" w14:textId="77777777" w:rsidR="006169BE" w:rsidRPr="00F913D8" w:rsidRDefault="006169BE" w:rsidP="00E240DC">
      <w:pPr>
        <w:pStyle w:val="BodyText"/>
      </w:pPr>
      <w:r w:rsidRPr="00F913D8">
        <w:t>After having undergone the extensive decision process, it is prudent to evaluate the effectiveness of the risk management process in satisfying the objectives of the decision-maker. This facilitates continuous improvement in the decision-process itself, creating efficiencies for future efforts.</w:t>
      </w:r>
    </w:p>
    <w:p w14:paraId="6A479D27" w14:textId="77777777" w:rsidR="006169BE" w:rsidRDefault="006169BE" w:rsidP="00E240DC">
      <w:pPr>
        <w:pStyle w:val="BodyText"/>
      </w:pPr>
      <w:r w:rsidRPr="00F913D8">
        <w:t>This review also provides for greater defensibility of decisions made throughout the process.</w:t>
      </w:r>
    </w:p>
    <w:p w14:paraId="5864C75E" w14:textId="77777777" w:rsidR="00BE20EA" w:rsidRPr="00F913D8" w:rsidRDefault="00BE20EA" w:rsidP="00E240DC">
      <w:pPr>
        <w:pStyle w:val="BodyText"/>
      </w:pPr>
    </w:p>
    <w:p w14:paraId="2D415810" w14:textId="77777777" w:rsidR="006169BE" w:rsidRPr="006724FD" w:rsidRDefault="006169BE" w:rsidP="006B7E32">
      <w:pPr>
        <w:pStyle w:val="Heading2"/>
      </w:pPr>
      <w:bookmarkStart w:id="168" w:name="_Toc212097617"/>
      <w:r w:rsidRPr="006724FD">
        <w:t xml:space="preserve">Incorporation of the Human </w:t>
      </w:r>
      <w:r w:rsidR="00057F6D" w:rsidRPr="006724FD">
        <w:t>Factors</w:t>
      </w:r>
      <w:bookmarkEnd w:id="168"/>
    </w:p>
    <w:p w14:paraId="3EDC1B67" w14:textId="77777777" w:rsidR="006169BE" w:rsidRPr="00F913D8" w:rsidRDefault="00057F6D" w:rsidP="00FF3E40">
      <w:pPr>
        <w:pStyle w:val="BodyText"/>
      </w:pPr>
      <w:r w:rsidRPr="00F913D8">
        <w:lastRenderedPageBreak/>
        <w:t>The H</w:t>
      </w:r>
      <w:r w:rsidR="006169BE" w:rsidRPr="00F913D8">
        <w:t xml:space="preserve">uman </w:t>
      </w:r>
      <w:r w:rsidRPr="00F913D8">
        <w:t>Factors are</w:t>
      </w:r>
      <w:r w:rsidR="006169BE" w:rsidRPr="00F913D8">
        <w:t xml:space="preserve"> one of the most important contributory aspects to the causation and avoidance of incidents. Human </w:t>
      </w:r>
      <w:r w:rsidRPr="00F913D8">
        <w:t xml:space="preserve">Factors </w:t>
      </w:r>
      <w:r w:rsidR="006169BE" w:rsidRPr="00F913D8">
        <w:t>issues should be systematically treated within the Risk Management framework, associating them directly with the occurrence of incidents, underlying causes or influences. Appropriate techniques for incorporating human factors should be used.</w:t>
      </w:r>
    </w:p>
    <w:p w14:paraId="1D142419" w14:textId="77777777" w:rsidR="006169BE" w:rsidRPr="00F913D8" w:rsidRDefault="006169BE" w:rsidP="00FF3E40">
      <w:pPr>
        <w:pStyle w:val="BodyText"/>
        <w:rPr>
          <w:sz w:val="23"/>
          <w:szCs w:val="23"/>
        </w:rPr>
      </w:pPr>
      <w:r w:rsidRPr="00F913D8">
        <w:rPr>
          <w:sz w:val="23"/>
          <w:szCs w:val="23"/>
        </w:rPr>
        <w:t>Some of the most common techniques used are lis</w:t>
      </w:r>
      <w:r w:rsidR="00FF3E40">
        <w:rPr>
          <w:sz w:val="23"/>
          <w:szCs w:val="23"/>
        </w:rPr>
        <w:t>ted below:</w:t>
      </w:r>
    </w:p>
    <w:p w14:paraId="28B99937" w14:textId="77777777" w:rsidR="006169BE" w:rsidRPr="00F913D8" w:rsidRDefault="006169BE" w:rsidP="006B7E32">
      <w:pPr>
        <w:pStyle w:val="Bullet1"/>
      </w:pPr>
      <w:r w:rsidRPr="00F913D8">
        <w:t>Questionnaires</w:t>
      </w:r>
      <w:r w:rsidR="003A0064">
        <w:t>;</w:t>
      </w:r>
    </w:p>
    <w:p w14:paraId="7337AD6B" w14:textId="77777777" w:rsidR="006169BE" w:rsidRPr="00F913D8" w:rsidRDefault="006169BE" w:rsidP="006B7E32">
      <w:pPr>
        <w:pStyle w:val="Bullet1"/>
      </w:pPr>
      <w:r w:rsidRPr="00F913D8">
        <w:t>Observations</w:t>
      </w:r>
      <w:r w:rsidR="003A0064">
        <w:t>;</w:t>
      </w:r>
    </w:p>
    <w:p w14:paraId="3A04C4ED" w14:textId="77777777" w:rsidR="006169BE" w:rsidRPr="00F913D8" w:rsidRDefault="006169BE" w:rsidP="006B7E32">
      <w:pPr>
        <w:pStyle w:val="Bullet1"/>
      </w:pPr>
      <w:r w:rsidRPr="00F913D8">
        <w:t>Interviews</w:t>
      </w:r>
      <w:r w:rsidR="003A0064">
        <w:t>;</w:t>
      </w:r>
    </w:p>
    <w:p w14:paraId="64039708" w14:textId="77777777" w:rsidR="006169BE" w:rsidRPr="00F913D8" w:rsidRDefault="006169BE" w:rsidP="006B7E32">
      <w:pPr>
        <w:pStyle w:val="Bullet1"/>
      </w:pPr>
      <w:r w:rsidRPr="00F913D8">
        <w:t>Simulation studies</w:t>
      </w:r>
      <w:r w:rsidR="003A0064">
        <w:t>;</w:t>
      </w:r>
    </w:p>
    <w:p w14:paraId="78C5ED10" w14:textId="77777777" w:rsidR="006169BE" w:rsidRPr="00F913D8" w:rsidRDefault="006169BE" w:rsidP="006B7E32">
      <w:pPr>
        <w:pStyle w:val="Bullet1"/>
      </w:pPr>
      <w:r w:rsidRPr="00F913D8">
        <w:t>Hierarchical Task Analysis</w:t>
      </w:r>
      <w:r w:rsidR="003A0064">
        <w:t>;</w:t>
      </w:r>
    </w:p>
    <w:p w14:paraId="5C2472E0" w14:textId="77777777" w:rsidR="006169BE" w:rsidRPr="00F913D8" w:rsidRDefault="006169BE" w:rsidP="006B7E32">
      <w:pPr>
        <w:pStyle w:val="Bullet1"/>
      </w:pPr>
      <w:r w:rsidRPr="00F913D8">
        <w:t>Cognitive Walk-Through (CWT)</w:t>
      </w:r>
      <w:r w:rsidR="003A0064">
        <w:t>;</w:t>
      </w:r>
    </w:p>
    <w:p w14:paraId="7D57E326" w14:textId="77777777" w:rsidR="006169BE" w:rsidRPr="00F913D8" w:rsidRDefault="006169BE" w:rsidP="006B7E32">
      <w:pPr>
        <w:pStyle w:val="Bullet1"/>
      </w:pPr>
      <w:r w:rsidRPr="00F913D8">
        <w:t>Cognitive Task Analysis (CTA)</w:t>
      </w:r>
      <w:r w:rsidR="003A0064">
        <w:t>;</w:t>
      </w:r>
    </w:p>
    <w:p w14:paraId="2FB21899" w14:textId="77777777" w:rsidR="00057F6D" w:rsidRPr="00F913D8" w:rsidRDefault="006169BE" w:rsidP="006B7E32">
      <w:pPr>
        <w:pStyle w:val="Bullet1"/>
      </w:pPr>
      <w:r w:rsidRPr="00F913D8">
        <w:t>Expert Judgment / Expert Evaluation</w:t>
      </w:r>
      <w:r w:rsidR="003A0064">
        <w:t>;</w:t>
      </w:r>
    </w:p>
    <w:p w14:paraId="5E667FB8" w14:textId="77777777" w:rsidR="006169BE" w:rsidRPr="00F913D8" w:rsidRDefault="006169BE" w:rsidP="006B7E32">
      <w:pPr>
        <w:pStyle w:val="Bullet1"/>
      </w:pPr>
      <w:r w:rsidRPr="00F913D8">
        <w:t>Hum</w:t>
      </w:r>
      <w:r w:rsidR="00FF3E40">
        <w:t>an Reliability Assessment (HRA)</w:t>
      </w:r>
      <w:r w:rsidR="003A0064">
        <w:t>.</w:t>
      </w:r>
    </w:p>
    <w:p w14:paraId="1D3EA364" w14:textId="77777777" w:rsidR="00D631A2" w:rsidRPr="00F913D8" w:rsidRDefault="00D631A2" w:rsidP="00FF3E40">
      <w:pPr>
        <w:pStyle w:val="BodyText"/>
      </w:pPr>
      <w:r w:rsidRPr="00FF3E40">
        <w:rPr>
          <w:rStyle w:val="BodyTextChar"/>
        </w:rPr>
        <w:t>Without the application of Human Factors based techniques and taking Human Factors aspects into consideration in any of the five steps in the risk management there is a great risk that vital elements will be inadequately carried out. When missing the H</w:t>
      </w:r>
      <w:r w:rsidR="0049776A" w:rsidRPr="00FF3E40">
        <w:rPr>
          <w:rStyle w:val="BodyTextChar"/>
        </w:rPr>
        <w:t xml:space="preserve">uman </w:t>
      </w:r>
      <w:r w:rsidRPr="00FF3E40">
        <w:rPr>
          <w:rStyle w:val="BodyTextChar"/>
        </w:rPr>
        <w:t>F</w:t>
      </w:r>
      <w:r w:rsidR="0049776A" w:rsidRPr="00FF3E40">
        <w:rPr>
          <w:rStyle w:val="BodyTextChar"/>
        </w:rPr>
        <w:t>actors</w:t>
      </w:r>
      <w:r w:rsidRPr="00FF3E40">
        <w:rPr>
          <w:rStyle w:val="BodyTextChar"/>
        </w:rPr>
        <w:t xml:space="preserve"> elements it is also </w:t>
      </w:r>
      <w:r w:rsidRPr="00F913D8">
        <w:t>likely that the result of a risk assessment, related to any incident, accident, near miss or observations of undesired conditions, will fail as e.g. the root c</w:t>
      </w:r>
      <w:r w:rsidR="00FF3E40">
        <w:t>auses may be completely missed.</w:t>
      </w:r>
    </w:p>
    <w:p w14:paraId="070EFC3D" w14:textId="77777777" w:rsidR="00D631A2" w:rsidRPr="00F913D8" w:rsidRDefault="00D631A2" w:rsidP="00FF3E40">
      <w:pPr>
        <w:pStyle w:val="BodyText"/>
      </w:pPr>
      <w:r w:rsidRPr="00F913D8">
        <w:t xml:space="preserve">To understand the concept of Human Factors in a socio-technical system and what it includes you could refer to the </w:t>
      </w:r>
      <w:r w:rsidR="0049776A" w:rsidRPr="00F913D8">
        <w:t xml:space="preserve">following </w:t>
      </w:r>
      <w:proofErr w:type="spellStart"/>
      <w:r w:rsidR="0049776A" w:rsidRPr="00F913D8">
        <w:t>Septigon</w:t>
      </w:r>
      <w:proofErr w:type="spellEnd"/>
      <w:r w:rsidR="0049776A" w:rsidRPr="00F913D8">
        <w:t xml:space="preserve"> Model</w:t>
      </w:r>
      <w:r w:rsidRPr="00F913D8">
        <w:t>. The model describes seven basic areas to be considered as well as the interaction between any of the elements. The model can be used as a ch</w:t>
      </w:r>
      <w:r w:rsidR="00FF3E40">
        <w:t>ecklist in identifying hazards.</w:t>
      </w:r>
    </w:p>
    <w:p w14:paraId="64EF5985" w14:textId="77777777" w:rsidR="00D631A2" w:rsidRPr="00F913D8" w:rsidRDefault="005464F0" w:rsidP="00D631A2">
      <w:r>
        <w:rPr>
          <w:noProof/>
          <w:lang w:val="en-US"/>
        </w:rPr>
        <w:pict w14:anchorId="5F20EC6D">
          <v:shape id="Text Box 154" o:spid="_x0000_s1033" type="#_x0000_t202" style="position:absolute;margin-left:187.05pt;margin-top:9.7pt;width:156.1pt;height:44pt;z-index:25170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qvQIAAMQ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" filled="f" fillcolor="#0c9" stroked="f">
            <v:textbox style="mso-fit-shape-to-text:t">
              <w:txbxContent>
                <w:p w14:paraId="2FCE7E4D" w14:textId="77777777" w:rsidR="00C60CC0" w:rsidRDefault="00C60CC0"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w:r>
    </w:p>
    <w:p w14:paraId="4D4A2758" w14:textId="77777777" w:rsidR="00D631A2" w:rsidRPr="00F913D8" w:rsidRDefault="00D631A2" w:rsidP="00D631A2"/>
    <w:p w14:paraId="30D4479E" w14:textId="77777777" w:rsidR="00D631A2" w:rsidRPr="00F913D8" w:rsidRDefault="005464F0" w:rsidP="00D631A2">
      <w:r>
        <w:rPr>
          <w:noProof/>
          <w:lang w:val="en-US"/>
        </w:rPr>
        <w:pict w14:anchorId="0D1B08D0">
          <v:shape id="Text Box 158" o:spid="_x0000_s1034" type="#_x0000_t202" style="position:absolute;margin-left:-1.75pt;margin-top:2.9pt;width:128.7pt;height:44pt;z-index:25170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" filled="f" fillcolor="#0c9" stroked="f">
            <v:textbox style="mso-fit-shape-to-text:t">
              <w:txbxContent>
                <w:p w14:paraId="10651C4A" w14:textId="77777777" w:rsidR="00C60CC0" w:rsidRDefault="00C60CC0"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w:r>
    </w:p>
    <w:p w14:paraId="5ACC3A69" w14:textId="77777777" w:rsidR="00D631A2" w:rsidRPr="00F913D8" w:rsidRDefault="00D631A2" w:rsidP="00D631A2"/>
    <w:p w14:paraId="67E9A8F5" w14:textId="77777777" w:rsidR="00D631A2" w:rsidRPr="00F913D8" w:rsidRDefault="005464F0" w:rsidP="00D631A2">
      <w:r>
        <w:rPr>
          <w:noProof/>
          <w:lang w:val="en-US"/>
        </w:rPr>
        <w:pict w14:anchorId="612DC6A9">
          <v:shape id="Text Box 155" o:spid="_x0000_s1035" type="#_x0000_t202" style="position:absolute;margin-left:348.15pt;margin-top:2.6pt;width:141.75pt;height:53.2pt;z-index:251707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" filled="f" fillcolor="#0c9" stroked="f">
            <v:textbox style="mso-fit-shape-to-text:t">
              <w:txbxContent>
                <w:p w14:paraId="640EF5FD" w14:textId="77777777" w:rsidR="00C60CC0" w:rsidRDefault="00C60CC0" w:rsidP="00FF3E40">
                  <w:pPr>
                    <w:autoSpaceDE w:val="0"/>
                    <w:autoSpaceDN w:val="0"/>
                    <w:adjustRightInd w:val="0"/>
                    <w:rPr>
                      <w:rFonts w:cs="Arial"/>
                      <w:color w:val="000000"/>
                      <w:sz w:val="16"/>
                      <w:szCs w:val="16"/>
                    </w:rPr>
                  </w:pPr>
                  <w:r>
                    <w:rPr>
                      <w:rFonts w:cs="Arial"/>
                      <w:color w:val="000000"/>
                      <w:sz w:val="16"/>
                      <w:szCs w:val="16"/>
                    </w:rPr>
                    <w:t>Other individuals</w:t>
                  </w:r>
                </w:p>
                <w:p w14:paraId="2CFFD47C" w14:textId="77777777" w:rsidR="00C60CC0" w:rsidRDefault="00C60CC0"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w:r>
    </w:p>
    <w:p w14:paraId="0A039E8B" w14:textId="77777777" w:rsidR="00D631A2" w:rsidRPr="00F913D8" w:rsidRDefault="005464F0" w:rsidP="00D631A2">
      <w:r>
        <w:rPr>
          <w:noProof/>
          <w:lang w:val="en-US"/>
        </w:rPr>
        <w:pict w14:anchorId="342B3CF4">
          <v:group id="Canvas 115" o:spid="_x0000_s1036" style="position:absolute;margin-left:97.35pt;margin-top:8.95pt;width:342pt;height:189pt;z-index:251704832;mso-position-horizontal-relative:char;mso-position-vertical-relative:line" coordsize="43434,24003" editas="canvas"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">
            <v:shape id="_x0000_s1037" type="#_x0000_t75" style="position:absolute;width:43434;height:24003;visibility:visible">
              <v:fill o:detectmouseclick="t"/>
              <v:path o:connecttype="none"/>
            </v:shape>
            <v:group id="Group 117" o:spid="_x0000_s1038" style="position:absolute;left:9919;top:3306;width:21296;height:17968;rotation:874665fd" coordorigin="1271,1017" coordsize="1331,1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N669wwAAANwAAAAP&#10;AAAAAAAAAAAAAAAAAKoCAABkcnMvZG93bnJldi54bWxQSwUGAAAAAAQABAD6AAAAmgMAAAAA&#10;">
              <v:line id="Line 118" o:spid="_x0000_s1039" style="position:absolute;visibility:visible" from="1338,1344" to="1338,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119" o:spid="_x0000_s1040" style="position:absolute;rotation:51;visibility:visible" from="1589,826" to="1589,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xDsUAAADcAAAADwAAAGRycy9kb3ducmV2LnhtbESPQWsCMRSE7wX/Q3hCbzWrVrGrUURa&#10;8NptbentuXluFjcvaxJ1+++NUOhxmJlvmMWqs424kA+1YwXDQQaCuHS65krB58fb0wxEiMgaG8ek&#10;4JcCrJa9hwXm2l35nS5FrESCcMhRgYmxzaUMpSGLYeBa4uQdnLcYk/SV1B6vCW4bOcqyqbRYc1ow&#10;2NLGUHkszlbB65f2u8lx87JtvmfmdC6eJz97p9Rjv1vPQUTq4n/4r73VCkbjMdzPp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xDsUAAADcAAAADwAAAAAAAAAA&#10;AAAAAAChAgAAZHJzL2Rvd25yZXYueG1sUEsFBgAAAAAEAAQA+QAAAJMDAAAAAA==&#10;"/>
              <v:line id="Line 120" o:spid="_x0000_s1041" style="position:absolute;rotation:103;visibility:visible" from="2152,699" to="215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R/c8YAAADcAAAADwAAAGRycy9kb3ducmV2LnhtbESP3WrCQBSE7wt9h+UI3tWNv2jqRkpB&#10;qSiFRkW8O2RPk5Ds2TS7avr23UKhl8PMfMMsV52pxY1aV1pWMBxEIIgzq0vOFRwP66c5COeRNdaW&#10;ScE3OVgljw9LjLW98wfdUp+LAGEXo4LC+yaW0mUFGXQD2xAH79O2Bn2QbS51i/cAN7UcRdFMGiw5&#10;LBTY0GtBWZVejYLyuru8f51pYc76ZDdptd3P7FSpfq97eQbhqfP/4b/2m1YwGk/g90w4AjL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Uf3PGAAAA3AAAAA8AAAAAAAAA&#10;AAAAAAAAoQIAAGRycy9kb3ducmV2LnhtbFBLBQYAAAAABAAEAPkAAACUAwAAAAA=&#10;"/>
              <v:line id="Line 121" o:spid="_x0000_s1042" style="position:absolute;rotation:154;visibility:visible" from="2602,1053" to="2602,1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LlU8UAAADcAAAADwAAAGRycy9kb3ducmV2LnhtbESPQWvCQBSE74L/YXmCN92oKJK6ihYU&#10;T4Wagh5fs6/Z0OzbNLsm6b/vCkKPw8x8w2x2va1ES40vHSuYTRMQxLnTJRcKPrLjZA3CB2SNlWNS&#10;8EsedtvhYIOpdh2/U3sJhYgQ9ikqMCHUqZQ+N2TRT11NHL0v11gMUTaF1A12EW4rOU+SlbRYclww&#10;WNOrofz7crcKrqvTOTt9BlMtbod2uc7u3c/sTanxqN+/gAjUh//ws33WCuaLJTzOx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LlU8UAAADcAAAADwAAAAAAAAAA&#10;AAAAAAChAgAAZHJzL2Rvd25yZXYueG1sUEsFBgAAAAAEAAQA+QAAAJMDAAAAAA==&#10;"/>
              <v:line id="Line 122" o:spid="_x0000_s1043" style="position:absolute;rotation:-154;visibility:visible" from="2602,1624" to="2602,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AAsUAAADcAAAADwAAAGRycy9kb3ducmV2LnhtbESP3WrCQBSE7wXfYTkF75pNV0gluor9&#10;A6lSqRW8PWSPSTB7NmS3Gt++KxS8HGbmG2a26G0jztT52rGGpyQFQVw4U3OpYf/z8TgB4QOywcYx&#10;abiSh8V8OJhhbtyFv+m8C6WIEPY5aqhCaHMpfVGRRZ+4ljh6R9dZDFF2pTQdXiLcNlKlaSYt1hwX&#10;KmzptaLitPu1Gg5bXKuNauXL+9emflvSp1HPmdajh345BRGoD/fwf3tlNKhxBrcz8Qj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AAsUAAADcAAAADwAAAAAAAAAA&#10;AAAAAAChAgAAZHJzL2Rvd25yZXYueG1sUEsFBgAAAAAEAAQA+QAAAJMDAAAAAA==&#10;"/>
              <v:line id="Line 123" o:spid="_x0000_s1044" style="position:absolute;rotation:-103;visibility:visible" from="2155,1978" to="2155,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NSMQAAADcAAAADwAAAGRycy9kb3ducmV2LnhtbESPQWvCQBSE7wX/w/IEb3Wjgi2pq4jQ&#10;0lOwmoK9PXZfk9Ds25C31fjvXaHQ4zAz3zCrzeBbdaZemsAGZtMMFLENruHKQHl8fXwGJRHZYRuY&#10;DFxJYLMePawwd+HCH3Q+xEolCEuOBuoYu1xrsTV5lGnoiJP3HXqPMcm+0q7HS4L7Vs+zbKk9NpwW&#10;auxoV5P9Ofx6A9p+7t9aKbKikO5r65f2dCrFmMl42L6AijTE//Bf+90ZmC+e4H4mHQG9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z81IxAAAANwAAAAPAAAAAAAAAAAA&#10;AAAAAKECAABkcnMvZG93bnJldi54bWxQSwUGAAAAAAQABAD5AAAAkgMAAAAA&#10;"/>
              <v:line id="Line 124" o:spid="_x0000_s1045" style="position:absolute;rotation:-51;visibility:visible" from="1581,1862" to="1596,2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K1+sMAAADcAAAADwAAAGRycy9kb3ducmV2LnhtbERPO2/CMBDeK/EfrENiqcAB1AoFDIJK&#10;tCwdymNgO8VHHBGf05wL6b/HQ6WOn773YtX5Wt2olSqwgfEoA0VcBFtxaeB42A5noCQiW6wDk4Ff&#10;Elgte08LzG248xfd9rFUKYQlRwMuxibXWgpHHmUUGuLEXULrMSbYltq2eE/hvtaTLHvVHitODQ4b&#10;enNUXPc/3kBTvzx/dO+X0/lzvXHT80wy+RZjBv1uPQcVqYv/4j/3zhqYTNPadCYdAb1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ytfrDAAAA3AAAAA8AAAAAAAAAAAAA&#10;AAAAoQIAAGRycy9kb3ducmV2LnhtbFBLBQYAAAAABAAEAPkAAACRAwAAAAA=&#10;"/>
            </v:group>
            <v:line id="Line 125" o:spid="_x0000_s1046" style="position:absolute;flip:y;visibility:visible" from="10339,6234" to="30603,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ug/3GAAAA3AAAAA8AAAAAAAAA&#10;AAAAAAAAoQIAAGRycy9kb3ducmV2LnhtbFBLBQYAAAAABAAEAPkAAACUAwAAAAA=&#10;"/>
            <v:line id="Line 126" o:spid="_x0000_s1047" style="position:absolute;flip:y;visibility:visible" from="10339,2207" to="21500,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JZHcMAAADcAAAADwAAAGRycy9kb3ducmV2LnhtbERPy2oCMRTdC/2HcAvdSM0oIjo1ihSE&#10;Ltz4YMTd7eR2MszkZpqkOv17sxBcHs57ue5tK67kQ+1YwXiUgSAuna65UnA6bt/nIEJE1tg6JgX/&#10;FGC9ehksMdfuxnu6HmIlUgiHHBWYGLtcylAashhGriNO3I/zFmOCvpLa4y2F21ZOsmwmLdacGgx2&#10;9GmobA5/VoGc74a/fvM9bYrmfF6Yoiy6y06pt9d+8wEiUh+f4of7SyuYTNP8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SWR3DAAAA3AAAAA8AAAAAAAAAAAAA&#10;AAAAoQIAAGRycy9kb3ducmV2LnhtbFBLBQYAAAAABAAEAPkAAACRAwAAAAA=&#10;"/>
            <v:line id="Line 127" o:spid="_x0000_s1048" style="position:absolute;visibility:visible" from="10339,14673"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28" o:spid="_x0000_s1049" style="position:absolute;visibility:visible" from="10339,14673"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129" o:spid="_x0000_s1050" style="position:absolute;visibility:visible" from="12403,6234" to="1654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130" o:spid="_x0000_s1051" style="position:absolute;visibility:visible" from="12403,6234"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131" o:spid="_x0000_s1052" style="position:absolute;visibility:visible" from="12403,6234"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132" o:spid="_x0000_s1053" style="position:absolute;visibility:visible" from="12403,6234" to="30603,6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line id="Line 133" o:spid="_x0000_s1054" style="position:absolute;flip:x;visibility:visible" from="16543,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vBacYAAADcAAAADwAAAGRycy9kb3ducmV2LnhtbESPQWsCMRSE74X+h/AKXkrNVqTVrVFE&#10;EDx4UctKb8/N62bZzcs2ibr+e1Mo9DjMzDfMbNHbVlzIh9qxgtdhBoK4dLrmSsHnYf0yAREissbW&#10;MSm4UYDF/PFhhrl2V97RZR8rkSAcclRgYuxyKUNpyGIYuo44ed/OW4xJ+kpqj9cEt60cZdmbtFhz&#10;WjDY0cpQ2ezPVoGcbJ9//PI0bormeJyaoiy6r61Sg6d++QEiUh//w3/tjVYwGr/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7wWnGAAAA3AAAAA8AAAAAAAAA&#10;AAAAAAAAoQIAAGRycy9kb3ducmV2LnhtbFBLBQYAAAAABAAEAPkAAACUAwAAAAA=&#10;"/>
            <v:line id="Line 134" o:spid="_x0000_s1055" style="position:absolute;flip:x;visibility:visible" from="26882,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VG8MAAADcAAAADwAAAGRycy9kb3ducmV2LnhtbERPy2oCMRTdC/2HcAvdSM0oIjo1ihSE&#10;Ltz4YMTd7eR2MszkZpqkOv17sxBcHs57ue5tK67kQ+1YwXiUgSAuna65UnA6bt/nIEJE1tg6JgX/&#10;FGC9ehksMdfuxnu6HmIlUgiHHBWYGLtcylAashhGriNO3I/zFmOCvpLa4y2F21ZOsmwmLdacGgx2&#10;9GmobA5/VoGc74a/fvM9bYrmfF6Yoiy6y06pt9d+8wEiUh+f4of7SyuYTNPa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kVRvDAAAA3AAAAA8AAAAAAAAAAAAA&#10;AAAAoQIAAGRycy9kb3ducmV2LnhtbFBLBQYAAAAABAAEAPkAAACRAwAAAAA=&#10;"/>
            <v:line id="Line 135" o:spid="_x0000_s1056" style="position:absolute;visibility:visible" from="21500,2207"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36" o:spid="_x0000_s1057" style="position:absolute;visibility:visible" from="21500,2207"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37" o:spid="_x0000_s1058" style="position:absolute;flip:x;visibility:visible" from="16543,2207" to="21500,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dqW8YAAADcAAAADwAAAGRycy9kb3ducmV2LnhtbESPQWsCMRSE7wX/Q3hCL0WzSiu6GkUK&#10;hR68VGXF23Pz3Cy7edkmqW7/fVMo9DjMzDfMatPbVtzIh9qxgsk4A0FcOl1zpeB4eBvNQYSIrLF1&#10;TAq+KcBmPXhYYa7dnT/oto+VSBAOOSowMXa5lKE0ZDGMXUecvKvzFmOSvpLa4z3BbSunWTaTFmtO&#10;CwY7ejVUNvsvq0DOd0+ffnt5bormdFqYoiy6806px2G/XYKI1Mf/8F/7XSuYvkz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HalvGAAAA3AAAAA8AAAAAAAAA&#10;AAAAAAAAoQIAAGRycy9kb3ducmV2LnhtbFBLBQYAAAAABAAEAPkAAACUAwAAAAA=&#10;"/>
            <v:line id="Line 138" o:spid="_x0000_s1059" style="position:absolute;flip:y;visibility:visible" from="16543,14673" to="33081,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1fQsxwAAANwAAAAPAAAAAAAA&#10;AAAAAAAAAKECAABkcnMvZG93bnJldi54bWxQSwUGAAAAAAQABAD5AAAAlQMAAAAA&#10;"/>
            <v:shape id="Text Box 139" o:spid="_x0000_s1060" type="#_x0000_t202" style="position:absolute;left:16547;width:9928;height:1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MTcQA&#10;AADcAAAADwAAAGRycy9kb3ducmV2LnhtbESPQWsCMRSE7wX/Q3iCt5p1R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jE3EAAAA3AAAAA8AAAAAAAAAAAAAAAAAmAIAAGRycy9k&#10;b3ducmV2LnhtbFBLBQYAAAAABAAEAPUAAACJAwAAAAA=&#10;" filled="f" fillcolor="#bbe0e3" stroked="f">
              <v:textbox inset="1.08075mm,19451emu,1.08075mm,19451emu">
                <w:txbxContent>
                  <w:p w14:paraId="7FEAA4A9" w14:textId="77777777" w:rsidR="00C60CC0" w:rsidRPr="00D35057" w:rsidRDefault="00C60CC0"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1" type="#_x0000_t202" style="position:absolute;left:31433;top:5128;width:9924;height:1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UOcQA&#10;AADcAAAADwAAAGRycy9kb3ducmV2LnhtbESPQWsCMRSE7wX/Q3iCt5p1U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WFDnEAAAA3AAAAA8AAAAAAAAAAAAAAAAAmAIAAGRycy9k&#10;b3ducmV2LnhtbFBLBQYAAAAABAAEAPUAAACJAwAAAAA=&#10;" filled="f" fillcolor="#bbe0e3" stroked="f">
              <v:textbox inset="1.08075mm,19451emu,1.08075mm,19451emu">
                <w:txbxContent>
                  <w:p w14:paraId="2D40BAE2" w14:textId="77777777" w:rsidR="00C60CC0" w:rsidRPr="00D35057" w:rsidRDefault="00C60CC0"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2" type="#_x0000_t202" style="position:absolute;left:2076;top:5128;width:9924;height:1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xosMA&#10;AADcAAAADwAAAGRycy9kb3ducmV2LnhtbESPQWvCQBSE70L/w/IK3nRjIFJTV5HSQm/F1OD1kX1m&#10;U3ffhuyq8d93hUKPw8x8w6y3o7PiSkPoPCtYzDMQxI3XHbcKDt8fsxcQISJrtJ5JwZ0CbDdPkzWW&#10;2t94T9cqtiJBOJSowMTYl1KGxpDDMPc9cfJOfnAYkxxaqQe8JbizMs+ypXTYcVow2NOboeZcXZyC&#10;5r1d1vWRF3ZVnMa8+qm/zMUqNX0ed68gIo3xP/zX/tQK8q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qxosMAAADcAAAADwAAAAAAAAAAAAAAAACYAgAAZHJzL2Rv&#10;d25yZXYueG1sUEsFBgAAAAAEAAQA9QAAAIgDAAAAAA==&#10;" filled="f" fillcolor="#bbe0e3" stroked="f">
              <v:textbox inset="1.08075mm,19451emu,1.08075mm,19451emu">
                <w:txbxContent>
                  <w:p w14:paraId="01019987" w14:textId="77777777" w:rsidR="00C60CC0" w:rsidRPr="00D35057" w:rsidRDefault="00C60CC0"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3" type="#_x0000_t202" style="position:absolute;left:11581;top:22002;width:9932;height:14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gv1cMA&#10;AADcAAAADwAAAGRycy9kb3ducmV2LnhtbESPQWvCQBSE70L/w/IK3nRjwFBTV5HSQm/F1OD1kX1m&#10;U3ffhuyq8d93hUKPw8x8w6y3o7PiSkPoPCtYzDMQxI3XHbcKDt8fsxcQISJrtJ5JwZ0CbDdPkzWW&#10;2t94T9cqtiJBOJSowMTYl1KGxpDDMPc9cfJOfnAYkxxaqQe8JbizMs+yQjrsOC0Y7OnNUHOuLk5B&#10;894WdX3khV0tT2Ne/dRf5mKVmj6Pu1cQkcb4H/5rf2oF+b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gv1cMAAADcAAAADwAAAAAAAAAAAAAAAACYAgAAZHJzL2Rv&#10;d25yZXYueG1sUEsFBgAAAAAEAAQA9QAAAIgDAAAAAA==&#10;" filled="f" fillcolor="#bbe0e3" stroked="f">
              <v:textbox inset="1.08075mm,19451emu,1.08075mm,19451emu">
                <w:txbxContent>
                  <w:p w14:paraId="7AE31CFE" w14:textId="77777777" w:rsidR="00C60CC0" w:rsidRPr="00D35057" w:rsidRDefault="00C60CC0"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4" type="#_x0000_t202" style="position:absolute;top:13203;width:9936;height:26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SKTsQA&#10;AADcAAAADwAAAGRycy9kb3ducmV2LnhtbESPQWsCMRSE74X+h/AK3mrWBW1djVJKC97EbZdeH5vn&#10;ZjV5WTZR139vBKHHYWa+YZbrwVlxpj60nhVMxhkI4trrlhsFvz/fr+8gQkTWaD2TgisFWK+en5ZY&#10;aH/hHZ3L2IgE4VCgAhNjV0gZakMOw9h3xMnb+95hTLJvpO7xkuDOyjzLZtJhy2nBYEefhupjeXIK&#10;6q9mVlV/PLHz6X7Iy0O1NSer1Ohl+FiAiDTE//CjvdEK8ukb3M+k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Eik7EAAAA3AAAAA8AAAAAAAAAAAAAAAAAmAIAAGRycy9k&#10;b3ducmV2LnhtbFBLBQYAAAAABAAEAPUAAACJAwAAAAA=&#10;" filled="f" fillcolor="#bbe0e3" stroked="f">
              <v:textbox inset="1.08075mm,19451emu,1.08075mm,19451emu">
                <w:txbxContent>
                  <w:p w14:paraId="1B487A3F" w14:textId="77777777" w:rsidR="00C60CC0" w:rsidRPr="00D35057" w:rsidRDefault="00C60CC0"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65" type="#_x0000_t202" style="position:absolute;left:21920;top:21718;width:12370;height:16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sePMAA&#10;AADcAAAADwAAAGRycy9kb3ducmV2LnhtbERPz2vCMBS+D/wfwhO8zdSCMqtRRDbwJussXh/Ns6km&#10;L6WJWv/75TDY8eP7vd4OzooH9aH1rGA2zUAQ11633Cg4/Xy9f4AIEVmj9UwKXhRguxm9rbHQ/snf&#10;9ChjI1IIhwIVmBi7QspQG3IYpr4jTtzF9w5jgn0jdY/PFO6szLNsIR22nBoMdrQ3VN/Ku1NQfzaL&#10;qjrzzC7nlyEvr9XR3K1Sk/GwW4GINMR/8Z/7oBXk87Q2nUlH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5sePMAAAADcAAAADwAAAAAAAAAAAAAAAACYAgAAZHJzL2Rvd25y&#10;ZXYueG1sUEsFBgAAAAAEAAQA9QAAAIUDAAAAAA==&#10;" filled="f" fillcolor="#bbe0e3" stroked="f">
              <v:textbox inset="1.08075mm,19451emu,1.08075mm,19451emu">
                <w:txbxContent>
                  <w:p w14:paraId="2F10241D" w14:textId="77777777" w:rsidR="00C60CC0" w:rsidRPr="00D35057" w:rsidRDefault="00C60CC0"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66" type="#_x0000_t202" style="position:absolute;left:33497;top:13203;width:9937;height:26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e7p8MA&#10;AADcAAAADwAAAGRycy9kb3ducmV2LnhtbESPQWsCMRSE74L/ITyhN826oOjWKEUs9FZcu/T62Dw3&#10;2yYvyybq9t83guBxmJlvmM1ucFZcqQ+tZwXzWQaCuPa65UbB1+l9ugIRIrJG65kU/FGA3XY82mCh&#10;/Y2PdC1jIxKEQ4EKTIxdIWWoDTkMM98RJ+/se4cxyb6Rusdbgjsr8yxbSoctpwWDHe0N1b/lxSmo&#10;D82yqr55bteL85CXP9WnuVilXibD2yuISEN8hh/tD60gX6zhfiYd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e7p8MAAADcAAAADwAAAAAAAAAAAAAAAACYAgAAZHJzL2Rv&#10;d25yZXYueG1sUEsFBgAAAAAEAAQA9QAAAIgDAAAAAA==&#10;" filled="f" fillcolor="#bbe0e3" stroked="f">
              <v:textbox inset="1.08075mm,19451emu,1.08075mm,19451emu">
                <w:txbxContent>
                  <w:p w14:paraId="3731EC1E" w14:textId="77777777" w:rsidR="00C60CC0" w:rsidRPr="00D35057" w:rsidRDefault="00C60CC0"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67" style="position:absolute;left:12092;top:5779;width:831;height:73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ZDcEA&#10;AADcAAAADwAAAGRycy9kb3ducmV2LnhtbERP3WrCMBS+H/gO4QjezbQinXRGkbKhF9vY7B7g0Bzb&#10;YnNSktjWtzcXg11+fP/b/WQ6MZDzrWUF6TIBQVxZ3XKt4Ld8f96A8AFZY2eZFNzJw343e9piru3I&#10;PzScQy1iCPscFTQh9LmUvmrIoF/anjhyF+sMhghdLbXDMYabTq6SJJMGW44NDfZUNFRdzzejoExx&#10;bdwXvd2+S64/j8Ww+Xi5KLWYT4dXEIGm8C/+c5+0glUW58cz8QjI3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WQ3BAAAA3AAAAA8AAAAAAAAAAAAAAAAAmAIAAGRycy9kb3du&#10;cmV2LnhtbFBLBQYAAAAABAAEAPUAAACGAwAAAAA=&#10;" fillcolor="#bbe0e3"/>
            <v:oval id="Oval 147" o:spid="_x0000_s1068" style="position:absolute;left:21094;top:1836;width:826;height:73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38lsMA&#10;AADcAAAADwAAAGRycy9kb3ducmV2LnhtbESP0WrCQBRE3wv+w3IF3+omIlaiq4hY2gdb1PgBl+w1&#10;CWbvht01pn/vFgQfh5k5wyzXvWlER87XlhWk4wQEcWF1zaWCc/75PgfhA7LGxjIp+CMP69XgbYmZ&#10;tnc+UncKpYgQ9hkqqEJoMyl9UZFBP7YtcfQu1hkMUbpSaof3CDeNnCTJTBqsOS5U2NK2ouJ6uhkF&#10;eYpT435pdzvkXP58bbv5/uOi1GjYbxYgAvXhFX62v7WCy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38lsMAAADcAAAADwAAAAAAAAAAAAAAAACYAgAAZHJzL2Rv&#10;d25yZXYueG1sUEsFBgAAAAAEAAQA9QAAAIgDAAAAAA==&#10;" fillcolor="#bbe0e3"/>
            <v:oval id="Oval 148" o:spid="_x0000_s1069" style="position:absolute;left:30191;top:5870;width:831;height:7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9i4cMA&#10;AADcAAAADwAAAGRycy9kb3ducmV2LnhtbESP0WrCQBRE3wv+w3IF3+rGIFaiq4hY2gdb1PgBl+w1&#10;CWbvht01pn/vFgQfh5k5wyzXvWlER87XlhVMxgkI4sLqmksF5/zzfQ7CB2SNjWVS8Ece1qvB2xIz&#10;be98pO4UShEh7DNUUIXQZlL6oiKDfmxb4uhdrDMYonSl1A7vEW4amSbJTBqsOS5U2NK2ouJ6uhkF&#10;+QSnxv3S7nbIufz52nbz/cdFqdGw3yxABOrDK/xsf2sF6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9i4cMAAADcAAAADwAAAAAAAAAAAAAAAACYAgAAZHJzL2Rv&#10;d25yZXYueG1sUEsFBgAAAAAEAAQA9QAAAIgDAAAAAA==&#10;" fillcolor="#bbe0e3"/>
            <v:oval id="Oval 149" o:spid="_x0000_s1070" style="position:absolute;left:32536;top:14331;width:827;height:7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PHesQA&#10;AADcAAAADwAAAGRycy9kb3ducmV2LnhtbESP3WrCQBSE7wXfYTkF73TjDyqpq4i06IWWavoAh+wx&#10;Cc2eDbtrjG/vFgpeDjPzDbPadKYWLTlfWVYwHiUgiHOrKy4U/GSfwyUIH5A11pZJwYM8bNb93gpT&#10;be98pvYSChEh7FNUUIbQpFL6vCSDfmQb4uhdrTMYonSF1A7vEW5qOUmSuTRYcVwosaFdSfnv5WYU&#10;ZGOcGfdFH7fvjIvTftcuj4urUoO3bvsOIlAXXuH/9kErmMyn8HcmHg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Tx3rEAAAA3AAAAA8AAAAAAAAAAAAAAAAAmAIAAGRycy9k&#10;b3ducmV2LnhtbFBLBQYAAAAABAAEAPUAAACJAwAAAAA=&#10;" fillcolor="#bbe0e3"/>
            <v:oval id="Oval 150" o:spid="_x0000_s1071" style="position:absolute;left:26345;top:21340;width:826;height:7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pfDsMA&#10;AADcAAAADwAAAGRycy9kb3ducmV2LnhtbESP0YrCMBRE34X9h3AX9k1TRVSqUUSU9WEVtX7Apbm2&#10;xeamJLHWv98IC/s4zMwZZrHqTC1acr6yrGA4SEAQ51ZXXCi4Zrv+DIQPyBpry6TgRR5Wy4/eAlNt&#10;n3ym9hIKESHsU1RQhtCkUvq8JIN+YBvi6N2sMxiidIXUDp8Rbmo5SpKJNFhxXCixoU1J+f3yMAqy&#10;IY6NO9L2ccq4OHxv2tnP9KbU12e3noMI1IX/8F97rxWMJmN4n4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pfDsMAAADcAAAADwAAAAAAAAAAAAAAAACYAgAAZHJzL2Rv&#10;d25yZXYueG1sUEsFBgAAAAAEAAQA9QAAAIgDAAAAAA==&#10;" fillcolor="#bbe0e3"/>
            <v:oval id="Oval 151" o:spid="_x0000_s1072" style="position:absolute;left:16115;top:21169;width:826;height:7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b6lcQA&#10;AADcAAAADwAAAGRycy9kb3ducmV2LnhtbESP3WrCQBSE7wXfYTkF73Sj+EfqKiIteqGlmj7AIXtM&#10;QrNnw+4a49u7hYKXw8x8w6w2nalFS85XlhWMRwkI4tzqigsFP9nncAnCB2SNtWVS8CAPm3W/t8JU&#10;2zufqb2EQkQI+xQVlCE0qZQ+L8mgH9mGOHpX6wyGKF0htcN7hJtaTpJkLg1WHBdKbGhXUv57uRkF&#10;2Rinxn3Rx+074+K037XL4+Kq1OCt276DCNSFV/i/fdAKJvMZ/J2JR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2+pXEAAAA3AAAAA8AAAAAAAAAAAAAAAAAmAIAAGRycy9k&#10;b3ducmV2LnhtbFBLBQYAAAAABAAEAPUAAACJAwAAAAA=&#10;" fillcolor="#bbe0e3"/>
            <v:oval id="Oval 152" o:spid="_x0000_s1073" style="position:absolute;left:9919;top:14298;width:835;height:73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Rk4sMA&#10;AADcAAAADwAAAGRycy9kb3ducmV2LnhtbESP0WrCQBRE3wv+w3IF3+pGkVSiq4hY2gdb1PgBl+w1&#10;CWbvht01pn/vFgQfh5k5wyzXvWlER87XlhVMxgkI4sLqmksF5/zzfQ7CB2SNjWVS8Ece1qvB2xIz&#10;be98pO4UShEh7DNUUIXQZlL6oiKDfmxb4uhdrDMYonSl1A7vEW4aOU2SVBqsOS5U2NK2ouJ6uhkF&#10;+QRnxv3S7nbIufz52nbz/cdFqdGw3yxABOrDK/xsf2sF0zS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Rk4sMAAADcAAAADwAAAAAAAAAAAAAAAACYAgAAZHJzL2Rv&#10;d25yZXYueG1sUEsFBgAAAAAEAAQA9QAAAIgDAAAAAA==&#10;" fillcolor="#bbe0e3"/>
            <v:shape id="Text Box 159" o:spid="_x0000_s1074" type="#_x0000_t202" style="position:absolute;top:19969;width:12923;height:40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nld8YA&#10;AADcAAAADwAAAGRycy9kb3ducmV2LnhtbESPQWvCQBSE74L/YXlCb7qJh7RE12CjLS3Ug7E/4JF9&#10;TWKzb0N2a1J/fbcgeBxm5htmnY2mFRfqXWNZQbyIQBCXVjdcKfg8vcyfQDiPrLG1TAp+yUG2mU7W&#10;mGo78JEuha9EgLBLUUHtfZdK6cqaDLqF7YiD92V7gz7IvpK6xyHATSuXUZRIgw2HhRo7ymsqv4sf&#10;o+BAycfz2ZXX1zjZm1wOp/ddfFXqYTZuVyA8jf4evrXftIJl8gj/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nld8YAAADcAAAADwAAAAAAAAAAAAAAAACYAgAAZHJz&#10;L2Rvd25yZXYueG1sUEsFBgAAAAAEAAQA9QAAAIsDAAAAAA==&#10;" filled="f" fillcolor="#0c9" stroked="f">
              <v:textbox inset="55581emu,27789emu,55581emu,27789emu">
                <w:txbxContent>
                  <w:p w14:paraId="48986C78" w14:textId="77777777" w:rsidR="00C60CC0" w:rsidRPr="00D35057" w:rsidRDefault="00C60CC0"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v:textbox>
            </v:shape>
          </v:group>
        </w:pict>
      </w:r>
    </w:p>
    <w:p w14:paraId="47E5DE50" w14:textId="77777777" w:rsidR="00D631A2" w:rsidRPr="00F913D8" w:rsidRDefault="00D631A2" w:rsidP="00D631A2"/>
    <w:p w14:paraId="588E7628" w14:textId="77777777" w:rsidR="00D631A2" w:rsidRPr="00F913D8" w:rsidRDefault="00D631A2" w:rsidP="00D631A2"/>
    <w:p w14:paraId="6C57C73A" w14:textId="77777777" w:rsidR="00D631A2" w:rsidRPr="00F913D8" w:rsidRDefault="00D631A2" w:rsidP="00D631A2"/>
    <w:p w14:paraId="7E82EF15" w14:textId="77777777" w:rsidR="00D631A2" w:rsidRPr="00F913D8" w:rsidRDefault="005464F0" w:rsidP="00D631A2">
      <w:r>
        <w:rPr>
          <w:noProof/>
          <w:lang w:val="en-US"/>
        </w:rPr>
        <w:pict w14:anchorId="79CE2445">
          <v:shape id="Text Box 156" o:spid="_x0000_s1075" type="#_x0000_t202" style="position:absolute;margin-left:383.4pt;margin-top:10.4pt;width:136.15pt;height:46.4pt;z-index:251710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" filled="f" fillcolor="#0c9" stroked="f">
            <v:textbox>
              <w:txbxContent>
                <w:p w14:paraId="26CA44CE" w14:textId="77777777" w:rsidR="00C60CC0" w:rsidRDefault="00C60CC0"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w:r>
    </w:p>
    <w:p w14:paraId="001AF1F1" w14:textId="77777777" w:rsidR="00D631A2" w:rsidRPr="00F913D8" w:rsidRDefault="005464F0" w:rsidP="00D631A2">
      <w:r>
        <w:rPr>
          <w:noProof/>
          <w:lang w:val="en-US"/>
        </w:rPr>
        <w:pict w14:anchorId="74525DC7">
          <v:shape id="Text Box 160" o:spid="_x0000_s1076" type="#_x0000_t202" style="position:absolute;margin-left:-1.75pt;margin-top:4.7pt;width:157.25pt;height:44pt;z-index:25170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" filled="f" fillcolor="#0c9" stroked="f">
            <v:textbox style="mso-fit-shape-to-text:t">
              <w:txbxContent>
                <w:p w14:paraId="79E396F8" w14:textId="77777777" w:rsidR="00C60CC0" w:rsidRDefault="00C60CC0"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w:r>
    </w:p>
    <w:p w14:paraId="24C06107" w14:textId="77777777" w:rsidR="00D631A2" w:rsidRPr="00F913D8" w:rsidRDefault="00D631A2" w:rsidP="00D631A2"/>
    <w:p w14:paraId="0356FF0C" w14:textId="77777777" w:rsidR="00D631A2" w:rsidRPr="00F913D8" w:rsidRDefault="00D631A2" w:rsidP="00D631A2"/>
    <w:p w14:paraId="3B832562" w14:textId="77777777" w:rsidR="00D631A2" w:rsidRPr="00F913D8" w:rsidRDefault="00D631A2" w:rsidP="00D631A2"/>
    <w:p w14:paraId="313DF905" w14:textId="77777777" w:rsidR="00D631A2" w:rsidRPr="00F913D8" w:rsidRDefault="00D631A2" w:rsidP="00D631A2"/>
    <w:p w14:paraId="3186F52E" w14:textId="77777777" w:rsidR="00D631A2" w:rsidRPr="00F913D8" w:rsidRDefault="00D631A2" w:rsidP="00D631A2"/>
    <w:p w14:paraId="2178C0AD" w14:textId="77777777" w:rsidR="00D631A2" w:rsidRPr="00F913D8" w:rsidRDefault="005464F0" w:rsidP="00D631A2">
      <w:r>
        <w:rPr>
          <w:noProof/>
          <w:lang w:val="en-US"/>
        </w:rPr>
        <w:pict w14:anchorId="16E49F18">
          <v:shape id="Text Box 157" o:spid="_x0000_s1077" type="#_x0000_t202" style="position:absolute;margin-left:341.95pt;margin-top:8.8pt;width:170.1pt;height:34.8pt;z-index:25171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" filled="f" fillcolor="#0c9" stroked="f">
            <v:textbox style="mso-fit-shape-to-text:t">
              <w:txbxContent>
                <w:p w14:paraId="0FCE9673" w14:textId="77777777" w:rsidR="00C60CC0" w:rsidRDefault="00C60CC0"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w:r>
    </w:p>
    <w:p w14:paraId="308473F5" w14:textId="77777777" w:rsidR="00D631A2" w:rsidRPr="00F913D8" w:rsidRDefault="00D631A2" w:rsidP="00D631A2"/>
    <w:p w14:paraId="64613FF0" w14:textId="77777777" w:rsidR="00D631A2" w:rsidRPr="00F913D8" w:rsidRDefault="00D631A2" w:rsidP="00D631A2"/>
    <w:p w14:paraId="01DED466" w14:textId="77777777" w:rsidR="00D631A2" w:rsidRPr="00F913D8" w:rsidRDefault="00D631A2" w:rsidP="00D631A2"/>
    <w:p w14:paraId="5C870A58" w14:textId="77777777" w:rsidR="00D631A2" w:rsidRPr="00F913D8" w:rsidRDefault="00D631A2" w:rsidP="00D631A2"/>
    <w:p w14:paraId="43A4C224" w14:textId="77777777" w:rsidR="00D631A2" w:rsidRPr="00F913D8" w:rsidRDefault="00D631A2" w:rsidP="00D631A2"/>
    <w:p w14:paraId="22B8A656" w14:textId="77777777" w:rsidR="00D631A2" w:rsidRPr="00F913D8" w:rsidRDefault="005464F0" w:rsidP="001F5363">
      <w:pPr>
        <w:pStyle w:val="Figure"/>
      </w:pPr>
      <w:r>
        <w:rPr>
          <w:noProof/>
          <w:lang w:val="en-US" w:eastAsia="en-US"/>
        </w:rPr>
        <w:pict w14:anchorId="5BB822AD">
          <v:shape id="Text Box 153" o:spid="_x0000_s1078" type="#_x0000_t202" style="position:absolute;left:0;text-align:left;margin-left:-1.75pt;margin-top:24pt;width:491.65pt;height:52.05pt;z-index:25170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" filled="f" fillcolor="#0c9" stroked="f">
            <v:textbox>
              <w:txbxContent>
                <w:p w14:paraId="3E7087A4" w14:textId="77777777" w:rsidR="00C60CC0" w:rsidRPr="00D35057" w:rsidRDefault="00C60CC0"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7E10635C" w14:textId="77777777" w:rsidR="00C60CC0" w:rsidRPr="00D35057" w:rsidRDefault="00C60CC0"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v:textbox>
          </v:shape>
        </w:pict>
      </w:r>
      <w:r w:rsidR="001F5363">
        <w:t xml:space="preserve">The </w:t>
      </w:r>
      <w:proofErr w:type="spellStart"/>
      <w:r w:rsidR="001F5363">
        <w:t>Septigon</w:t>
      </w:r>
      <w:proofErr w:type="spellEnd"/>
      <w:r w:rsidR="001F5363">
        <w:t xml:space="preserve"> Model</w:t>
      </w:r>
    </w:p>
    <w:p w14:paraId="20D2011E" w14:textId="77777777" w:rsidR="00D631A2" w:rsidRPr="00F913D8" w:rsidRDefault="00D631A2" w:rsidP="00D631A2"/>
    <w:p w14:paraId="3381A781" w14:textId="77777777" w:rsidR="00D631A2" w:rsidRPr="00F913D8" w:rsidRDefault="00D631A2" w:rsidP="00D631A2"/>
    <w:p w14:paraId="1003BDE8" w14:textId="77777777" w:rsidR="00D631A2" w:rsidRPr="00F913D8" w:rsidRDefault="00D631A2" w:rsidP="00D631A2"/>
    <w:p w14:paraId="7A99300A" w14:textId="77777777" w:rsidR="003A0064" w:rsidRDefault="003A0064" w:rsidP="001F5363">
      <w:pPr>
        <w:pStyle w:val="BodyText"/>
      </w:pPr>
    </w:p>
    <w:p w14:paraId="61D4E9C4" w14:textId="77777777" w:rsidR="00D631A2" w:rsidRPr="00F913D8" w:rsidRDefault="00D631A2" w:rsidP="001F5363">
      <w:pPr>
        <w:pStyle w:val="BodyText"/>
      </w:pPr>
      <w:r w:rsidRPr="00F913D8">
        <w:lastRenderedPageBreak/>
        <w:t>For further information on Human Factors please refer to the book Human</w:t>
      </w:r>
      <w:r w:rsidR="001F5363">
        <w:t xml:space="preserve"> Factors in the Maritime </w:t>
      </w:r>
      <w:proofErr w:type="spellStart"/>
      <w:r w:rsidR="001F5363">
        <w:t>Domain</w:t>
      </w:r>
      <w:proofErr w:type="gramStart"/>
      <w:r w:rsidR="001F5363">
        <w:t>,</w:t>
      </w:r>
      <w:r w:rsidR="00790AEF" w:rsidRPr="00F913D8">
        <w:t>ISBN</w:t>
      </w:r>
      <w:proofErr w:type="spellEnd"/>
      <w:proofErr w:type="gramEnd"/>
      <w:r w:rsidR="00790AEF" w:rsidRPr="00F913D8">
        <w:t xml:space="preserve"> 9781420043419, </w:t>
      </w:r>
      <w:r w:rsidRPr="00F913D8">
        <w:t xml:space="preserve">CBS Press, 2008 by </w:t>
      </w:r>
      <w:r w:rsidR="00790AEF" w:rsidRPr="00F913D8">
        <w:t xml:space="preserve">Michelle </w:t>
      </w:r>
      <w:proofErr w:type="spellStart"/>
      <w:r w:rsidR="00790AEF" w:rsidRPr="00F913D8">
        <w:t>Grech</w:t>
      </w:r>
      <w:proofErr w:type="spellEnd"/>
      <w:r w:rsidR="00790AEF" w:rsidRPr="00F913D8">
        <w:t xml:space="preserve">, Tim </w:t>
      </w:r>
      <w:proofErr w:type="spellStart"/>
      <w:r w:rsidR="00790AEF" w:rsidRPr="00F913D8">
        <w:t>Horberry</w:t>
      </w:r>
      <w:proofErr w:type="spellEnd"/>
      <w:r w:rsidR="00790AEF" w:rsidRPr="00F913D8">
        <w:t xml:space="preserve"> and </w:t>
      </w:r>
      <w:r w:rsidRPr="00F913D8">
        <w:t xml:space="preserve">Thomas Koester. The application of the </w:t>
      </w:r>
      <w:proofErr w:type="spellStart"/>
      <w:r w:rsidRPr="00F913D8">
        <w:t>Septigon</w:t>
      </w:r>
      <w:proofErr w:type="spellEnd"/>
      <w:r w:rsidRPr="00F913D8">
        <w:t xml:space="preserve"> Model and other relevant Human Factors aspec</w:t>
      </w:r>
      <w:r w:rsidR="001F5363">
        <w:t>ts are described in this book.</w:t>
      </w:r>
    </w:p>
    <w:p w14:paraId="4018E10A" w14:textId="77777777" w:rsidR="00D631A2" w:rsidRPr="00F913D8" w:rsidRDefault="00D631A2" w:rsidP="00E240DC">
      <w:pPr>
        <w:pStyle w:val="BodyText"/>
      </w:pPr>
    </w:p>
    <w:p w14:paraId="157E187F" w14:textId="77777777" w:rsidR="006169BE" w:rsidRPr="00F913D8" w:rsidRDefault="006169BE" w:rsidP="00E240DC">
      <w:pPr>
        <w:pStyle w:val="BodyText"/>
      </w:pPr>
      <w:r w:rsidRPr="00F913D8">
        <w:br w:type="page"/>
      </w:r>
    </w:p>
    <w:p w14:paraId="217E8E24" w14:textId="77777777" w:rsidR="006169BE" w:rsidRPr="00F913D8" w:rsidRDefault="006169BE" w:rsidP="007F4371">
      <w:pPr>
        <w:pStyle w:val="Annex"/>
      </w:pPr>
      <w:bookmarkStart w:id="169" w:name="_Toc212097618"/>
      <w:r w:rsidRPr="00F913D8">
        <w:lastRenderedPageBreak/>
        <w:t>RISK TERMINOLOGY</w:t>
      </w:r>
      <w:bookmarkEnd w:id="169"/>
    </w:p>
    <w:p w14:paraId="0F1FB1EE" w14:textId="77777777" w:rsidR="006169BE" w:rsidRDefault="006169BE" w:rsidP="003A0064">
      <w:pPr>
        <w:pStyle w:val="BodyText"/>
      </w:pPr>
      <w:r w:rsidRPr="00F913D8">
        <w:rPr>
          <w:b/>
          <w:sz w:val="23"/>
          <w:szCs w:val="23"/>
        </w:rPr>
        <w:t xml:space="preserve">Aid to navigation </w:t>
      </w:r>
      <w:r w:rsidRPr="00E240DC">
        <w:t>– any device or system, external to a vessel, which is provided to help a mariner determine position and course, to warn of dangers or of obstructions, or to give advice about the location of a best or preferred route.</w:t>
      </w:r>
    </w:p>
    <w:p w14:paraId="4DF9A970" w14:textId="77777777" w:rsidR="00FC7609" w:rsidRPr="006E3B46" w:rsidRDefault="00FC7609" w:rsidP="006E3B46">
      <w:pPr>
        <w:pStyle w:val="BodyText"/>
        <w:ind w:left="720"/>
        <w:rPr>
          <w:highlight w:val="yellow"/>
        </w:rPr>
      </w:pPr>
      <w:r w:rsidRPr="006E3B46">
        <w:rPr>
          <w:b/>
          <w:highlight w:val="yellow"/>
        </w:rPr>
        <w:t>Physical AtoN</w:t>
      </w:r>
      <w:r w:rsidRPr="006E3B46">
        <w:rPr>
          <w:highlight w:val="yellow"/>
        </w:rPr>
        <w:t xml:space="preserve"> – any physical </w:t>
      </w:r>
      <w:proofErr w:type="gramStart"/>
      <w:r w:rsidRPr="006E3B46">
        <w:rPr>
          <w:highlight w:val="yellow"/>
        </w:rPr>
        <w:t>AtoN which exists in the waterway such</w:t>
      </w:r>
      <w:proofErr w:type="gramEnd"/>
      <w:r w:rsidRPr="006E3B46">
        <w:rPr>
          <w:highlight w:val="yellow"/>
        </w:rPr>
        <w:t xml:space="preserve"> buoys beacons, lights, and lighthouses.</w:t>
      </w:r>
    </w:p>
    <w:p w14:paraId="7DE60D71" w14:textId="77777777" w:rsidR="00FC7609" w:rsidRPr="00F913D8" w:rsidRDefault="00FC7609" w:rsidP="006E3B46">
      <w:pPr>
        <w:pStyle w:val="BodyText"/>
        <w:ind w:left="720"/>
        <w:rPr>
          <w:b/>
          <w:sz w:val="23"/>
          <w:szCs w:val="23"/>
        </w:rPr>
      </w:pPr>
      <w:r w:rsidRPr="006E3B46">
        <w:rPr>
          <w:b/>
          <w:highlight w:val="yellow"/>
        </w:rPr>
        <w:t>Electronic AtoN</w:t>
      </w:r>
      <w:r w:rsidRPr="006E3B46">
        <w:rPr>
          <w:highlight w:val="yellow"/>
        </w:rPr>
        <w:t xml:space="preserve"> – any form of electronic </w:t>
      </w:r>
      <w:proofErr w:type="gramStart"/>
      <w:r w:rsidRPr="006E3B46">
        <w:rPr>
          <w:highlight w:val="yellow"/>
        </w:rPr>
        <w:t>AtoN which is</w:t>
      </w:r>
      <w:proofErr w:type="gramEnd"/>
      <w:r w:rsidRPr="006E3B46">
        <w:rPr>
          <w:highlight w:val="yellow"/>
        </w:rPr>
        <w:t xml:space="preserve"> portrayed on an electronic navigation system, such as, AIS AtoN (real, monitored and predicted </w:t>
      </w:r>
      <w:r w:rsidR="00F1654E" w:rsidRPr="006E3B46">
        <w:rPr>
          <w:highlight w:val="yellow"/>
        </w:rPr>
        <w:t>synthetic,</w:t>
      </w:r>
      <w:r w:rsidRPr="006E3B46">
        <w:rPr>
          <w:highlight w:val="yellow"/>
        </w:rPr>
        <w:t xml:space="preserve"> and virtual).</w:t>
      </w:r>
    </w:p>
    <w:p w14:paraId="7D9EAD7F" w14:textId="77777777" w:rsidR="006169BE" w:rsidRPr="00F913D8" w:rsidRDefault="006169BE" w:rsidP="003A0064">
      <w:pPr>
        <w:pStyle w:val="BodyText"/>
        <w:rPr>
          <w:b/>
          <w:sz w:val="23"/>
          <w:szCs w:val="23"/>
        </w:rPr>
      </w:pPr>
      <w:r w:rsidRPr="00F913D8">
        <w:rPr>
          <w:b/>
          <w:sz w:val="23"/>
          <w:szCs w:val="23"/>
        </w:rPr>
        <w:t xml:space="preserve">Cost benefit analysis </w:t>
      </w:r>
      <w:r w:rsidRPr="00E240DC">
        <w:t xml:space="preserve">– an approach, used to assess the gains and losses resulting from a set of alternative </w:t>
      </w:r>
      <w:proofErr w:type="spellStart"/>
      <w:r w:rsidRPr="00E240DC">
        <w:t>actionsthat</w:t>
      </w:r>
      <w:proofErr w:type="spellEnd"/>
      <w:r w:rsidRPr="00E240DC">
        <w:t xml:space="preserve"> helps one decide whether any of the actions should be undertaken.</w:t>
      </w:r>
    </w:p>
    <w:p w14:paraId="4B72CE4F" w14:textId="77777777" w:rsidR="006169BE" w:rsidRPr="00E240DC" w:rsidRDefault="006169BE" w:rsidP="003A0064">
      <w:pPr>
        <w:pStyle w:val="BodyText"/>
      </w:pPr>
      <w:r w:rsidRPr="00F913D8">
        <w:rPr>
          <w:b/>
          <w:sz w:val="23"/>
          <w:szCs w:val="23"/>
        </w:rPr>
        <w:t xml:space="preserve">Decision-maker </w:t>
      </w:r>
      <w:r w:rsidR="003A0064" w:rsidRPr="00E240DC">
        <w:t>–</w:t>
      </w:r>
      <w:r w:rsidRPr="00E240DC">
        <w:t xml:space="preserve"> a person or group with the power or authority to make decisions.</w:t>
      </w:r>
    </w:p>
    <w:p w14:paraId="0E617934" w14:textId="77777777" w:rsidR="006169BE" w:rsidRDefault="006169BE" w:rsidP="003A0064">
      <w:pPr>
        <w:pStyle w:val="BodyText"/>
      </w:pPr>
      <w:r w:rsidRPr="00F913D8">
        <w:rPr>
          <w:b/>
          <w:sz w:val="23"/>
          <w:szCs w:val="23"/>
        </w:rPr>
        <w:t xml:space="preserve">Dialogue </w:t>
      </w:r>
      <w:r w:rsidR="003A0064" w:rsidRPr="00E240DC">
        <w:t>–</w:t>
      </w:r>
      <w:r w:rsidR="003A0064">
        <w:t xml:space="preserve"> a process for two-</w:t>
      </w:r>
      <w:r w:rsidRPr="00E240DC">
        <w:t>way communication that fosters shared understanding. It is supported by information.</w:t>
      </w:r>
    </w:p>
    <w:p w14:paraId="4C7384D3" w14:textId="77777777" w:rsidR="00CC550A" w:rsidRDefault="003328F3" w:rsidP="003A0064">
      <w:pPr>
        <w:pStyle w:val="BodyText"/>
        <w:rPr>
          <w:ins w:id="170" w:author="Alimchandani, Mahesh" w:date="2012-09-27T19:43:00Z"/>
          <w:highlight w:val="lightGray"/>
        </w:rPr>
      </w:pPr>
      <w:proofErr w:type="gramStart"/>
      <w:r w:rsidRPr="007D6D2A">
        <w:rPr>
          <w:b/>
          <w:highlight w:val="yellow"/>
        </w:rPr>
        <w:t>e</w:t>
      </w:r>
      <w:proofErr w:type="gramEnd"/>
      <w:r w:rsidRPr="007D6D2A">
        <w:rPr>
          <w:b/>
          <w:highlight w:val="yellow"/>
        </w:rPr>
        <w:t>-Navigation</w:t>
      </w:r>
      <w:r w:rsidR="00437177" w:rsidRPr="007D6D2A">
        <w:rPr>
          <w:highlight w:val="yellow"/>
        </w:rPr>
        <w:t xml:space="preserve"> – is </w:t>
      </w:r>
      <w:ins w:id="171" w:author=" " w:date="2012-09-26T05:42:00Z">
        <w:r w:rsidR="001F051D">
          <w:rPr>
            <w:highlight w:val="yellow"/>
          </w:rPr>
          <w:t xml:space="preserve">defined by the IMO as </w:t>
        </w:r>
      </w:ins>
      <w:r w:rsidR="00437177" w:rsidRPr="007D6D2A">
        <w:rPr>
          <w:highlight w:val="yellow"/>
        </w:rPr>
        <w:t xml:space="preserve">the harmonised collection, integration, exchange, presentation and analysis of maritime information </w:t>
      </w:r>
      <w:proofErr w:type="spellStart"/>
      <w:r w:rsidR="00437177" w:rsidRPr="007D6D2A">
        <w:rPr>
          <w:highlight w:val="yellow"/>
        </w:rPr>
        <w:t>onboard</w:t>
      </w:r>
      <w:proofErr w:type="spellEnd"/>
      <w:r w:rsidR="00437177" w:rsidRPr="007D6D2A">
        <w:rPr>
          <w:highlight w:val="yellow"/>
        </w:rPr>
        <w:t xml:space="preserve"> and ashore by electronic means to enhance berth to berth navigation and related services, for safety and </w:t>
      </w:r>
      <w:r w:rsidR="0004461F" w:rsidRPr="007D6D2A">
        <w:rPr>
          <w:highlight w:val="yellow"/>
        </w:rPr>
        <w:t>security</w:t>
      </w:r>
      <w:r w:rsidR="00437177" w:rsidRPr="007D6D2A">
        <w:rPr>
          <w:highlight w:val="yellow"/>
        </w:rPr>
        <w:t xml:space="preserve"> at sea and protection of the marine environment</w:t>
      </w:r>
      <w:r w:rsidR="00437177" w:rsidRPr="006E0288">
        <w:rPr>
          <w:highlight w:val="lightGray"/>
          <w:rPrChange w:id="172" w:author="Alimchandani, Mahesh" w:date="2012-09-26T23:15:00Z">
            <w:rPr>
              <w:highlight w:val="yellow"/>
            </w:rPr>
          </w:rPrChange>
        </w:rPr>
        <w:t>.</w:t>
      </w:r>
      <w:ins w:id="173" w:author=" " w:date="2012-09-26T05:42:00Z">
        <w:r w:rsidR="001F051D" w:rsidRPr="006E0288">
          <w:rPr>
            <w:highlight w:val="lightGray"/>
            <w:rPrChange w:id="174" w:author="Alimchandani, Mahesh" w:date="2012-09-26T23:15:00Z">
              <w:rPr/>
            </w:rPrChange>
          </w:rPr>
          <w:t xml:space="preserve"> </w:t>
        </w:r>
      </w:ins>
    </w:p>
    <w:p w14:paraId="06BB70B1" w14:textId="4F48EA7F" w:rsidR="00CC550A" w:rsidRDefault="00CC550A" w:rsidP="003A0064">
      <w:pPr>
        <w:pStyle w:val="BodyText"/>
        <w:rPr>
          <w:ins w:id="175" w:author="Alimchandani, Mahesh" w:date="2012-09-27T19:43:00Z"/>
          <w:highlight w:val="lightGray"/>
        </w:rPr>
      </w:pPr>
      <w:ins w:id="176" w:author="Alimchandani, Mahesh" w:date="2012-09-27T19:43:00Z">
        <w:r w:rsidRPr="00CC550A">
          <w:t>It should be noted that the term e-</w:t>
        </w:r>
      </w:ins>
      <w:ins w:id="177" w:author="Michael Hadley" w:date="2012-09-27T13:55:00Z">
        <w:r w:rsidR="00404779">
          <w:t>N</w:t>
        </w:r>
      </w:ins>
      <w:ins w:id="178" w:author="Alimchandani, Mahesh" w:date="2012-09-27T19:43:00Z">
        <w:del w:id="179" w:author="Michael Hadley" w:date="2012-09-27T13:55:00Z">
          <w:r w:rsidRPr="00CC550A" w:rsidDel="00404779">
            <w:delText>n</w:delText>
          </w:r>
        </w:del>
        <w:r w:rsidRPr="00CC550A">
          <w:t xml:space="preserve">avigation is often used in a generic sense by equipment and service providers.  This claim should be seen as an aspiration, rather than an indication of compliance.  </w:t>
        </w:r>
      </w:ins>
    </w:p>
    <w:p w14:paraId="5FDEE834" w14:textId="77777777" w:rsidR="006169BE" w:rsidRPr="00E240DC" w:rsidRDefault="006169BE" w:rsidP="003A0064">
      <w:pPr>
        <w:pStyle w:val="BodyText"/>
      </w:pPr>
      <w:r w:rsidRPr="00F913D8">
        <w:rPr>
          <w:b/>
          <w:sz w:val="23"/>
          <w:szCs w:val="23"/>
        </w:rPr>
        <w:t xml:space="preserve">Hazard </w:t>
      </w:r>
      <w:r w:rsidRPr="00E240DC">
        <w:t>– an unwanted event or occurrence, a source of potential harm, or a situation with a potential for causing harm, in terms of human injury; damage to health, property, the environment, and other things of value; or some combination of these.</w:t>
      </w:r>
    </w:p>
    <w:p w14:paraId="057EEBAF" w14:textId="3B58E8B2" w:rsidR="006169BE" w:rsidRPr="00E240DC" w:rsidRDefault="006169BE" w:rsidP="003A0064">
      <w:pPr>
        <w:pStyle w:val="BodyText"/>
        <w:tabs>
          <w:tab w:val="left" w:pos="3060"/>
        </w:tabs>
      </w:pPr>
      <w:r w:rsidRPr="00F913D8">
        <w:rPr>
          <w:b/>
          <w:sz w:val="23"/>
          <w:szCs w:val="23"/>
        </w:rPr>
        <w:t xml:space="preserve">Hazard identification </w:t>
      </w:r>
      <w:r w:rsidR="003A0064" w:rsidRPr="00E240DC">
        <w:t>–</w:t>
      </w:r>
      <w:ins w:id="180" w:author="Michael Hadley" w:date="2012-09-27T13:55:00Z">
        <w:r w:rsidR="00404779">
          <w:t xml:space="preserve"> </w:t>
        </w:r>
      </w:ins>
      <w:r w:rsidRPr="00E240DC">
        <w:t>the proces</w:t>
      </w:r>
      <w:r w:rsidR="0049776A" w:rsidRPr="00E240DC">
        <w:t xml:space="preserve">s of recognizing that a hazard </w:t>
      </w:r>
      <w:r w:rsidRPr="00E240DC">
        <w:t>exists and defining its characteristics.</w:t>
      </w:r>
    </w:p>
    <w:p w14:paraId="7124556A" w14:textId="77777777" w:rsidR="006169BE" w:rsidRPr="00E240DC" w:rsidRDefault="006169BE" w:rsidP="003A0064">
      <w:pPr>
        <w:pStyle w:val="BodyText"/>
      </w:pPr>
      <w:r w:rsidRPr="00F913D8">
        <w:rPr>
          <w:b/>
          <w:sz w:val="23"/>
          <w:szCs w:val="23"/>
        </w:rPr>
        <w:t xml:space="preserve">Loss </w:t>
      </w:r>
      <w:r w:rsidR="003A0064" w:rsidRPr="00E240DC">
        <w:t>–</w:t>
      </w:r>
      <w:r w:rsidRPr="00E240DC">
        <w:t xml:space="preserve"> an injury or damage to health, property, the environment, or something else of value.</w:t>
      </w:r>
    </w:p>
    <w:p w14:paraId="19EDB03B" w14:textId="77777777" w:rsidR="006169BE" w:rsidRPr="00E240DC" w:rsidRDefault="006169BE" w:rsidP="003A0064">
      <w:pPr>
        <w:pStyle w:val="BodyText"/>
      </w:pPr>
      <w:r w:rsidRPr="00F913D8">
        <w:rPr>
          <w:b/>
          <w:sz w:val="23"/>
          <w:szCs w:val="23"/>
        </w:rPr>
        <w:t xml:space="preserve">Organization </w:t>
      </w:r>
      <w:r w:rsidR="003A0064" w:rsidRPr="00E240DC">
        <w:t>–</w:t>
      </w:r>
      <w:r w:rsidRPr="00E240DC">
        <w:t xml:space="preserve"> a company, corporation, firm, enterprise, authority, agency or institution, or part thereof, whether incorporated or not, public or private, that has its own functions and administration.</w:t>
      </w:r>
    </w:p>
    <w:p w14:paraId="4E8E907D" w14:textId="77777777" w:rsidR="006169BE" w:rsidRPr="00E240DC" w:rsidRDefault="006169BE" w:rsidP="003A0064">
      <w:pPr>
        <w:pStyle w:val="BodyText"/>
      </w:pPr>
      <w:r w:rsidRPr="00F913D8">
        <w:rPr>
          <w:b/>
          <w:sz w:val="23"/>
          <w:szCs w:val="23"/>
        </w:rPr>
        <w:t xml:space="preserve">Residual risk </w:t>
      </w:r>
      <w:r w:rsidR="003A0064" w:rsidRPr="00E240DC">
        <w:t>–</w:t>
      </w:r>
      <w:r w:rsidRPr="00E240DC">
        <w:t xml:space="preserve"> the risk remaining after all risk control strategies have been applied.</w:t>
      </w:r>
    </w:p>
    <w:p w14:paraId="4E49E912" w14:textId="77777777" w:rsidR="006169BE" w:rsidRPr="00E240DC" w:rsidRDefault="006169BE" w:rsidP="003A0064">
      <w:pPr>
        <w:pStyle w:val="BodyText"/>
      </w:pPr>
      <w:proofErr w:type="gramStart"/>
      <w:r w:rsidRPr="00F913D8">
        <w:rPr>
          <w:b/>
          <w:sz w:val="23"/>
          <w:szCs w:val="23"/>
        </w:rPr>
        <w:t xml:space="preserve">Risk </w:t>
      </w:r>
      <w:r w:rsidR="003A0064" w:rsidRPr="00E240DC">
        <w:t>–</w:t>
      </w:r>
      <w:r w:rsidRPr="00E240DC">
        <w:t xml:space="preserve"> the chance of injury or loss as defined as a measure of the probability and severity of an adverse effect to health, property</w:t>
      </w:r>
      <w:r w:rsidR="00B27A75" w:rsidRPr="00E240DC">
        <w:t xml:space="preserve"> or </w:t>
      </w:r>
      <w:r w:rsidRPr="00E240DC">
        <w:t xml:space="preserve">the </w:t>
      </w:r>
      <w:r w:rsidR="002D60C2" w:rsidRPr="00E240DC">
        <w:t>environment or other values</w:t>
      </w:r>
      <w:r w:rsidR="00B27A75" w:rsidRPr="00E240DC">
        <w:t>.</w:t>
      </w:r>
      <w:proofErr w:type="gramEnd"/>
    </w:p>
    <w:p w14:paraId="047F3355" w14:textId="77777777" w:rsidR="006169BE" w:rsidRPr="00E240DC" w:rsidRDefault="006169BE" w:rsidP="003A0064">
      <w:pPr>
        <w:pStyle w:val="BodyText"/>
      </w:pPr>
      <w:r w:rsidRPr="00F913D8">
        <w:rPr>
          <w:b/>
          <w:sz w:val="23"/>
          <w:szCs w:val="23"/>
        </w:rPr>
        <w:t>Risk acceptance</w:t>
      </w:r>
      <w:r w:rsidRPr="00E240DC">
        <w:t xml:space="preserve"> – a decision to accept a risk.</w:t>
      </w:r>
    </w:p>
    <w:p w14:paraId="1EE0E48D" w14:textId="77777777" w:rsidR="006169BE" w:rsidRPr="00E240DC" w:rsidRDefault="006169BE" w:rsidP="003A0064">
      <w:pPr>
        <w:pStyle w:val="BodyText"/>
      </w:pPr>
      <w:r w:rsidRPr="00F913D8">
        <w:rPr>
          <w:b/>
          <w:sz w:val="23"/>
          <w:szCs w:val="23"/>
        </w:rPr>
        <w:t xml:space="preserve">Risk assessment </w:t>
      </w:r>
      <w:r w:rsidRPr="00E240DC">
        <w:t>– as used here, it is meant to include the overall process of risk estimation and risk evaluation.</w:t>
      </w:r>
    </w:p>
    <w:p w14:paraId="34ACB031" w14:textId="77777777" w:rsidR="006169BE" w:rsidRPr="00E240DC" w:rsidRDefault="006169BE" w:rsidP="003A0064">
      <w:pPr>
        <w:pStyle w:val="BodyText"/>
      </w:pPr>
      <w:r w:rsidRPr="00F913D8">
        <w:rPr>
          <w:b/>
          <w:sz w:val="23"/>
          <w:szCs w:val="23"/>
        </w:rPr>
        <w:t xml:space="preserve">Risk consultation </w:t>
      </w:r>
      <w:r w:rsidR="003A0064" w:rsidRPr="00E240DC">
        <w:t>–</w:t>
      </w:r>
      <w:r w:rsidRPr="00E240DC">
        <w:t xml:space="preserve"> any two-way communication between stakeholders about the existence, nature, form, severity, or acceptability of risks.</w:t>
      </w:r>
    </w:p>
    <w:p w14:paraId="5FF01FC4" w14:textId="77777777" w:rsidR="006169BE" w:rsidRPr="00E240DC" w:rsidRDefault="006169BE" w:rsidP="003A0064">
      <w:pPr>
        <w:pStyle w:val="BodyText"/>
      </w:pPr>
      <w:r w:rsidRPr="00F913D8">
        <w:rPr>
          <w:b/>
          <w:sz w:val="23"/>
          <w:szCs w:val="23"/>
        </w:rPr>
        <w:t xml:space="preserve">Risk control option </w:t>
      </w:r>
      <w:r w:rsidR="003A0064" w:rsidRPr="00E240DC">
        <w:t>–</w:t>
      </w:r>
      <w:r w:rsidRPr="00E240DC">
        <w:t xml:space="preserve"> an action intended to reduce the frequency and/or severity of injury or loss, including a decision not to pursue the action.</w:t>
      </w:r>
    </w:p>
    <w:p w14:paraId="19FF857C" w14:textId="77777777" w:rsidR="006169BE" w:rsidRPr="00E240DC" w:rsidRDefault="006169BE" w:rsidP="003A0064">
      <w:pPr>
        <w:pStyle w:val="BodyText"/>
      </w:pPr>
      <w:r w:rsidRPr="00F913D8">
        <w:rPr>
          <w:b/>
          <w:sz w:val="23"/>
          <w:szCs w:val="23"/>
        </w:rPr>
        <w:t xml:space="preserve">Risk control strategy </w:t>
      </w:r>
      <w:r w:rsidR="003A0064" w:rsidRPr="00E240DC">
        <w:t>–</w:t>
      </w:r>
      <w:r w:rsidRPr="00E240DC">
        <w:t xml:space="preserve"> a program that may include the application of several risk control options.</w:t>
      </w:r>
    </w:p>
    <w:p w14:paraId="7AB0B35F" w14:textId="77777777" w:rsidR="006169BE" w:rsidRPr="00E240DC" w:rsidRDefault="006169BE" w:rsidP="003A0064">
      <w:pPr>
        <w:pStyle w:val="BodyText"/>
      </w:pPr>
      <w:r w:rsidRPr="00F913D8">
        <w:rPr>
          <w:b/>
          <w:sz w:val="23"/>
          <w:szCs w:val="23"/>
        </w:rPr>
        <w:t xml:space="preserve">Risk estimation </w:t>
      </w:r>
      <w:r w:rsidR="003A0064" w:rsidRPr="00E240DC">
        <w:t>–</w:t>
      </w:r>
      <w:r w:rsidRPr="00E240DC">
        <w:t xml:space="preserve"> the activity of estimating the frequency or probability and consequence of risk scenarios, including a consideration of the uncertainty of the estimates.</w:t>
      </w:r>
    </w:p>
    <w:p w14:paraId="67DE2EBB" w14:textId="77777777" w:rsidR="006169BE" w:rsidRPr="00E240DC" w:rsidRDefault="006169BE" w:rsidP="003A0064">
      <w:pPr>
        <w:pStyle w:val="BodyText"/>
      </w:pPr>
      <w:r w:rsidRPr="00F913D8">
        <w:rPr>
          <w:b/>
          <w:sz w:val="23"/>
          <w:szCs w:val="23"/>
        </w:rPr>
        <w:lastRenderedPageBreak/>
        <w:t xml:space="preserve">Risk evaluation </w:t>
      </w:r>
      <w:r w:rsidR="003A0064" w:rsidRPr="00E240DC">
        <w:t>–</w:t>
      </w:r>
      <w:r w:rsidRPr="00E240DC">
        <w:t xml:space="preserve"> the process by which risks are examined in terms of magnitude and distribution, and evaluated in terms of acceptability considering the needs, issues, and concerns of stakeholders.</w:t>
      </w:r>
    </w:p>
    <w:p w14:paraId="51B3B970" w14:textId="77777777" w:rsidR="006169BE" w:rsidRPr="00E240DC" w:rsidRDefault="006169BE" w:rsidP="003A0064">
      <w:pPr>
        <w:pStyle w:val="BodyText"/>
      </w:pPr>
      <w:r w:rsidRPr="00F913D8">
        <w:rPr>
          <w:b/>
          <w:sz w:val="23"/>
          <w:szCs w:val="23"/>
        </w:rPr>
        <w:t xml:space="preserve">Risk management </w:t>
      </w:r>
      <w:r w:rsidR="003A0064" w:rsidRPr="00E240DC">
        <w:t>–</w:t>
      </w:r>
      <w:r w:rsidRPr="00E240DC">
        <w:t xml:space="preserve"> the systematic application of management policies, procedures, and practices to the tasks of </w:t>
      </w:r>
      <w:r w:rsidR="0004461F" w:rsidRPr="006E3B46">
        <w:rPr>
          <w:highlight w:val="yellow"/>
        </w:rPr>
        <w:t>analysing</w:t>
      </w:r>
      <w:r w:rsidRPr="006E3B46">
        <w:rPr>
          <w:highlight w:val="yellow"/>
        </w:rPr>
        <w:t>,</w:t>
      </w:r>
      <w:r w:rsidRPr="00E240DC">
        <w:t xml:space="preserve"> evaluating, controlling, and communicating about risk issues.</w:t>
      </w:r>
    </w:p>
    <w:p w14:paraId="76DDE10A" w14:textId="77777777" w:rsidR="006169BE" w:rsidRPr="00E240DC" w:rsidRDefault="006169BE" w:rsidP="003A0064">
      <w:pPr>
        <w:pStyle w:val="BodyText"/>
      </w:pPr>
      <w:r w:rsidRPr="00F913D8">
        <w:rPr>
          <w:b/>
          <w:sz w:val="23"/>
          <w:szCs w:val="23"/>
        </w:rPr>
        <w:t xml:space="preserve">Risk perception </w:t>
      </w:r>
      <w:r w:rsidR="003A0064" w:rsidRPr="00E240DC">
        <w:t>–</w:t>
      </w:r>
      <w:r w:rsidRPr="00E240DC">
        <w:t xml:space="preserve"> the significance assigned to risks by stakeholders. This perception is derived from the stakeholders' expressed needs, issues, and concerns.</w:t>
      </w:r>
    </w:p>
    <w:p w14:paraId="390F374B" w14:textId="77777777" w:rsidR="006169BE" w:rsidRPr="00E240DC" w:rsidRDefault="006169BE" w:rsidP="003A0064">
      <w:pPr>
        <w:pStyle w:val="BodyText"/>
      </w:pPr>
      <w:r w:rsidRPr="00F913D8">
        <w:rPr>
          <w:b/>
          <w:sz w:val="23"/>
          <w:szCs w:val="23"/>
        </w:rPr>
        <w:t>Risk reduction</w:t>
      </w:r>
      <w:r w:rsidRPr="00E240DC">
        <w:t xml:space="preserve"> – actions taken to lessen the frequency, negative consequences, or both, of a particular risk.</w:t>
      </w:r>
    </w:p>
    <w:p w14:paraId="17C8F910" w14:textId="77777777" w:rsidR="006169BE" w:rsidRPr="00E240DC" w:rsidRDefault="006169BE" w:rsidP="006169BE">
      <w:pPr>
        <w:pStyle w:val="BodyText"/>
      </w:pPr>
      <w:r w:rsidRPr="00F913D8">
        <w:rPr>
          <w:b/>
          <w:sz w:val="23"/>
          <w:szCs w:val="23"/>
        </w:rPr>
        <w:t>Risk retention</w:t>
      </w:r>
      <w:r w:rsidRPr="00E240DC">
        <w:t xml:space="preserve"> – acceptance of the expected loss associated with the consequences of a particular risk.</w:t>
      </w:r>
    </w:p>
    <w:p w14:paraId="140792DD" w14:textId="77777777" w:rsidR="006169BE" w:rsidRPr="00E240DC" w:rsidRDefault="006169BE" w:rsidP="006169BE">
      <w:pPr>
        <w:pStyle w:val="BodyText"/>
      </w:pPr>
      <w:r w:rsidRPr="00F913D8">
        <w:rPr>
          <w:b/>
          <w:sz w:val="23"/>
          <w:szCs w:val="23"/>
        </w:rPr>
        <w:t xml:space="preserve">Risk scenario </w:t>
      </w:r>
      <w:r w:rsidR="003A0064" w:rsidRPr="00E240DC">
        <w:t>–</w:t>
      </w:r>
      <w:r w:rsidRPr="00E240DC">
        <w:t xml:space="preserve"> a defined sequence of events with associated frequencies and consequences.</w:t>
      </w:r>
    </w:p>
    <w:p w14:paraId="0199D6AB" w14:textId="77777777" w:rsidR="006169BE" w:rsidRDefault="006169BE" w:rsidP="00E240DC">
      <w:pPr>
        <w:pStyle w:val="BodyText"/>
      </w:pPr>
      <w:r w:rsidRPr="00F913D8">
        <w:rPr>
          <w:b/>
        </w:rPr>
        <w:t xml:space="preserve">Stakeholder </w:t>
      </w:r>
      <w:r w:rsidR="003A0064" w:rsidRPr="00E240DC">
        <w:t>–</w:t>
      </w:r>
      <w:r w:rsidRPr="00F913D8">
        <w:t xml:space="preserve"> any individual, group, or organization able to affect, be affected by, or believe it might be affected by, a decision or activity. </w:t>
      </w:r>
      <w:r w:rsidR="003A0064">
        <w:t>The decision-</w:t>
      </w:r>
      <w:r w:rsidRPr="00F913D8">
        <w:t>maker(s) is a stakeholder</w:t>
      </w:r>
      <w:r w:rsidR="003A0064">
        <w:t xml:space="preserve"> / are stakeholders</w:t>
      </w:r>
      <w:r w:rsidRPr="00F913D8">
        <w:t>.</w:t>
      </w:r>
    </w:p>
    <w:p w14:paraId="05CD224F" w14:textId="77777777" w:rsidR="00CC5A11" w:rsidRPr="005200B6" w:rsidRDefault="00CC5A11" w:rsidP="00E240DC">
      <w:pPr>
        <w:pStyle w:val="BodyText"/>
      </w:pPr>
      <w:r w:rsidRPr="006E3B46">
        <w:rPr>
          <w:b/>
          <w:highlight w:val="yellow"/>
        </w:rPr>
        <w:t>Transit Risk</w:t>
      </w:r>
      <w:r w:rsidRPr="006E3B46">
        <w:rPr>
          <w:highlight w:val="yellow"/>
        </w:rPr>
        <w:t xml:space="preserve"> – The risk assumed by a vessel associa</w:t>
      </w:r>
      <w:r w:rsidR="005200B6" w:rsidRPr="006E3B46">
        <w:rPr>
          <w:highlight w:val="yellow"/>
        </w:rPr>
        <w:t xml:space="preserve">ted with </w:t>
      </w:r>
      <w:r w:rsidR="00DF715E" w:rsidRPr="006E3B46">
        <w:rPr>
          <w:highlight w:val="yellow"/>
        </w:rPr>
        <w:t>transiting</w:t>
      </w:r>
      <w:r w:rsidR="005200B6" w:rsidRPr="006E3B46">
        <w:rPr>
          <w:highlight w:val="yellow"/>
        </w:rPr>
        <w:t xml:space="preserve"> a waterway which may be impacted by various hazards </w:t>
      </w:r>
      <w:r w:rsidR="00DF715E" w:rsidRPr="006E3B46">
        <w:rPr>
          <w:highlight w:val="yellow"/>
        </w:rPr>
        <w:t>as outli</w:t>
      </w:r>
      <w:r w:rsidR="00F80EA1" w:rsidRPr="006E3B46">
        <w:rPr>
          <w:highlight w:val="yellow"/>
        </w:rPr>
        <w:t>n</w:t>
      </w:r>
      <w:r w:rsidR="00DF715E" w:rsidRPr="006E3B46">
        <w:rPr>
          <w:highlight w:val="yellow"/>
        </w:rPr>
        <w:t>ed in Table 1</w:t>
      </w:r>
      <w:r w:rsidR="005200B6" w:rsidRPr="006E3B46">
        <w:rPr>
          <w:highlight w:val="yellow"/>
        </w:rPr>
        <w:t xml:space="preserve">such as </w:t>
      </w:r>
      <w:r w:rsidR="00DF715E" w:rsidRPr="006E3B46">
        <w:rPr>
          <w:highlight w:val="yellow"/>
        </w:rPr>
        <w:t>ship traffic</w:t>
      </w:r>
      <w:r w:rsidR="0004461F" w:rsidRPr="006E3B46">
        <w:rPr>
          <w:highlight w:val="yellow"/>
        </w:rPr>
        <w:t xml:space="preserve"> configuration</w:t>
      </w:r>
      <w:r w:rsidR="00DF715E" w:rsidRPr="006E3B46">
        <w:rPr>
          <w:highlight w:val="yellow"/>
        </w:rPr>
        <w:t>, traffic volume, navigational conditions and waterway configuration</w:t>
      </w:r>
      <w:r w:rsidR="005200B6" w:rsidRPr="006E3B46">
        <w:rPr>
          <w:highlight w:val="yellow"/>
        </w:rPr>
        <w:t>.</w:t>
      </w:r>
    </w:p>
    <w:p w14:paraId="29A9EF6B" w14:textId="77777777" w:rsidR="006169BE" w:rsidRPr="00F913D8" w:rsidRDefault="006169BE" w:rsidP="00E240DC">
      <w:pPr>
        <w:pStyle w:val="BodyText"/>
      </w:pPr>
    </w:p>
    <w:p w14:paraId="77529C1D" w14:textId="77777777" w:rsidR="006169BE" w:rsidRPr="00F913D8" w:rsidRDefault="006169BE" w:rsidP="00E240DC">
      <w:pPr>
        <w:pStyle w:val="BodyText"/>
      </w:pPr>
      <w:r w:rsidRPr="00F913D8">
        <w:br w:type="page"/>
      </w:r>
    </w:p>
    <w:p w14:paraId="373C06F3" w14:textId="77777777" w:rsidR="006169BE" w:rsidRPr="00F913D8" w:rsidRDefault="00AF1931" w:rsidP="007F4371">
      <w:pPr>
        <w:pStyle w:val="Annex"/>
      </w:pPr>
      <w:bookmarkStart w:id="181" w:name="_Toc212097619"/>
      <w:r w:rsidRPr="00F913D8">
        <w:lastRenderedPageBreak/>
        <w:t>DETAILED LIST OF DATA AND INFORMATION THAT SHOULD BE CONSIDER</w:t>
      </w:r>
      <w:r w:rsidR="0049776A" w:rsidRPr="00F913D8">
        <w:t>ED</w:t>
      </w:r>
      <w:r w:rsidRPr="00F913D8">
        <w:t xml:space="preserve"> IN EVALUATING RISK SPECIFIC TO MARINE AIDS TO NAVIGATION</w:t>
      </w:r>
      <w:bookmarkEnd w:id="181"/>
    </w:p>
    <w:p w14:paraId="14E364A2" w14:textId="77777777" w:rsidR="006169BE" w:rsidRPr="00F913D8" w:rsidRDefault="006169BE" w:rsidP="008F75BF">
      <w:pPr>
        <w:pStyle w:val="Heading1"/>
        <w:numPr>
          <w:ilvl w:val="0"/>
          <w:numId w:val="39"/>
        </w:numPr>
      </w:pPr>
      <w:bookmarkStart w:id="182" w:name="_Toc212097620"/>
      <w:r w:rsidRPr="00F913D8">
        <w:t>Maritime Traffic</w:t>
      </w:r>
      <w:bookmarkEnd w:id="182"/>
    </w:p>
    <w:p w14:paraId="729851D9" w14:textId="77777777" w:rsidR="006169BE" w:rsidRPr="00F913D8" w:rsidRDefault="006169BE" w:rsidP="006B7E32">
      <w:pPr>
        <w:pStyle w:val="Heading2"/>
      </w:pPr>
      <w:bookmarkStart w:id="183" w:name="_Toc212097621"/>
      <w:r w:rsidRPr="00F913D8">
        <w:t>Traffic statistics to be obtained</w:t>
      </w:r>
      <w:bookmarkEnd w:id="183"/>
    </w:p>
    <w:p w14:paraId="5888D81C" w14:textId="77777777" w:rsidR="006169BE" w:rsidRPr="007A2BD0" w:rsidRDefault="006169BE" w:rsidP="008F75BF">
      <w:pPr>
        <w:pStyle w:val="List1"/>
        <w:numPr>
          <w:ilvl w:val="0"/>
          <w:numId w:val="40"/>
        </w:numPr>
      </w:pPr>
      <w:r w:rsidRPr="007A2BD0">
        <w:t>Traffic safety record in general</w:t>
      </w:r>
      <w:r w:rsidR="00B27A75" w:rsidRPr="007A2BD0">
        <w:t xml:space="preserve"> or changes in maritime safety (incl</w:t>
      </w:r>
      <w:r w:rsidR="007A2BD0" w:rsidRPr="007A2BD0">
        <w:t>uding</w:t>
      </w:r>
      <w:r w:rsidR="00B27A75" w:rsidRPr="007A2BD0">
        <w:t xml:space="preserve"> AtoN) throughout the years</w:t>
      </w:r>
      <w:r w:rsidRPr="007A2BD0">
        <w:t>.</w:t>
      </w:r>
    </w:p>
    <w:p w14:paraId="14D781C4" w14:textId="77777777" w:rsidR="006169BE" w:rsidRPr="007A2BD0" w:rsidRDefault="006169BE" w:rsidP="007A2BD0">
      <w:pPr>
        <w:pStyle w:val="List1"/>
      </w:pPr>
      <w:r w:rsidRPr="007A2BD0">
        <w:t xml:space="preserve">The number of vessel traffic movements in the area (or part of the area) concerned, including trends in the number of vessel movements, based on </w:t>
      </w:r>
      <w:r w:rsidR="00AF1931" w:rsidRPr="007A2BD0">
        <w:t>e.g. AIS-</w:t>
      </w:r>
      <w:r w:rsidRPr="007A2BD0">
        <w:t>data covering the past 3-5 years at least.</w:t>
      </w:r>
    </w:p>
    <w:p w14:paraId="2A99FCA5" w14:textId="77777777" w:rsidR="006169BE" w:rsidRPr="007A2BD0" w:rsidRDefault="006169BE" w:rsidP="007A2BD0">
      <w:pPr>
        <w:pStyle w:val="List1"/>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rsidR="00B2370D">
        <w:t>ers and other service craft</w:t>
      </w:r>
      <w:r w:rsidRPr="007A2BD0">
        <w:t>.</w:t>
      </w:r>
    </w:p>
    <w:p w14:paraId="707E0182" w14:textId="77777777" w:rsidR="006169BE" w:rsidRPr="00F913D8" w:rsidRDefault="006169BE" w:rsidP="00123B2F">
      <w:pPr>
        <w:pStyle w:val="List1"/>
      </w:pPr>
      <w:r w:rsidRPr="00F913D8">
        <w:t>Complexity of the traffic pattern.</w:t>
      </w:r>
    </w:p>
    <w:p w14:paraId="2D0CC194" w14:textId="77777777" w:rsidR="006169BE" w:rsidRPr="007A2BD0" w:rsidRDefault="006169BE" w:rsidP="00123B2F">
      <w:pPr>
        <w:pStyle w:val="List1"/>
      </w:pPr>
      <w:r w:rsidRPr="007A2BD0">
        <w:t>Vessels with hazardous cargoes as defined in IMO</w:t>
      </w:r>
      <w:r w:rsidR="00B2370D">
        <w:t xml:space="preserve"> Res. </w:t>
      </w:r>
      <w:proofErr w:type="gramStart"/>
      <w:r w:rsidR="00B2370D">
        <w:t>A.857(</w:t>
      </w:r>
      <w:proofErr w:type="gramEnd"/>
      <w:r w:rsidR="00B2370D">
        <w:t>20), Annex- 1, paragraph</w:t>
      </w:r>
      <w:r w:rsidRPr="007A2BD0">
        <w:t xml:space="preserve"> 1.1 under.11.</w:t>
      </w:r>
    </w:p>
    <w:p w14:paraId="5D6B0D3A" w14:textId="77777777" w:rsidR="006169BE" w:rsidRPr="007A2BD0" w:rsidRDefault="006169BE" w:rsidP="007A2BD0">
      <w:pPr>
        <w:pStyle w:val="List1"/>
      </w:pPr>
      <w:r w:rsidRPr="007A2BD0">
        <w:t>Is there any (statistical) information available on the above five bullet points?</w:t>
      </w:r>
    </w:p>
    <w:p w14:paraId="6EE74854" w14:textId="77777777" w:rsidR="006169BE" w:rsidRPr="007A2BD0" w:rsidRDefault="006169BE" w:rsidP="007A2BD0">
      <w:pPr>
        <w:pStyle w:val="List1"/>
      </w:pPr>
      <w:r w:rsidRPr="007A2BD0">
        <w:t>Are there any recent traffic surveys and an evaluation of these surveys available?</w:t>
      </w:r>
    </w:p>
    <w:p w14:paraId="39CEABB0" w14:textId="77777777" w:rsidR="006169BE" w:rsidRPr="007A2BD0" w:rsidRDefault="006169BE" w:rsidP="007A2BD0">
      <w:pPr>
        <w:pStyle w:val="List1"/>
      </w:pPr>
      <w:r w:rsidRPr="007A2BD0">
        <w:t>Does any ship-to-ship cargo transfers take place in or in the proximity of the fairway either at anchor or moored to buoys and do these activities interfere with the safe and efficient flow of traffic? If so, is it possible to quantify this interference?</w:t>
      </w:r>
    </w:p>
    <w:p w14:paraId="489D4B70" w14:textId="77777777" w:rsidR="006169BE" w:rsidRPr="007A2BD0" w:rsidRDefault="006169BE" w:rsidP="007A2BD0">
      <w:pPr>
        <w:pStyle w:val="List1"/>
      </w:pPr>
      <w:r w:rsidRPr="007A2BD0">
        <w:t>If appropriate, is there any interference by vessel traffic with other marine based activities?</w:t>
      </w:r>
    </w:p>
    <w:p w14:paraId="5563F2FC" w14:textId="77777777" w:rsidR="006169BE" w:rsidRPr="00F913D8" w:rsidRDefault="006169BE" w:rsidP="006B7E32">
      <w:pPr>
        <w:pStyle w:val="Heading2"/>
      </w:pPr>
      <w:bookmarkStart w:id="184" w:name="_Toc212097622"/>
      <w:r w:rsidRPr="00F913D8">
        <w:t>Accident data to be obtained</w:t>
      </w:r>
      <w:bookmarkEnd w:id="184"/>
    </w:p>
    <w:p w14:paraId="766D8B94" w14:textId="77777777" w:rsidR="006169BE" w:rsidRPr="007A2BD0" w:rsidRDefault="006169BE" w:rsidP="008F75BF">
      <w:pPr>
        <w:pStyle w:val="List1"/>
        <w:numPr>
          <w:ilvl w:val="0"/>
          <w:numId w:val="42"/>
        </w:numPr>
      </w:pPr>
      <w:r w:rsidRPr="007A2BD0">
        <w:t>Is there an up-to-date and complete record, covering a period of at least 5 years, available on accidents or incidents with vessels in the area, including information on the economic consequences?</w:t>
      </w:r>
    </w:p>
    <w:p w14:paraId="6390AB65" w14:textId="77777777" w:rsidR="006169BE" w:rsidRPr="007A2BD0" w:rsidRDefault="006169BE" w:rsidP="007A2BD0">
      <w:pPr>
        <w:pStyle w:val="List1"/>
      </w:pPr>
      <w:r w:rsidRPr="007A2BD0">
        <w:t>Were thorough accident and incident investigations performed and by whom?</w:t>
      </w:r>
    </w:p>
    <w:p w14:paraId="400C1AA2" w14:textId="77777777" w:rsidR="006169BE" w:rsidRPr="007A2BD0" w:rsidRDefault="006169BE" w:rsidP="007A2BD0">
      <w:pPr>
        <w:pStyle w:val="List1"/>
      </w:pPr>
      <w:r w:rsidRPr="007A2BD0">
        <w:t>What are the main recorded causes of the accidents and incidents?</w:t>
      </w:r>
    </w:p>
    <w:p w14:paraId="2B6683A2" w14:textId="77777777" w:rsidR="006169BE" w:rsidRPr="007A2BD0" w:rsidRDefault="006169BE" w:rsidP="007A2BD0">
      <w:pPr>
        <w:pStyle w:val="List1"/>
      </w:pPr>
      <w:r w:rsidRPr="007A2BD0">
        <w:t>Are there any "black spots" in relation to these accidents and incidents?</w:t>
      </w:r>
    </w:p>
    <w:p w14:paraId="16D49BF8" w14:textId="77777777" w:rsidR="006169BE" w:rsidRPr="007A2BD0" w:rsidRDefault="006169BE" w:rsidP="007A2BD0">
      <w:pPr>
        <w:pStyle w:val="List1"/>
      </w:pPr>
      <w:r w:rsidRPr="007A2BD0">
        <w:t>Where recommendations were contained in reports on accidents and incidents, were these recommendations implemented in full or only in part or not at all?</w:t>
      </w:r>
    </w:p>
    <w:p w14:paraId="757042D2" w14:textId="77777777" w:rsidR="006169BE" w:rsidRPr="007A2BD0" w:rsidRDefault="006169BE" w:rsidP="007A2BD0">
      <w:pPr>
        <w:pStyle w:val="List1"/>
      </w:pPr>
      <w:r w:rsidRPr="007A2BD0">
        <w:t>Is any information available on the mariners or navigators opinions regarding traffic safety in the area concerned?</w:t>
      </w:r>
    </w:p>
    <w:p w14:paraId="6EC0684C" w14:textId="77777777" w:rsidR="006169BE" w:rsidRPr="007A2BD0" w:rsidRDefault="006169BE" w:rsidP="007A2BD0">
      <w:pPr>
        <w:pStyle w:val="List1"/>
      </w:pPr>
      <w:r w:rsidRPr="007A2BD0">
        <w:t>Is any other relevant data on accidents or incidents available?</w:t>
      </w:r>
    </w:p>
    <w:p w14:paraId="666E2F1B" w14:textId="77777777" w:rsidR="006169BE" w:rsidRPr="007A2BD0" w:rsidRDefault="006169BE" w:rsidP="007A2BD0">
      <w:pPr>
        <w:pStyle w:val="List1"/>
      </w:pPr>
      <w:r w:rsidRPr="007A2BD0">
        <w:t>In some areas the number of small local craft, usually without any capability to communicate by radio to a VTS or to other vessels, is very high compared to the other traffic. In addition, this local traffic may show "remarkable" behaviour and may not be aware of navigational limitations of larger power-driven vessels. If this is the case, it might be necessary to develop, implement, promulgate and maintain (or enforce) special local rules to ensure the unobstructed and safe passage of the (larger) commercial vessels.</w:t>
      </w:r>
    </w:p>
    <w:p w14:paraId="2C12169F" w14:textId="77777777" w:rsidR="006169BE" w:rsidRPr="007A2BD0" w:rsidRDefault="006169BE" w:rsidP="007A2BD0">
      <w:pPr>
        <w:pStyle w:val="List1"/>
      </w:pPr>
      <w:r w:rsidRPr="007A2BD0">
        <w:t xml:space="preserve">The human element is one of the most important contributory aspects to the causation and avoidance of accidents or incidents. Human element issues throughout the </w:t>
      </w:r>
      <w:r w:rsidRPr="007A2BD0">
        <w:lastRenderedPageBreak/>
        <w:t>"integrated system of safe and efficient traffic management", within a sound environmental content, should be systematically treated within the risk assessment methodology to be used, associating them directly with the occurrence of accidents, underlying causes or influences. Appropriate techniques for incorporating human factors should be used.</w:t>
      </w:r>
    </w:p>
    <w:p w14:paraId="4CFA963F" w14:textId="77777777" w:rsidR="006169BE" w:rsidRPr="00F913D8" w:rsidRDefault="006169BE" w:rsidP="006B7E32">
      <w:pPr>
        <w:pStyle w:val="Heading2"/>
      </w:pPr>
      <w:bookmarkStart w:id="185" w:name="_Toc212097623"/>
      <w:r w:rsidRPr="00F913D8">
        <w:t>Data on traffic delays to be obtained</w:t>
      </w:r>
      <w:bookmarkEnd w:id="185"/>
    </w:p>
    <w:p w14:paraId="4462C97A" w14:textId="77777777" w:rsidR="006169BE" w:rsidRPr="00F913D8" w:rsidRDefault="006169BE" w:rsidP="008F75BF">
      <w:pPr>
        <w:pStyle w:val="List1"/>
        <w:numPr>
          <w:ilvl w:val="0"/>
          <w:numId w:val="43"/>
        </w:numPr>
      </w:pPr>
      <w:r w:rsidRPr="00F913D8">
        <w:t>Efficiency of maritime traffic in general.</w:t>
      </w:r>
    </w:p>
    <w:p w14:paraId="1CD817F4" w14:textId="77777777" w:rsidR="006169BE" w:rsidRPr="00F913D8" w:rsidRDefault="006169BE" w:rsidP="008F75BF">
      <w:pPr>
        <w:pStyle w:val="List1"/>
        <w:numPr>
          <w:ilvl w:val="0"/>
          <w:numId w:val="43"/>
        </w:numPr>
      </w:pPr>
      <w:r w:rsidRPr="00F913D8">
        <w:t>Are there any traffic delays?</w:t>
      </w:r>
    </w:p>
    <w:p w14:paraId="291B9BD2" w14:textId="77777777" w:rsidR="006169BE" w:rsidRPr="00F913D8" w:rsidRDefault="006169BE" w:rsidP="008F75BF">
      <w:pPr>
        <w:pStyle w:val="List1"/>
        <w:numPr>
          <w:ilvl w:val="0"/>
          <w:numId w:val="43"/>
        </w:numPr>
      </w:pPr>
      <w:r w:rsidRPr="00F913D8">
        <w:t>What are the main causes?</w:t>
      </w:r>
    </w:p>
    <w:p w14:paraId="23359943" w14:textId="77777777" w:rsidR="006169BE" w:rsidRPr="00F913D8" w:rsidRDefault="006169BE" w:rsidP="008F75BF">
      <w:pPr>
        <w:pStyle w:val="List1"/>
        <w:numPr>
          <w:ilvl w:val="0"/>
          <w:numId w:val="43"/>
        </w:numPr>
      </w:pPr>
      <w:r w:rsidRPr="00F913D8">
        <w:t>Are there any specific locations in the area concerned where congestion occurs regularly?</w:t>
      </w:r>
    </w:p>
    <w:p w14:paraId="5A456E3D" w14:textId="77777777" w:rsidR="006169BE" w:rsidRPr="00F913D8" w:rsidRDefault="006169BE" w:rsidP="008F75BF">
      <w:pPr>
        <w:pStyle w:val="List1"/>
        <w:numPr>
          <w:ilvl w:val="0"/>
          <w:numId w:val="43"/>
        </w:numPr>
      </w:pPr>
      <w:r w:rsidRPr="00F913D8">
        <w:t>Is there a relation or relations between this congestion and the number of vessel movements and/or with specific conditions in the navigable waters in the area and with any black spots as mentioned above?</w:t>
      </w:r>
    </w:p>
    <w:p w14:paraId="34A2FE44" w14:textId="77777777" w:rsidR="006169BE" w:rsidRPr="00F913D8" w:rsidRDefault="006169BE" w:rsidP="008F75BF">
      <w:pPr>
        <w:pStyle w:val="List1"/>
        <w:numPr>
          <w:ilvl w:val="0"/>
          <w:numId w:val="43"/>
        </w:numPr>
      </w:pPr>
      <w:r w:rsidRPr="00F913D8">
        <w:t>What is the view of shipping companies and mariners regarding the efficiency of traffic?</w:t>
      </w:r>
    </w:p>
    <w:p w14:paraId="6C0143F4" w14:textId="77777777" w:rsidR="006169BE" w:rsidRPr="00F913D8" w:rsidRDefault="006169BE" w:rsidP="008F75BF">
      <w:pPr>
        <w:pStyle w:val="List1"/>
        <w:numPr>
          <w:ilvl w:val="0"/>
          <w:numId w:val="43"/>
        </w:numPr>
      </w:pPr>
      <w:r w:rsidRPr="00F913D8">
        <w:t>Are there any complaints and, if so, how are these handled and addressed?</w:t>
      </w:r>
    </w:p>
    <w:p w14:paraId="0798CBE6" w14:textId="77777777" w:rsidR="006169BE" w:rsidRPr="00F913D8" w:rsidRDefault="006169BE" w:rsidP="008F75BF">
      <w:pPr>
        <w:pStyle w:val="List1"/>
        <w:numPr>
          <w:ilvl w:val="0"/>
          <w:numId w:val="43"/>
        </w:numPr>
      </w:pPr>
      <w:r w:rsidRPr="00F913D8">
        <w:t>Is it possible to quantify the additional costs to the maritime industry, to port operations, onward transport of goods and late delivery of cargoes as a result of congestion and delays?</w:t>
      </w:r>
    </w:p>
    <w:p w14:paraId="0BD2EB88" w14:textId="77777777" w:rsidR="006169BE" w:rsidRPr="00F913D8" w:rsidRDefault="006169BE" w:rsidP="008F75BF">
      <w:pPr>
        <w:pStyle w:val="List1"/>
        <w:numPr>
          <w:ilvl w:val="0"/>
          <w:numId w:val="43"/>
        </w:numPr>
      </w:pPr>
      <w:r w:rsidRPr="00F913D8">
        <w:t>Is any other relevant data on efficiency of traffic available?</w:t>
      </w:r>
    </w:p>
    <w:p w14:paraId="35A283FE" w14:textId="77777777" w:rsidR="006169BE" w:rsidRPr="00F913D8" w:rsidRDefault="006169BE" w:rsidP="00123B2F">
      <w:pPr>
        <w:pStyle w:val="Heading1"/>
      </w:pPr>
      <w:bookmarkStart w:id="186" w:name="_Toc212097624"/>
      <w:proofErr w:type="gramStart"/>
      <w:r w:rsidRPr="00F913D8">
        <w:t>The Maritime Area Concerned.</w:t>
      </w:r>
      <w:bookmarkEnd w:id="186"/>
      <w:proofErr w:type="gramEnd"/>
    </w:p>
    <w:p w14:paraId="36AE7AF8" w14:textId="77777777" w:rsidR="006169BE" w:rsidRPr="00F913D8" w:rsidRDefault="006169BE" w:rsidP="00123B2F">
      <w:pPr>
        <w:pStyle w:val="BodyText"/>
      </w:pPr>
      <w:r w:rsidRPr="00F913D8">
        <w:t>The geography of the area:</w:t>
      </w:r>
    </w:p>
    <w:p w14:paraId="5EB051CF" w14:textId="77777777" w:rsidR="006169BE" w:rsidRPr="00F913D8" w:rsidRDefault="006169BE" w:rsidP="00123B2F">
      <w:pPr>
        <w:pStyle w:val="List1"/>
        <w:numPr>
          <w:ilvl w:val="0"/>
          <w:numId w:val="51"/>
        </w:numPr>
      </w:pPr>
      <w:r w:rsidRPr="00F913D8">
        <w:t>Provide an outline of the maritime area con</w:t>
      </w:r>
      <w:r w:rsidR="006B7E32">
        <w:t>cerned;</w:t>
      </w:r>
    </w:p>
    <w:p w14:paraId="2D3F6A9C" w14:textId="77777777" w:rsidR="006169BE" w:rsidRPr="00F913D8" w:rsidRDefault="006169BE" w:rsidP="00123B2F">
      <w:pPr>
        <w:pStyle w:val="List1"/>
      </w:pPr>
      <w:r w:rsidRPr="00F913D8">
        <w:t>Describe the area in terms of its geography, e.g. narrow and winding fairways, port basins,</w:t>
      </w:r>
      <w:r w:rsidR="006B7E32">
        <w:t xml:space="preserve"> piers, quays along the fairway;</w:t>
      </w:r>
    </w:p>
    <w:p w14:paraId="74E9B889" w14:textId="77777777" w:rsidR="006169BE" w:rsidRPr="00F913D8" w:rsidRDefault="006B7E32" w:rsidP="00123B2F">
      <w:pPr>
        <w:pStyle w:val="List1"/>
      </w:pPr>
      <w:r>
        <w:t>Shallows shifting shoals;</w:t>
      </w:r>
    </w:p>
    <w:p w14:paraId="4559661E" w14:textId="77777777" w:rsidR="006169BE" w:rsidRPr="00F913D8" w:rsidRDefault="006B7E32" w:rsidP="00123B2F">
      <w:pPr>
        <w:pStyle w:val="List1"/>
      </w:pPr>
      <w:r>
        <w:t>Specific navigational hazards;</w:t>
      </w:r>
    </w:p>
    <w:p w14:paraId="11AF5A9A" w14:textId="77777777" w:rsidR="006169BE" w:rsidRPr="00F913D8" w:rsidRDefault="006169BE" w:rsidP="00123B2F">
      <w:pPr>
        <w:pStyle w:val="List1"/>
      </w:pPr>
      <w:r w:rsidRPr="00F913D8">
        <w:t>Geology of the s</w:t>
      </w:r>
      <w:r w:rsidR="006B7E32">
        <w:t>ea/estuary/bottom and shoreline;</w:t>
      </w:r>
    </w:p>
    <w:p w14:paraId="0F338749" w14:textId="77777777" w:rsidR="006169BE" w:rsidRPr="00F913D8" w:rsidRDefault="006169BE" w:rsidP="00123B2F">
      <w:pPr>
        <w:pStyle w:val="List1"/>
      </w:pPr>
      <w:r w:rsidRPr="00F913D8">
        <w:t>Stability of the b</w:t>
      </w:r>
      <w:r w:rsidR="006B7E32">
        <w:t>ottom profile;</w:t>
      </w:r>
    </w:p>
    <w:p w14:paraId="46D9BDFB" w14:textId="77777777" w:rsidR="006169BE" w:rsidRPr="00F913D8" w:rsidRDefault="006169BE" w:rsidP="00123B2F">
      <w:pPr>
        <w:pStyle w:val="List1"/>
      </w:pPr>
      <w:r w:rsidRPr="00F913D8">
        <w:t>Dre</w:t>
      </w:r>
      <w:r w:rsidR="006B7E32">
        <w:t>dging operations in the fairway;</w:t>
      </w:r>
    </w:p>
    <w:p w14:paraId="2A5A2472" w14:textId="77777777" w:rsidR="006169BE" w:rsidRPr="00F913D8" w:rsidRDefault="006169BE" w:rsidP="00123B2F">
      <w:pPr>
        <w:pStyle w:val="List1"/>
      </w:pPr>
      <w:r w:rsidRPr="00F913D8">
        <w:t>Lo</w:t>
      </w:r>
      <w:r w:rsidR="006B7E32">
        <w:t>cks, including their operations;</w:t>
      </w:r>
    </w:p>
    <w:p w14:paraId="5F34F038" w14:textId="77777777" w:rsidR="006169BE" w:rsidRPr="00F913D8" w:rsidRDefault="006169BE" w:rsidP="00123B2F">
      <w:pPr>
        <w:pStyle w:val="List1"/>
      </w:pPr>
      <w:r w:rsidRPr="00F913D8">
        <w:t>Brid</w:t>
      </w:r>
      <w:r w:rsidR="006B7E32">
        <w:t>ges with restricted air-draught;</w:t>
      </w:r>
    </w:p>
    <w:p w14:paraId="0CF08723" w14:textId="77777777" w:rsidR="006169BE" w:rsidRPr="00F913D8" w:rsidRDefault="006169BE" w:rsidP="00123B2F">
      <w:pPr>
        <w:pStyle w:val="List1"/>
      </w:pPr>
      <w:r w:rsidRPr="00F913D8">
        <w:t>Climatic conditions (</w:t>
      </w:r>
      <w:r w:rsidR="006B7E32">
        <w:t xml:space="preserve">e.g. </w:t>
      </w:r>
      <w:r w:rsidRPr="00F913D8">
        <w:t>prevail</w:t>
      </w:r>
      <w:r w:rsidR="006B7E32">
        <w:t>ing winds, fog, ice conditions);</w:t>
      </w:r>
    </w:p>
    <w:p w14:paraId="027D07AF" w14:textId="77777777" w:rsidR="006169BE" w:rsidRPr="00F913D8" w:rsidRDefault="006169BE" w:rsidP="00123B2F">
      <w:pPr>
        <w:pStyle w:val="List1"/>
      </w:pPr>
      <w:r w:rsidRPr="00F913D8">
        <w:t>Tidal condit</w:t>
      </w:r>
      <w:r w:rsidR="006B7E32">
        <w:t>ions, negative surges, currents;</w:t>
      </w:r>
    </w:p>
    <w:p w14:paraId="119C805F" w14:textId="77777777" w:rsidR="006169BE" w:rsidRPr="00F913D8" w:rsidRDefault="006169BE" w:rsidP="00123B2F">
      <w:pPr>
        <w:pStyle w:val="List1"/>
      </w:pPr>
      <w:r w:rsidRPr="00F913D8">
        <w:t>Hydrological/meteorological</w:t>
      </w:r>
      <w:r w:rsidR="006B7E32">
        <w:t xml:space="preserve"> conditions;</w:t>
      </w:r>
    </w:p>
    <w:p w14:paraId="3BF56E0B" w14:textId="77777777" w:rsidR="006169BE" w:rsidRPr="00F913D8" w:rsidRDefault="006B7E32" w:rsidP="00123B2F">
      <w:pPr>
        <w:pStyle w:val="List1"/>
      </w:pPr>
      <w:r>
        <w:t>State of hydrographic surveys;</w:t>
      </w:r>
    </w:p>
    <w:p w14:paraId="518B68F2" w14:textId="77777777" w:rsidR="006169BE" w:rsidRPr="00F913D8" w:rsidRDefault="006169BE" w:rsidP="00123B2F">
      <w:pPr>
        <w:pStyle w:val="Heading1"/>
      </w:pPr>
      <w:bookmarkStart w:id="187" w:name="_Toc212097625"/>
      <w:r w:rsidRPr="00F913D8">
        <w:t>Analyze the Data on the Geography o</w:t>
      </w:r>
      <w:r w:rsidR="006B7E32">
        <w:t>f the Area Concerned thoroughly</w:t>
      </w:r>
      <w:bookmarkEnd w:id="187"/>
    </w:p>
    <w:p w14:paraId="6C45FAA8" w14:textId="77777777" w:rsidR="006169BE" w:rsidRPr="00F913D8" w:rsidRDefault="006169BE" w:rsidP="00123B2F">
      <w:pPr>
        <w:pStyle w:val="BodyText"/>
      </w:pPr>
      <w:r w:rsidRPr="00F913D8">
        <w:t>Data on present traffic management resources</w:t>
      </w:r>
      <w:r w:rsidR="00123B2F">
        <w:t>:</w:t>
      </w:r>
    </w:p>
    <w:p w14:paraId="53ADEAB4" w14:textId="77777777" w:rsidR="006169BE" w:rsidRPr="00F913D8" w:rsidRDefault="006169BE" w:rsidP="00123B2F">
      <w:pPr>
        <w:pStyle w:val="List1"/>
        <w:numPr>
          <w:ilvl w:val="0"/>
          <w:numId w:val="52"/>
        </w:numPr>
      </w:pPr>
      <w:r w:rsidRPr="00F913D8">
        <w:t>National or IMO adopted ships' routing measures, including if appropriate associated rules and recommendation.</w:t>
      </w:r>
    </w:p>
    <w:p w14:paraId="5211D5FA" w14:textId="77777777" w:rsidR="006169BE" w:rsidRPr="00F913D8" w:rsidRDefault="006169BE" w:rsidP="00123B2F">
      <w:pPr>
        <w:pStyle w:val="List1"/>
      </w:pPr>
      <w:r w:rsidRPr="00F913D8">
        <w:lastRenderedPageBreak/>
        <w:t>Conventional aids to navigation,</w:t>
      </w:r>
    </w:p>
    <w:p w14:paraId="114AC8D1" w14:textId="77777777" w:rsidR="006169BE" w:rsidRPr="00F913D8" w:rsidRDefault="006169BE" w:rsidP="00123B2F">
      <w:pPr>
        <w:pStyle w:val="List1"/>
      </w:pPr>
      <w:r w:rsidRPr="00F913D8">
        <w:t>Differential GNSS and if appropriate, LORAN-C/Chayka.</w:t>
      </w:r>
    </w:p>
    <w:p w14:paraId="7D06AA1A" w14:textId="77777777" w:rsidR="006169BE" w:rsidRPr="00F913D8" w:rsidRDefault="006169BE" w:rsidP="007A2BD0">
      <w:pPr>
        <w:pStyle w:val="List1"/>
      </w:pPr>
      <w:r w:rsidRPr="00F913D8">
        <w:t>Number, size and location of anchorages, including not only a description of the use of these anchorage(s) by vessels but also reasons for vessels anchoring and the average duration of vessels being at anchor. Is any information available on the quality of the holding-ground in the anchorages? Are there any specific local rules" applicable for vessels using the anchorages?</w:t>
      </w:r>
    </w:p>
    <w:p w14:paraId="03B89FC9" w14:textId="77777777" w:rsidR="006169BE" w:rsidRPr="00F913D8" w:rsidRDefault="006169BE" w:rsidP="007A2BD0">
      <w:pPr>
        <w:pStyle w:val="List1"/>
      </w:pPr>
      <w:r w:rsidRPr="00F913D8">
        <w:t>Pilotage, including disembarking locations</w:t>
      </w:r>
      <w:proofErr w:type="gramStart"/>
      <w:r w:rsidRPr="00F913D8">
        <w:t>;</w:t>
      </w:r>
      <w:proofErr w:type="gramEnd"/>
      <w:r w:rsidRPr="00F913D8">
        <w:t xml:space="preserve"> and how are the pilots transferred?</w:t>
      </w:r>
    </w:p>
    <w:p w14:paraId="5CD68AB4" w14:textId="77777777" w:rsidR="006169BE" w:rsidRPr="00F913D8" w:rsidRDefault="006169BE" w:rsidP="007A2BD0">
      <w:pPr>
        <w:pStyle w:val="List1"/>
      </w:pPr>
      <w:r w:rsidRPr="00F913D8">
        <w:t>Ship reporting requirements, availability of adequate tug assistance.</w:t>
      </w:r>
    </w:p>
    <w:p w14:paraId="2D940D6F" w14:textId="77777777" w:rsidR="006169BE" w:rsidRPr="00F913D8" w:rsidRDefault="006169BE" w:rsidP="007A2BD0">
      <w:pPr>
        <w:pStyle w:val="List1"/>
      </w:pPr>
      <w:r w:rsidRPr="00F913D8">
        <w:t>Local navigation rules and recommendations in the area.</w:t>
      </w:r>
    </w:p>
    <w:p w14:paraId="23D42056" w14:textId="77777777" w:rsidR="006169BE" w:rsidRPr="00F913D8" w:rsidRDefault="006169BE" w:rsidP="007A2BD0">
      <w:pPr>
        <w:pStyle w:val="List1"/>
      </w:pPr>
      <w:r w:rsidRPr="00F913D8">
        <w:t>Any other relevant instruments and information.</w:t>
      </w:r>
    </w:p>
    <w:p w14:paraId="1BE941E3" w14:textId="77777777" w:rsidR="006169BE" w:rsidRPr="00F913D8" w:rsidRDefault="006169BE" w:rsidP="00123B2F">
      <w:pPr>
        <w:pStyle w:val="Heading1"/>
      </w:pPr>
      <w:bookmarkStart w:id="188" w:name="_Toc212097626"/>
      <w:r w:rsidRPr="00F913D8">
        <w:t>Protection of the Marine Environment</w:t>
      </w:r>
      <w:bookmarkEnd w:id="188"/>
    </w:p>
    <w:p w14:paraId="5E914F3F" w14:textId="77777777" w:rsidR="006169BE" w:rsidRPr="00F913D8" w:rsidRDefault="006169BE" w:rsidP="00123B2F">
      <w:pPr>
        <w:pStyle w:val="BodyText"/>
      </w:pPr>
      <w:r w:rsidRPr="00F913D8">
        <w:t>The foll</w:t>
      </w:r>
      <w:r w:rsidR="00123B2F">
        <w:t>owing items should be addressed:</w:t>
      </w:r>
    </w:p>
    <w:p w14:paraId="0799FD0E" w14:textId="77777777" w:rsidR="006169BE" w:rsidRPr="00F913D8" w:rsidRDefault="006169BE" w:rsidP="008F75BF">
      <w:pPr>
        <w:pStyle w:val="List1"/>
        <w:numPr>
          <w:ilvl w:val="0"/>
          <w:numId w:val="46"/>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398DBB68" w14:textId="77777777" w:rsidR="006169BE" w:rsidRPr="00F913D8" w:rsidRDefault="006169BE" w:rsidP="007A2BD0">
      <w:pPr>
        <w:pStyle w:val="List1"/>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0D5B5CE6" w14:textId="77777777" w:rsidR="006169BE" w:rsidRPr="00F913D8" w:rsidRDefault="006169BE" w:rsidP="007A2BD0">
      <w:pPr>
        <w:pStyle w:val="List1"/>
      </w:pPr>
      <w:r w:rsidRPr="00F913D8">
        <w:t>Is the wider area an important fishing ground in particular for local fishermen? Are there any fish farms? Is it possible to quantify these interests to some extent?</w:t>
      </w:r>
    </w:p>
    <w:p w14:paraId="0507AE69" w14:textId="77777777" w:rsidR="006169BE" w:rsidRPr="00F913D8" w:rsidRDefault="006169BE" w:rsidP="007A2BD0">
      <w:pPr>
        <w:pStyle w:val="List1"/>
      </w:pPr>
      <w:r w:rsidRPr="00F913D8">
        <w:t>Is there any other formal protection of the area based on international, national or local rules and regulations; e.g. "special area" under MARPOL Annex I?</w:t>
      </w:r>
    </w:p>
    <w:p w14:paraId="12BAB73B" w14:textId="77777777" w:rsidR="006169BE" w:rsidRPr="00F913D8" w:rsidRDefault="006169BE" w:rsidP="007A2BD0">
      <w:pPr>
        <w:pStyle w:val="List1"/>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2014180B" w14:textId="77777777" w:rsidR="006169BE" w:rsidRPr="00F913D8" w:rsidRDefault="006169BE" w:rsidP="007A2BD0">
      <w:pPr>
        <w:pStyle w:val="List1"/>
      </w:pPr>
      <w:r w:rsidRPr="00F913D8">
        <w:t>Is there an established national or regional policy on the protection of the marine environment?</w:t>
      </w:r>
    </w:p>
    <w:p w14:paraId="3DEB2E05" w14:textId="77777777" w:rsidR="006169BE" w:rsidRPr="00F913D8" w:rsidRDefault="00B27A75" w:rsidP="007A2BD0">
      <w:pPr>
        <w:pStyle w:val="List1"/>
      </w:pPr>
      <w:r w:rsidRPr="00F913D8">
        <w:t>Is there any criterion</w:t>
      </w:r>
      <w:r w:rsidR="006169BE" w:rsidRPr="00F913D8">
        <w:t xml:space="preserve"> set regarding pollution in that national and/or regional policy?</w:t>
      </w:r>
    </w:p>
    <w:p w14:paraId="02514F5C" w14:textId="77777777" w:rsidR="006169BE" w:rsidRPr="00F913D8" w:rsidRDefault="006169BE" w:rsidP="007A2BD0">
      <w:pPr>
        <w:pStyle w:val="List1"/>
      </w:pPr>
      <w:r w:rsidRPr="00F913D8">
        <w:t>What is the attitude of the general public on the environment issue and the marine environment in particular?</w:t>
      </w:r>
    </w:p>
    <w:p w14:paraId="045E3239" w14:textId="77777777" w:rsidR="006169BE" w:rsidRPr="00F913D8" w:rsidRDefault="006169BE" w:rsidP="007A2BD0">
      <w:pPr>
        <w:pStyle w:val="List1"/>
      </w:pPr>
      <w:r w:rsidRPr="00F913D8">
        <w:t xml:space="preserve">Is </w:t>
      </w:r>
      <w:r w:rsidR="00B27A75" w:rsidRPr="00F913D8">
        <w:t>pollution</w:t>
      </w:r>
      <w:r w:rsidRPr="00F913D8">
        <w:t xml:space="preserve"> abatement or an emergency response organization available on short notice?</w:t>
      </w:r>
    </w:p>
    <w:p w14:paraId="2CB97839" w14:textId="77777777" w:rsidR="006169BE" w:rsidRPr="00F913D8" w:rsidRDefault="006169BE" w:rsidP="007A2BD0">
      <w:pPr>
        <w:pStyle w:val="List1"/>
      </w:pPr>
      <w:r w:rsidRPr="00F913D8">
        <w:t>Is sufficient equipment and qualified manpower available on short notice to fight an accidental pollution of any substantial size?</w:t>
      </w:r>
    </w:p>
    <w:p w14:paraId="6245E010" w14:textId="77777777" w:rsidR="006169BE" w:rsidRPr="00F913D8" w:rsidRDefault="006169BE" w:rsidP="00C9726A">
      <w:pPr>
        <w:pStyle w:val="List1"/>
      </w:pPr>
      <w:r w:rsidRPr="00F913D8">
        <w:t>Is the protection of the marine environment in the wider area as such, considered to be sufficient reason that it warrants the implementation of a VTS? If not,</w:t>
      </w:r>
      <w:r w:rsidR="00C9726A">
        <w:t xml:space="preserve"> i</w:t>
      </w:r>
      <w:r w:rsidRPr="00F913D8">
        <w:t>s it possible to categorize the importance of the protection of the marine environment in the wider area?</w:t>
      </w:r>
    </w:p>
    <w:p w14:paraId="2DB1ADB4" w14:textId="77777777" w:rsidR="006169BE" w:rsidRPr="00F913D8" w:rsidRDefault="006169BE" w:rsidP="007A2BD0">
      <w:pPr>
        <w:pStyle w:val="List1"/>
      </w:pPr>
      <w:r w:rsidRPr="00F913D8">
        <w:t>Protection of the environment is very often a matter of national priority. This priority should be considered along with other relevant considerations.</w:t>
      </w:r>
    </w:p>
    <w:p w14:paraId="14619322" w14:textId="77777777" w:rsidR="006169BE" w:rsidRPr="00F913D8" w:rsidRDefault="006169BE" w:rsidP="00123B2F">
      <w:pPr>
        <w:pStyle w:val="Heading1"/>
      </w:pPr>
      <w:bookmarkStart w:id="189" w:name="_Toc212097627"/>
      <w:r w:rsidRPr="00F913D8">
        <w:t>Protectio</w:t>
      </w:r>
      <w:r w:rsidR="0049776A" w:rsidRPr="00F913D8">
        <w:t>n of the Surrounding Area</w:t>
      </w:r>
      <w:bookmarkEnd w:id="189"/>
    </w:p>
    <w:p w14:paraId="7E56306D" w14:textId="77777777" w:rsidR="006169BE" w:rsidRPr="00F913D8" w:rsidRDefault="006169BE" w:rsidP="00E240DC">
      <w:pPr>
        <w:pStyle w:val="BodyText"/>
      </w:pPr>
      <w:r w:rsidRPr="00F913D8">
        <w:t xml:space="preserve">Protection of bridges and other works, work-sites, protection of human life and infrastructure in urban and/or industrial areas in the proximity of busy fairways is very often a valid reason for </w:t>
      </w:r>
      <w:r w:rsidRPr="00F913D8">
        <w:lastRenderedPageBreak/>
        <w:t xml:space="preserve">attempting to counteract against/abate the possible negative effects of maritime </w:t>
      </w:r>
      <w:proofErr w:type="spellStart"/>
      <w:proofErr w:type="gramStart"/>
      <w:r w:rsidRPr="00F913D8">
        <w:t>traffic</w:t>
      </w:r>
      <w:r w:rsidR="0049776A" w:rsidRPr="00F913D8">
        <w:t>.</w:t>
      </w:r>
      <w:r w:rsidR="00D039C2" w:rsidRPr="00F913D8">
        <w:t>I</w:t>
      </w:r>
      <w:r w:rsidRPr="00F913D8">
        <w:t>mplementing</w:t>
      </w:r>
      <w:proofErr w:type="spellEnd"/>
      <w:proofErr w:type="gramEnd"/>
      <w:r w:rsidRPr="00F913D8">
        <w:t xml:space="preserve"> </w:t>
      </w:r>
      <w:r w:rsidR="00B27A75" w:rsidRPr="00F913D8">
        <w:t>VTS or improving existing traffic management resources</w:t>
      </w:r>
      <w:r w:rsidR="0049776A" w:rsidRPr="00F913D8">
        <w:t xml:space="preserve"> could be an example to </w:t>
      </w:r>
      <w:r w:rsidR="00D039C2" w:rsidRPr="00F913D8">
        <w:t>reduce</w:t>
      </w:r>
      <w:r w:rsidR="0049776A" w:rsidRPr="00F913D8">
        <w:t xml:space="preserve"> risk associated with </w:t>
      </w:r>
      <w:r w:rsidR="00D039C2" w:rsidRPr="00F913D8">
        <w:t>high traffic</w:t>
      </w:r>
      <w:r w:rsidRPr="00F913D8">
        <w:t>.</w:t>
      </w:r>
    </w:p>
    <w:p w14:paraId="4B8CC4D3" w14:textId="77777777" w:rsidR="006169BE" w:rsidRPr="00F913D8" w:rsidRDefault="006169BE" w:rsidP="006B7E32">
      <w:pPr>
        <w:pStyle w:val="Bullet1"/>
      </w:pPr>
      <w:r w:rsidRPr="00F913D8">
        <w:t>Is any statistical information available on damage, in the widest sense, including loss of human lives, to the surrounding area as a result of maritime accidents or incidents in the area concerned? Is it possible to quantify the consequential costs?</w:t>
      </w:r>
    </w:p>
    <w:p w14:paraId="7267BCF9" w14:textId="77777777" w:rsidR="006169BE" w:rsidRDefault="006169BE" w:rsidP="006B7E32">
      <w:pPr>
        <w:pStyle w:val="Bullet1"/>
      </w:pPr>
      <w:r w:rsidRPr="00F913D8">
        <w:t>Is it possible to categorize the importance of the protection of the surrounding area?</w:t>
      </w:r>
    </w:p>
    <w:p w14:paraId="10C992FF" w14:textId="77777777" w:rsidR="00C9726A" w:rsidRDefault="00C9726A" w:rsidP="00C9726A">
      <w:pPr>
        <w:pStyle w:val="BodyText"/>
        <w:spacing w:before="120"/>
        <w:rPr>
          <w:sz w:val="23"/>
          <w:szCs w:val="23"/>
        </w:rPr>
      </w:pPr>
    </w:p>
    <w:p w14:paraId="201901E7" w14:textId="77777777" w:rsidR="00C9726A" w:rsidRDefault="00C9726A" w:rsidP="00C9726A">
      <w:pPr>
        <w:pStyle w:val="BodyText"/>
        <w:spacing w:before="120"/>
        <w:rPr>
          <w:sz w:val="23"/>
          <w:szCs w:val="23"/>
        </w:rPr>
      </w:pPr>
    </w:p>
    <w:p w14:paraId="7A6AB668" w14:textId="77777777" w:rsidR="00C04AFD" w:rsidRDefault="00C04AFD">
      <w:pPr>
        <w:rPr>
          <w:b/>
          <w:snapToGrid w:val="0"/>
          <w:sz w:val="28"/>
          <w:szCs w:val="20"/>
          <w:lang w:eastAsia="en-GB"/>
        </w:rPr>
      </w:pPr>
      <w:r>
        <w:br w:type="page"/>
      </w:r>
    </w:p>
    <w:p w14:paraId="6AE4BC86" w14:textId="77777777" w:rsidR="006169BE" w:rsidRPr="001F5363" w:rsidRDefault="006169BE" w:rsidP="007F4371">
      <w:pPr>
        <w:pStyle w:val="Annex"/>
      </w:pPr>
      <w:bookmarkStart w:id="190" w:name="_Toc212097628"/>
      <w:r w:rsidRPr="001F5363">
        <w:lastRenderedPageBreak/>
        <w:t xml:space="preserve">Example of an Aids to Navigation </w:t>
      </w:r>
      <w:r w:rsidR="00D039C2" w:rsidRPr="001F5363">
        <w:t xml:space="preserve">Risk </w:t>
      </w:r>
      <w:r w:rsidRPr="001F5363">
        <w:t>Assessment</w:t>
      </w:r>
      <w:bookmarkEnd w:id="190"/>
    </w:p>
    <w:p w14:paraId="64214D8C" w14:textId="77777777" w:rsidR="006169BE" w:rsidRPr="006724FD" w:rsidRDefault="006169BE" w:rsidP="008F75BF">
      <w:pPr>
        <w:pStyle w:val="Heading1"/>
        <w:numPr>
          <w:ilvl w:val="0"/>
          <w:numId w:val="37"/>
        </w:numPr>
      </w:pPr>
      <w:bookmarkStart w:id="191" w:name="_Toc212097629"/>
      <w:r w:rsidRPr="006724FD">
        <w:t>B</w:t>
      </w:r>
      <w:r w:rsidR="001F5363">
        <w:t>ayof</w:t>
      </w:r>
      <w:r w:rsidRPr="006724FD">
        <w:t xml:space="preserve"> F</w:t>
      </w:r>
      <w:r w:rsidR="001F5363" w:rsidRPr="006724FD">
        <w:t>undy</w:t>
      </w:r>
      <w:bookmarkEnd w:id="191"/>
    </w:p>
    <w:p w14:paraId="6CA8F136" w14:textId="77777777" w:rsidR="006169BE" w:rsidRPr="00F913D8" w:rsidRDefault="006169BE"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rsidR="001F5363">
        <w:t xml:space="preserve"> (e.g.</w:t>
      </w:r>
      <w:r w:rsidRPr="00F913D8">
        <w:t xml:space="preserve"> number of cargo vessel movements, number of ferry movements); </w:t>
      </w:r>
      <w:r w:rsidRPr="00F913D8">
        <w:rPr>
          <w:i/>
        </w:rPr>
        <w:t>impact</w:t>
      </w:r>
      <w:r w:rsidR="001F5363">
        <w:t xml:space="preserve"> (e.g.</w:t>
      </w:r>
      <w:r w:rsidRPr="00F913D8">
        <w:t xml:space="preserve"> tonnes of petroleum transported, number of passenger trips); </w:t>
      </w:r>
      <w:r w:rsidRPr="00F913D8">
        <w:rPr>
          <w:i/>
        </w:rPr>
        <w:t xml:space="preserve">modifiers </w:t>
      </w:r>
      <w:r w:rsidR="001F5363">
        <w:t>(e.g.</w:t>
      </w:r>
      <w:r w:rsidRPr="00F913D8">
        <w:t xml:space="preserve"> visibility</w:t>
      </w:r>
      <w:r w:rsidR="001F5363">
        <w:t xml:space="preserve"> </w:t>
      </w:r>
      <w:proofErr w:type="spellStart"/>
      <w:r w:rsidR="001F5363">
        <w:t>and</w:t>
      </w:r>
      <w:r w:rsidR="001F5363" w:rsidRPr="00F913D8">
        <w:t>wind</w:t>
      </w:r>
      <w:proofErr w:type="spellEnd"/>
      <w:r w:rsidR="001F5363" w:rsidRPr="00F913D8">
        <w:t xml:space="preserve"> speed</w:t>
      </w:r>
      <w:r w:rsidRPr="00F913D8">
        <w:t xml:space="preserve">); and </w:t>
      </w:r>
      <w:r w:rsidRPr="00F913D8">
        <w:rPr>
          <w:i/>
        </w:rPr>
        <w:t>history</w:t>
      </w:r>
      <w:r w:rsidR="001F5363">
        <w:t xml:space="preserve"> (e.g. vessel groundings and</w:t>
      </w:r>
      <w:r w:rsidRPr="00F913D8">
        <w:t xml:space="preserve"> loss of life).  </w:t>
      </w:r>
      <w:r w:rsidR="002A52A7" w:rsidRPr="00F913D8">
        <w:t>A</w:t>
      </w:r>
      <w:r w:rsidRPr="00F913D8">
        <w:t xml:space="preserve"> computer system </w:t>
      </w:r>
      <w:r w:rsidR="002A52A7" w:rsidRPr="00F913D8">
        <w:t>could allow</w:t>
      </w:r>
      <w:r w:rsidRPr="00F913D8">
        <w:t xml:space="preserve"> a user to automatically display data in </w:t>
      </w:r>
      <w:r w:rsidR="001F5363" w:rsidRPr="00F913D8">
        <w:t>bar chart</w:t>
      </w:r>
      <w:r w:rsidRPr="00F913D8">
        <w:t>, map</w:t>
      </w:r>
      <w:r w:rsidR="001F5363">
        <w:t xml:space="preserve"> or </w:t>
      </w:r>
      <w:proofErr w:type="spellStart"/>
      <w:r w:rsidR="001F5363">
        <w:t>scattergram</w:t>
      </w:r>
      <w:proofErr w:type="spellEnd"/>
      <w:r w:rsidR="001F5363">
        <w:t xml:space="preserve"> format</w:t>
      </w:r>
      <w:r w:rsidRPr="00F913D8">
        <w:t xml:space="preserve"> and to weight and combine </w:t>
      </w:r>
      <w:r w:rsidR="006C6D11" w:rsidRPr="00F913D8">
        <w:t xml:space="preserve">criteria data into a </w:t>
      </w:r>
      <w:r w:rsidR="006C6D11" w:rsidRPr="00C04AFD">
        <w:t>risk index</w:t>
      </w:r>
      <w:r w:rsidRPr="00C04AFD">
        <w:t>.</w:t>
      </w:r>
      <w:r w:rsidR="00C04AFD" w:rsidRPr="00C04AFD">
        <w:rPr>
          <w:rStyle w:val="FootnoteReference"/>
        </w:rPr>
        <w:footnoteReference w:id="3"/>
      </w:r>
    </w:p>
    <w:p w14:paraId="283AA067" w14:textId="77777777" w:rsidR="002A52A7" w:rsidRPr="001F5363" w:rsidRDefault="002A52A7" w:rsidP="001F5363">
      <w:pPr>
        <w:pStyle w:val="BodyText"/>
        <w:rPr>
          <w:b/>
        </w:rPr>
      </w:pPr>
      <w:r w:rsidRPr="001F5363">
        <w:rPr>
          <w:b/>
        </w:rPr>
        <w:t>Please note that some of the conditions in this example may have changed and the result indicated does not apply for current conditions.</w:t>
      </w:r>
    </w:p>
    <w:p w14:paraId="6C284597" w14:textId="77777777" w:rsidR="006169BE" w:rsidRPr="006724FD" w:rsidRDefault="006169BE" w:rsidP="006724FD">
      <w:pPr>
        <w:pStyle w:val="Heading1"/>
      </w:pPr>
      <w:bookmarkStart w:id="192" w:name="_Toc212097630"/>
      <w:r w:rsidRPr="006724FD">
        <w:t>The Risk Management Process</w:t>
      </w:r>
      <w:bookmarkEnd w:id="192"/>
    </w:p>
    <w:p w14:paraId="60029835" w14:textId="77777777" w:rsidR="006169BE" w:rsidRPr="00E240DC" w:rsidRDefault="006169BE" w:rsidP="001F5363">
      <w:pPr>
        <w:pStyle w:val="BodyText"/>
      </w:pPr>
      <w:r w:rsidRPr="00E240DC">
        <w:t xml:space="preserve">This example assessment follows the five major steps specified in Section 2 of the </w:t>
      </w:r>
      <w:r w:rsidRPr="00F913D8">
        <w:rPr>
          <w:i/>
          <w:sz w:val="23"/>
          <w:szCs w:val="23"/>
        </w:rPr>
        <w:t xml:space="preserve">IALA </w:t>
      </w:r>
      <w:r w:rsidR="000C1A72" w:rsidRPr="00F913D8">
        <w:rPr>
          <w:i/>
          <w:sz w:val="23"/>
          <w:szCs w:val="23"/>
        </w:rPr>
        <w:t>Guideline</w:t>
      </w:r>
      <w:r w:rsidRPr="00F913D8">
        <w:rPr>
          <w:i/>
          <w:sz w:val="23"/>
          <w:szCs w:val="23"/>
        </w:rPr>
        <w:t xml:space="preserve"> on Risk Management</w:t>
      </w:r>
      <w:r w:rsidRPr="00E240DC">
        <w:t>.</w:t>
      </w:r>
    </w:p>
    <w:p w14:paraId="5E9607E3" w14:textId="77777777" w:rsidR="006169BE" w:rsidRPr="00F913D8" w:rsidRDefault="00891FA1" w:rsidP="006B7E32">
      <w:pPr>
        <w:pStyle w:val="Heading2"/>
      </w:pPr>
      <w:bookmarkStart w:id="193" w:name="_Toc212097631"/>
      <w:r w:rsidRPr="00F913D8">
        <w:t xml:space="preserve">Step 1 </w:t>
      </w:r>
      <w:r w:rsidR="006169BE" w:rsidRPr="00F913D8">
        <w:t>Identify Hazards</w:t>
      </w:r>
      <w:bookmarkEnd w:id="193"/>
    </w:p>
    <w:p w14:paraId="3CB9791D" w14:textId="77777777" w:rsidR="006169BE" w:rsidRPr="00F913D8" w:rsidRDefault="006169BE" w:rsidP="001F5363">
      <w:pPr>
        <w:pStyle w:val="BodyText"/>
      </w:pPr>
      <w:r w:rsidRPr="00F913D8">
        <w:t xml:space="preserve">Canadian Coast Guard (CCG) records for Fundy LOS Area 3 covering Saint John harbour and the upper Bay of Fundy (see </w:t>
      </w:r>
      <w:r w:rsidR="00C176A8">
        <w:fldChar w:fldCharType="begin"/>
      </w:r>
      <w:r w:rsidR="00A3313B">
        <w:instrText xml:space="preserve"> REF _Ref212097022 \r \h </w:instrText>
      </w:r>
      <w:r w:rsidR="00C176A8">
        <w:fldChar w:fldCharType="separate"/>
      </w:r>
      <w:r w:rsidR="005C6DD2">
        <w:t>Figure 5</w:t>
      </w:r>
      <w:r w:rsidR="00C176A8">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rsidR="00C176A8">
        <w:fldChar w:fldCharType="begin"/>
      </w:r>
      <w:r w:rsidR="001F5363">
        <w:instrText xml:space="preserve"> REF _Ref212085378 \r \h </w:instrText>
      </w:r>
      <w:r w:rsidR="00C176A8">
        <w:fldChar w:fldCharType="separate"/>
      </w:r>
      <w:r w:rsidR="005C6DD2">
        <w:t>Table 2</w:t>
      </w:r>
      <w:r w:rsidR="00C176A8">
        <w:fldChar w:fldCharType="end"/>
      </w:r>
      <w:r w:rsidRPr="00F913D8">
        <w:t>). The review outlined in this Annex was triggered by the realization that the level of service reflected by this record over the last five years does not meet current objectives.</w:t>
      </w:r>
    </w:p>
    <w:p w14:paraId="32682BB9" w14:textId="77777777" w:rsidR="006169BE" w:rsidRPr="00F913D8" w:rsidRDefault="006169BE" w:rsidP="001F5363">
      <w:pPr>
        <w:pStyle w:val="Table"/>
      </w:pPr>
      <w:bookmarkStart w:id="194" w:name="_Ref212085378"/>
      <w:proofErr w:type="spellStart"/>
      <w:r w:rsidRPr="00F913D8">
        <w:t>Navaids</w:t>
      </w:r>
      <w:proofErr w:type="spellEnd"/>
      <w:r w:rsidRPr="00F913D8">
        <w:t xml:space="preserve"> Level of Service </w:t>
      </w:r>
      <w:proofErr w:type="spellStart"/>
      <w:r w:rsidRPr="00F913D8">
        <w:t>History</w:t>
      </w:r>
      <w:bookmarkEnd w:id="194"/>
      <w:r w:rsidR="001F5363">
        <w:rPr>
          <w:sz w:val="23"/>
          <w:szCs w:val="23"/>
        </w:rPr>
        <w:t>f</w:t>
      </w:r>
      <w:r w:rsidR="001F5363" w:rsidRPr="00F913D8">
        <w:rPr>
          <w:sz w:val="23"/>
          <w:szCs w:val="23"/>
        </w:rPr>
        <w:t>or</w:t>
      </w:r>
      <w:proofErr w:type="spellEnd"/>
      <w:r w:rsidR="001F5363" w:rsidRPr="00F913D8">
        <w:rPr>
          <w:sz w:val="23"/>
          <w:szCs w:val="23"/>
        </w:rPr>
        <w:t xml:space="preserve"> Fundy LOS Area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1596"/>
        <w:gridCol w:w="1596"/>
        <w:gridCol w:w="1596"/>
        <w:gridCol w:w="1596"/>
        <w:gridCol w:w="1596"/>
      </w:tblGrid>
      <w:tr w:rsidR="006169BE" w:rsidRPr="00F913D8" w14:paraId="322F35D2" w14:textId="77777777" w:rsidTr="00B40CDE">
        <w:tc>
          <w:tcPr>
            <w:tcW w:w="1596" w:type="dxa"/>
            <w:tcBorders>
              <w:bottom w:val="single" w:sz="12" w:space="0" w:color="auto"/>
            </w:tcBorders>
            <w:vAlign w:val="center"/>
          </w:tcPr>
          <w:p w14:paraId="6162180B" w14:textId="77777777" w:rsidR="006169BE" w:rsidRPr="002C0E50" w:rsidRDefault="006169BE" w:rsidP="00B40CDE">
            <w:pPr>
              <w:pStyle w:val="BodyText"/>
              <w:jc w:val="center"/>
              <w:rPr>
                <w:b/>
                <w:szCs w:val="22"/>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0B4154E9" w14:textId="77777777" w:rsidR="006169BE" w:rsidRPr="002C0E50" w:rsidRDefault="006169BE" w:rsidP="00B40CDE">
            <w:pPr>
              <w:pStyle w:val="BodyText"/>
              <w:jc w:val="center"/>
              <w:rPr>
                <w:b/>
                <w:szCs w:val="22"/>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64632C3C" w14:textId="77777777" w:rsidR="006169BE" w:rsidRPr="002C0E50" w:rsidRDefault="006169BE" w:rsidP="00B40CDE">
            <w:pPr>
              <w:pStyle w:val="BodyText"/>
              <w:jc w:val="center"/>
              <w:rPr>
                <w:b/>
                <w:szCs w:val="22"/>
              </w:rPr>
            </w:pPr>
            <w:r w:rsidRPr="002C0E50">
              <w:rPr>
                <w:b/>
                <w:szCs w:val="22"/>
              </w:rPr>
              <w:t xml:space="preserve">No. </w:t>
            </w:r>
            <w:proofErr w:type="gramStart"/>
            <w:r w:rsidRPr="002C0E50">
              <w:rPr>
                <w:b/>
                <w:szCs w:val="22"/>
              </w:rPr>
              <w:t>of</w:t>
            </w:r>
            <w:proofErr w:type="gramEnd"/>
            <w:r w:rsidRPr="002C0E50">
              <w:rPr>
                <w:b/>
                <w:szCs w:val="22"/>
              </w:rPr>
              <w:t xml:space="preserve">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4BA4DF79" w14:textId="77777777" w:rsidR="006169BE" w:rsidRPr="002C0E50" w:rsidRDefault="006169BE" w:rsidP="00B40CDE">
            <w:pPr>
              <w:pStyle w:val="BodyText"/>
              <w:jc w:val="center"/>
              <w:rPr>
                <w:b/>
                <w:szCs w:val="22"/>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0F1E1175" w14:textId="77777777" w:rsidR="006169BE" w:rsidRPr="002C0E50" w:rsidRDefault="006169BE" w:rsidP="00B40CDE">
            <w:pPr>
              <w:pStyle w:val="BodyText"/>
              <w:jc w:val="center"/>
              <w:rPr>
                <w:b/>
                <w:szCs w:val="22"/>
              </w:rPr>
            </w:pPr>
            <w:r w:rsidRPr="002C0E50">
              <w:rPr>
                <w:b/>
                <w:szCs w:val="22"/>
              </w:rPr>
              <w:t>Total Days Down</w:t>
            </w:r>
          </w:p>
        </w:tc>
        <w:tc>
          <w:tcPr>
            <w:tcW w:w="1596" w:type="dxa"/>
            <w:tcBorders>
              <w:bottom w:val="single" w:sz="12" w:space="0" w:color="auto"/>
            </w:tcBorders>
            <w:vAlign w:val="center"/>
          </w:tcPr>
          <w:p w14:paraId="0F906995" w14:textId="77777777" w:rsidR="006169BE" w:rsidRPr="002C0E50" w:rsidRDefault="006169BE" w:rsidP="00B40CDE">
            <w:pPr>
              <w:pStyle w:val="BodyText"/>
              <w:jc w:val="center"/>
              <w:rPr>
                <w:b/>
                <w:szCs w:val="22"/>
              </w:rPr>
            </w:pPr>
            <w:r w:rsidRPr="002C0E50">
              <w:rPr>
                <w:b/>
                <w:szCs w:val="22"/>
              </w:rPr>
              <w:t>Avg. Days Down per Occurrence</w:t>
            </w:r>
          </w:p>
        </w:tc>
      </w:tr>
      <w:tr w:rsidR="006169BE" w:rsidRPr="00F913D8" w14:paraId="379AC0AA" w14:textId="77777777" w:rsidTr="00B40CDE">
        <w:tc>
          <w:tcPr>
            <w:tcW w:w="1596" w:type="dxa"/>
            <w:tcBorders>
              <w:top w:val="single" w:sz="12" w:space="0" w:color="auto"/>
            </w:tcBorders>
            <w:vAlign w:val="center"/>
          </w:tcPr>
          <w:p w14:paraId="58309812" w14:textId="77777777" w:rsidR="006169BE" w:rsidRPr="002C0E50" w:rsidRDefault="006169BE" w:rsidP="00B40CDE">
            <w:pPr>
              <w:pStyle w:val="BodyText"/>
              <w:jc w:val="center"/>
              <w:rPr>
                <w:szCs w:val="22"/>
              </w:rPr>
            </w:pPr>
            <w:r w:rsidRPr="002C0E50">
              <w:rPr>
                <w:szCs w:val="22"/>
              </w:rPr>
              <w:t>1</w:t>
            </w:r>
          </w:p>
        </w:tc>
        <w:tc>
          <w:tcPr>
            <w:tcW w:w="1596" w:type="dxa"/>
            <w:tcBorders>
              <w:top w:val="single" w:sz="12" w:space="0" w:color="auto"/>
            </w:tcBorders>
            <w:vAlign w:val="center"/>
          </w:tcPr>
          <w:p w14:paraId="5B46E220" w14:textId="77777777" w:rsidR="006169BE" w:rsidRPr="002C0E50" w:rsidRDefault="006169BE" w:rsidP="00C04AFD">
            <w:pPr>
              <w:pStyle w:val="BodyText"/>
              <w:ind w:right="177"/>
              <w:jc w:val="right"/>
              <w:rPr>
                <w:szCs w:val="22"/>
              </w:rPr>
            </w:pPr>
            <w:r w:rsidRPr="002C0E50">
              <w:rPr>
                <w:szCs w:val="22"/>
              </w:rPr>
              <w:t>20</w:t>
            </w:r>
          </w:p>
        </w:tc>
        <w:tc>
          <w:tcPr>
            <w:tcW w:w="1596" w:type="dxa"/>
            <w:tcBorders>
              <w:top w:val="single" w:sz="12" w:space="0" w:color="auto"/>
            </w:tcBorders>
            <w:vAlign w:val="center"/>
          </w:tcPr>
          <w:p w14:paraId="495DBB91" w14:textId="77777777" w:rsidR="006169BE" w:rsidRPr="002C0E50" w:rsidRDefault="006169BE" w:rsidP="00BC67AE">
            <w:pPr>
              <w:pStyle w:val="BodyText"/>
              <w:ind w:right="177"/>
              <w:jc w:val="right"/>
              <w:rPr>
                <w:szCs w:val="22"/>
              </w:rPr>
            </w:pPr>
            <w:r w:rsidRPr="002C0E50">
              <w:rPr>
                <w:szCs w:val="22"/>
              </w:rPr>
              <w:t>17</w:t>
            </w:r>
          </w:p>
        </w:tc>
        <w:tc>
          <w:tcPr>
            <w:tcW w:w="1596" w:type="dxa"/>
            <w:tcBorders>
              <w:top w:val="single" w:sz="12" w:space="0" w:color="auto"/>
            </w:tcBorders>
            <w:vAlign w:val="center"/>
          </w:tcPr>
          <w:p w14:paraId="2BF190A1" w14:textId="77777777" w:rsidR="006169BE" w:rsidRPr="002C0E50" w:rsidRDefault="006169BE" w:rsidP="00BC67AE">
            <w:pPr>
              <w:pStyle w:val="BodyText"/>
              <w:ind w:right="177"/>
              <w:jc w:val="right"/>
              <w:rPr>
                <w:szCs w:val="22"/>
              </w:rPr>
            </w:pPr>
            <w:r w:rsidRPr="002C0E50">
              <w:rPr>
                <w:szCs w:val="22"/>
              </w:rPr>
              <w:t>106</w:t>
            </w:r>
          </w:p>
        </w:tc>
        <w:tc>
          <w:tcPr>
            <w:tcW w:w="1596" w:type="dxa"/>
            <w:tcBorders>
              <w:top w:val="single" w:sz="12" w:space="0" w:color="auto"/>
            </w:tcBorders>
            <w:vAlign w:val="center"/>
          </w:tcPr>
          <w:p w14:paraId="6D4639FE" w14:textId="77777777" w:rsidR="006169BE" w:rsidRPr="002C0E50" w:rsidRDefault="006169BE" w:rsidP="00BC67AE">
            <w:pPr>
              <w:pStyle w:val="BodyText"/>
              <w:ind w:right="177"/>
              <w:jc w:val="right"/>
              <w:rPr>
                <w:szCs w:val="22"/>
              </w:rPr>
            </w:pPr>
            <w:r w:rsidRPr="002C0E50">
              <w:rPr>
                <w:szCs w:val="22"/>
              </w:rPr>
              <w:t>887</w:t>
            </w:r>
          </w:p>
        </w:tc>
        <w:tc>
          <w:tcPr>
            <w:tcW w:w="1596" w:type="dxa"/>
            <w:tcBorders>
              <w:top w:val="single" w:sz="12" w:space="0" w:color="auto"/>
            </w:tcBorders>
            <w:vAlign w:val="center"/>
          </w:tcPr>
          <w:p w14:paraId="3A2BA662" w14:textId="77777777" w:rsidR="006169BE" w:rsidRPr="002C0E50" w:rsidRDefault="006169BE" w:rsidP="00BC67AE">
            <w:pPr>
              <w:pStyle w:val="BodyText"/>
              <w:ind w:right="177"/>
              <w:jc w:val="right"/>
              <w:rPr>
                <w:szCs w:val="22"/>
              </w:rPr>
            </w:pPr>
            <w:r w:rsidRPr="002C0E50">
              <w:rPr>
                <w:szCs w:val="22"/>
              </w:rPr>
              <w:t>8.4</w:t>
            </w:r>
          </w:p>
        </w:tc>
      </w:tr>
      <w:tr w:rsidR="006169BE" w:rsidRPr="00F913D8" w14:paraId="6102600D" w14:textId="77777777" w:rsidTr="00B40CDE">
        <w:tc>
          <w:tcPr>
            <w:tcW w:w="1596" w:type="dxa"/>
            <w:vAlign w:val="center"/>
          </w:tcPr>
          <w:p w14:paraId="46DE030A" w14:textId="77777777" w:rsidR="006169BE" w:rsidRPr="002C0E50" w:rsidRDefault="006169BE" w:rsidP="00B40CDE">
            <w:pPr>
              <w:pStyle w:val="BodyText"/>
              <w:jc w:val="center"/>
              <w:rPr>
                <w:szCs w:val="22"/>
              </w:rPr>
            </w:pPr>
            <w:r w:rsidRPr="002C0E50">
              <w:rPr>
                <w:szCs w:val="22"/>
              </w:rPr>
              <w:t>2</w:t>
            </w:r>
          </w:p>
        </w:tc>
        <w:tc>
          <w:tcPr>
            <w:tcW w:w="1596" w:type="dxa"/>
            <w:vAlign w:val="center"/>
          </w:tcPr>
          <w:p w14:paraId="4E2762D6" w14:textId="77777777" w:rsidR="006169BE" w:rsidRPr="002C0E50" w:rsidRDefault="006169BE" w:rsidP="00C04AFD">
            <w:pPr>
              <w:pStyle w:val="BodyText"/>
              <w:ind w:right="177"/>
              <w:jc w:val="right"/>
              <w:rPr>
                <w:szCs w:val="22"/>
              </w:rPr>
            </w:pPr>
            <w:r w:rsidRPr="002C0E50">
              <w:rPr>
                <w:szCs w:val="22"/>
              </w:rPr>
              <w:t>71</w:t>
            </w:r>
          </w:p>
        </w:tc>
        <w:tc>
          <w:tcPr>
            <w:tcW w:w="1596" w:type="dxa"/>
            <w:vAlign w:val="center"/>
          </w:tcPr>
          <w:p w14:paraId="58077B2A" w14:textId="77777777" w:rsidR="006169BE" w:rsidRPr="002C0E50" w:rsidRDefault="006169BE" w:rsidP="00BC67AE">
            <w:pPr>
              <w:pStyle w:val="BodyText"/>
              <w:ind w:right="177"/>
              <w:jc w:val="right"/>
              <w:rPr>
                <w:szCs w:val="22"/>
              </w:rPr>
            </w:pPr>
            <w:r w:rsidRPr="002C0E50">
              <w:rPr>
                <w:szCs w:val="22"/>
              </w:rPr>
              <w:t>56</w:t>
            </w:r>
          </w:p>
        </w:tc>
        <w:tc>
          <w:tcPr>
            <w:tcW w:w="1596" w:type="dxa"/>
            <w:vAlign w:val="center"/>
          </w:tcPr>
          <w:p w14:paraId="320CE8C7" w14:textId="77777777" w:rsidR="006169BE" w:rsidRPr="002C0E50" w:rsidRDefault="006169BE" w:rsidP="00BC67AE">
            <w:pPr>
              <w:pStyle w:val="BodyText"/>
              <w:ind w:right="177"/>
              <w:jc w:val="right"/>
              <w:rPr>
                <w:szCs w:val="22"/>
              </w:rPr>
            </w:pPr>
            <w:r w:rsidRPr="002C0E50">
              <w:rPr>
                <w:szCs w:val="22"/>
              </w:rPr>
              <w:t>160</w:t>
            </w:r>
          </w:p>
        </w:tc>
        <w:tc>
          <w:tcPr>
            <w:tcW w:w="1596" w:type="dxa"/>
            <w:vAlign w:val="center"/>
          </w:tcPr>
          <w:p w14:paraId="344AF110" w14:textId="77777777" w:rsidR="006169BE" w:rsidRPr="002C0E50" w:rsidRDefault="006169BE" w:rsidP="00BC67AE">
            <w:pPr>
              <w:pStyle w:val="BodyText"/>
              <w:ind w:right="177"/>
              <w:jc w:val="right"/>
              <w:rPr>
                <w:szCs w:val="22"/>
              </w:rPr>
            </w:pPr>
            <w:r w:rsidRPr="002C0E50">
              <w:rPr>
                <w:szCs w:val="22"/>
              </w:rPr>
              <w:t>1,231</w:t>
            </w:r>
          </w:p>
        </w:tc>
        <w:tc>
          <w:tcPr>
            <w:tcW w:w="1596" w:type="dxa"/>
            <w:vAlign w:val="center"/>
          </w:tcPr>
          <w:p w14:paraId="3A0EB354" w14:textId="77777777" w:rsidR="006169BE" w:rsidRPr="002C0E50" w:rsidRDefault="006169BE" w:rsidP="00BC67AE">
            <w:pPr>
              <w:pStyle w:val="BodyText"/>
              <w:ind w:right="177"/>
              <w:jc w:val="right"/>
              <w:rPr>
                <w:szCs w:val="22"/>
              </w:rPr>
            </w:pPr>
            <w:r w:rsidRPr="002C0E50">
              <w:rPr>
                <w:szCs w:val="22"/>
              </w:rPr>
              <w:t>7.7</w:t>
            </w:r>
          </w:p>
        </w:tc>
      </w:tr>
      <w:tr w:rsidR="006169BE" w:rsidRPr="00F913D8" w14:paraId="226DF9CA" w14:textId="77777777" w:rsidTr="00B40CDE">
        <w:tc>
          <w:tcPr>
            <w:tcW w:w="1596" w:type="dxa"/>
            <w:tcBorders>
              <w:bottom w:val="single" w:sz="12" w:space="0" w:color="auto"/>
            </w:tcBorders>
            <w:vAlign w:val="center"/>
          </w:tcPr>
          <w:p w14:paraId="332BB7F4" w14:textId="77777777" w:rsidR="006169BE" w:rsidRPr="002C0E50" w:rsidRDefault="006169BE" w:rsidP="00B40CDE">
            <w:pPr>
              <w:pStyle w:val="BodyText"/>
              <w:jc w:val="center"/>
              <w:rPr>
                <w:szCs w:val="22"/>
              </w:rPr>
            </w:pPr>
            <w:r w:rsidRPr="002C0E50">
              <w:rPr>
                <w:szCs w:val="22"/>
              </w:rPr>
              <w:t>3</w:t>
            </w:r>
          </w:p>
        </w:tc>
        <w:tc>
          <w:tcPr>
            <w:tcW w:w="1596" w:type="dxa"/>
            <w:tcBorders>
              <w:bottom w:val="single" w:sz="12" w:space="0" w:color="auto"/>
            </w:tcBorders>
            <w:vAlign w:val="center"/>
          </w:tcPr>
          <w:p w14:paraId="2F3CCE54" w14:textId="77777777" w:rsidR="006169BE" w:rsidRPr="002C0E50" w:rsidRDefault="006169BE" w:rsidP="00C04AFD">
            <w:pPr>
              <w:pStyle w:val="BodyText"/>
              <w:ind w:right="177"/>
              <w:jc w:val="right"/>
              <w:rPr>
                <w:szCs w:val="22"/>
              </w:rPr>
            </w:pPr>
            <w:r w:rsidRPr="002C0E50">
              <w:rPr>
                <w:szCs w:val="22"/>
              </w:rPr>
              <w:t>36</w:t>
            </w:r>
          </w:p>
        </w:tc>
        <w:tc>
          <w:tcPr>
            <w:tcW w:w="1596" w:type="dxa"/>
            <w:tcBorders>
              <w:bottom w:val="single" w:sz="12" w:space="0" w:color="auto"/>
            </w:tcBorders>
            <w:vAlign w:val="center"/>
          </w:tcPr>
          <w:p w14:paraId="4AC43951" w14:textId="77777777" w:rsidR="006169BE" w:rsidRPr="002C0E50" w:rsidRDefault="006169BE" w:rsidP="00BC67AE">
            <w:pPr>
              <w:pStyle w:val="BodyText"/>
              <w:ind w:right="177"/>
              <w:jc w:val="right"/>
              <w:rPr>
                <w:szCs w:val="22"/>
              </w:rPr>
            </w:pPr>
            <w:r w:rsidRPr="002C0E50">
              <w:rPr>
                <w:szCs w:val="22"/>
              </w:rPr>
              <w:t>9</w:t>
            </w:r>
          </w:p>
        </w:tc>
        <w:tc>
          <w:tcPr>
            <w:tcW w:w="1596" w:type="dxa"/>
            <w:tcBorders>
              <w:bottom w:val="single" w:sz="12" w:space="0" w:color="auto"/>
            </w:tcBorders>
            <w:vAlign w:val="center"/>
          </w:tcPr>
          <w:p w14:paraId="64D7B93B" w14:textId="77777777" w:rsidR="006169BE" w:rsidRPr="002C0E50" w:rsidRDefault="006169BE" w:rsidP="00BC67AE">
            <w:pPr>
              <w:pStyle w:val="BodyText"/>
              <w:ind w:right="177"/>
              <w:jc w:val="right"/>
              <w:rPr>
                <w:szCs w:val="22"/>
              </w:rPr>
            </w:pPr>
            <w:r w:rsidRPr="002C0E50">
              <w:rPr>
                <w:szCs w:val="22"/>
              </w:rPr>
              <w:t>13</w:t>
            </w:r>
          </w:p>
        </w:tc>
        <w:tc>
          <w:tcPr>
            <w:tcW w:w="1596" w:type="dxa"/>
            <w:tcBorders>
              <w:bottom w:val="single" w:sz="12" w:space="0" w:color="auto"/>
            </w:tcBorders>
            <w:vAlign w:val="center"/>
          </w:tcPr>
          <w:p w14:paraId="42EA0059" w14:textId="77777777" w:rsidR="006169BE" w:rsidRPr="002C0E50" w:rsidRDefault="006169BE" w:rsidP="00BC67AE">
            <w:pPr>
              <w:pStyle w:val="BodyText"/>
              <w:ind w:right="177"/>
              <w:jc w:val="right"/>
              <w:rPr>
                <w:szCs w:val="22"/>
              </w:rPr>
            </w:pPr>
            <w:r w:rsidRPr="002C0E50">
              <w:rPr>
                <w:szCs w:val="22"/>
              </w:rPr>
              <w:t>272</w:t>
            </w:r>
          </w:p>
        </w:tc>
        <w:tc>
          <w:tcPr>
            <w:tcW w:w="1596" w:type="dxa"/>
            <w:tcBorders>
              <w:bottom w:val="single" w:sz="12" w:space="0" w:color="auto"/>
            </w:tcBorders>
            <w:vAlign w:val="center"/>
          </w:tcPr>
          <w:p w14:paraId="261C3019" w14:textId="77777777" w:rsidR="006169BE" w:rsidRPr="002C0E50" w:rsidRDefault="006169BE" w:rsidP="00BC67AE">
            <w:pPr>
              <w:pStyle w:val="BodyText"/>
              <w:ind w:right="177"/>
              <w:jc w:val="right"/>
              <w:rPr>
                <w:szCs w:val="22"/>
              </w:rPr>
            </w:pPr>
            <w:r w:rsidRPr="002C0E50">
              <w:rPr>
                <w:szCs w:val="22"/>
              </w:rPr>
              <w:t>20.9</w:t>
            </w:r>
          </w:p>
        </w:tc>
      </w:tr>
      <w:tr w:rsidR="006169BE" w:rsidRPr="00F913D8" w14:paraId="2FFD018A" w14:textId="77777777" w:rsidTr="00B40CDE">
        <w:tc>
          <w:tcPr>
            <w:tcW w:w="1596" w:type="dxa"/>
            <w:tcBorders>
              <w:top w:val="single" w:sz="12" w:space="0" w:color="auto"/>
            </w:tcBorders>
            <w:vAlign w:val="center"/>
          </w:tcPr>
          <w:p w14:paraId="70147187" w14:textId="77777777" w:rsidR="006169BE" w:rsidRPr="002C0E50" w:rsidRDefault="006169BE" w:rsidP="00B40CDE">
            <w:pPr>
              <w:pStyle w:val="BodyText"/>
              <w:jc w:val="center"/>
              <w:rPr>
                <w:szCs w:val="22"/>
              </w:rPr>
            </w:pPr>
            <w:r w:rsidRPr="002C0E50">
              <w:rPr>
                <w:szCs w:val="22"/>
              </w:rPr>
              <w:t>Total</w:t>
            </w:r>
          </w:p>
        </w:tc>
        <w:tc>
          <w:tcPr>
            <w:tcW w:w="1596" w:type="dxa"/>
            <w:tcBorders>
              <w:top w:val="single" w:sz="12" w:space="0" w:color="auto"/>
            </w:tcBorders>
            <w:vAlign w:val="center"/>
          </w:tcPr>
          <w:p w14:paraId="5B543C41" w14:textId="77777777" w:rsidR="006169BE" w:rsidRPr="002C0E50" w:rsidRDefault="00C176A8" w:rsidP="00C04AFD">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127</w:t>
            </w:r>
            <w:r w:rsidRPr="002C0E50">
              <w:rPr>
                <w:szCs w:val="22"/>
              </w:rPr>
              <w:fldChar w:fldCharType="end"/>
            </w:r>
          </w:p>
        </w:tc>
        <w:tc>
          <w:tcPr>
            <w:tcW w:w="1596" w:type="dxa"/>
            <w:tcBorders>
              <w:top w:val="single" w:sz="12" w:space="0" w:color="auto"/>
            </w:tcBorders>
            <w:vAlign w:val="center"/>
          </w:tcPr>
          <w:p w14:paraId="49987F53" w14:textId="77777777" w:rsidR="006169BE" w:rsidRPr="002C0E50" w:rsidRDefault="00C176A8"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82</w:t>
            </w:r>
            <w:r w:rsidRPr="002C0E50">
              <w:rPr>
                <w:szCs w:val="22"/>
              </w:rPr>
              <w:fldChar w:fldCharType="end"/>
            </w:r>
          </w:p>
        </w:tc>
        <w:tc>
          <w:tcPr>
            <w:tcW w:w="1596" w:type="dxa"/>
            <w:tcBorders>
              <w:top w:val="single" w:sz="12" w:space="0" w:color="auto"/>
            </w:tcBorders>
            <w:vAlign w:val="center"/>
          </w:tcPr>
          <w:p w14:paraId="7A597AB3" w14:textId="77777777" w:rsidR="006169BE" w:rsidRPr="002C0E50" w:rsidRDefault="00C176A8"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279</w:t>
            </w:r>
            <w:r w:rsidRPr="002C0E50">
              <w:rPr>
                <w:szCs w:val="22"/>
              </w:rPr>
              <w:fldChar w:fldCharType="end"/>
            </w:r>
          </w:p>
        </w:tc>
        <w:tc>
          <w:tcPr>
            <w:tcW w:w="1596" w:type="dxa"/>
            <w:tcBorders>
              <w:top w:val="single" w:sz="12" w:space="0" w:color="auto"/>
            </w:tcBorders>
            <w:vAlign w:val="center"/>
          </w:tcPr>
          <w:p w14:paraId="55C52647" w14:textId="77777777" w:rsidR="006169BE" w:rsidRPr="002C0E50" w:rsidRDefault="00C176A8"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2,390</w:t>
            </w:r>
            <w:r w:rsidRPr="002C0E50">
              <w:rPr>
                <w:szCs w:val="22"/>
              </w:rPr>
              <w:fldChar w:fldCharType="end"/>
            </w:r>
          </w:p>
        </w:tc>
        <w:tc>
          <w:tcPr>
            <w:tcW w:w="1596" w:type="dxa"/>
            <w:tcBorders>
              <w:top w:val="single" w:sz="12" w:space="0" w:color="auto"/>
            </w:tcBorders>
            <w:vAlign w:val="center"/>
          </w:tcPr>
          <w:p w14:paraId="075A5860" w14:textId="77777777" w:rsidR="006169BE" w:rsidRPr="002C0E50" w:rsidRDefault="006169BE" w:rsidP="00BC67AE">
            <w:pPr>
              <w:pStyle w:val="BodyText"/>
              <w:ind w:right="177"/>
              <w:jc w:val="right"/>
              <w:rPr>
                <w:szCs w:val="22"/>
              </w:rPr>
            </w:pPr>
            <w:r w:rsidRPr="002C0E50">
              <w:rPr>
                <w:szCs w:val="22"/>
              </w:rPr>
              <w:t>8.6</w:t>
            </w:r>
          </w:p>
        </w:tc>
      </w:tr>
    </w:tbl>
    <w:p w14:paraId="1830DA7C" w14:textId="77777777" w:rsidR="001F5363" w:rsidRDefault="001F5363" w:rsidP="00E240DC">
      <w:pPr>
        <w:pStyle w:val="BodyText"/>
      </w:pPr>
    </w:p>
    <w:p w14:paraId="253A883D" w14:textId="77777777" w:rsidR="006169BE" w:rsidRPr="001F5363" w:rsidRDefault="006169BE" w:rsidP="001F5363">
      <w:pPr>
        <w:pStyle w:val="BodyText"/>
        <w:rPr>
          <w:szCs w:val="23"/>
        </w:rPr>
      </w:pPr>
      <w:r w:rsidRPr="001F5363">
        <w:rPr>
          <w:szCs w:val="23"/>
        </w:rPr>
        <w:t>A large number of stakeholder groups use the aids to navigation in LOS Area 3 and would need to be consulted (</w:t>
      </w:r>
      <w:r w:rsidR="00B2370D">
        <w:rPr>
          <w:szCs w:val="23"/>
        </w:rPr>
        <w:t>e.g.</w:t>
      </w:r>
      <w:r w:rsidRPr="001F5363">
        <w:rPr>
          <w:szCs w:val="23"/>
        </w:rPr>
        <w:t xml:space="preserve"> operators of ferries, fishing vessels, commercial ships, tugs, port authorities, recreational boaters, environmentalists and so on).</w:t>
      </w:r>
    </w:p>
    <w:p w14:paraId="518940AF" w14:textId="77777777" w:rsidR="001F5363" w:rsidRDefault="001F5363">
      <w:r>
        <w:br w:type="page"/>
      </w:r>
    </w:p>
    <w:p w14:paraId="19836014" w14:textId="77777777" w:rsidR="006169BE" w:rsidRPr="00F913D8" w:rsidRDefault="00891FA1" w:rsidP="006B7E32">
      <w:pPr>
        <w:pStyle w:val="Heading2"/>
      </w:pPr>
      <w:bookmarkStart w:id="195" w:name="_Toc212097632"/>
      <w:r w:rsidRPr="00F913D8">
        <w:lastRenderedPageBreak/>
        <w:t xml:space="preserve">Step 2 </w:t>
      </w:r>
      <w:r w:rsidR="006169BE" w:rsidRPr="00F913D8">
        <w:t>Assess Risks</w:t>
      </w:r>
      <w:bookmarkEnd w:id="195"/>
    </w:p>
    <w:p w14:paraId="6009A552" w14:textId="77777777" w:rsidR="006169BE" w:rsidRDefault="003C10A1" w:rsidP="00D16300">
      <w:pPr>
        <w:pStyle w:val="BodyText"/>
        <w:rPr>
          <w:szCs w:val="25"/>
        </w:rPr>
      </w:pPr>
      <w:proofErr w:type="gramStart"/>
      <w:r w:rsidRPr="00D16300">
        <w:t>(</w:t>
      </w:r>
      <w:r w:rsidR="006169BE" w:rsidRPr="00D16300">
        <w:t>Aids to Risk &amp; Criteria Analysis system).</w:t>
      </w:r>
      <w:proofErr w:type="gramEnd"/>
      <w:r w:rsidR="006169BE" w:rsidRPr="00D16300">
        <w:t xml:space="preserve">  A total of 45 groundings were reported to have occurred in our area of interest over the last 25 years.  There were no deaths, serious navigation </w:t>
      </w:r>
      <w:proofErr w:type="gramStart"/>
      <w:r w:rsidR="006169BE" w:rsidRPr="00D16300">
        <w:t>are</w:t>
      </w:r>
      <w:proofErr w:type="gramEnd"/>
      <w:r w:rsidR="006169BE" w:rsidRPr="00D16300">
        <w:t xml:space="preserve"> primarily directed toward the prevention of vessel groundings, although collisions can sometimes be prevented by an appropriate aid to navigation.  In this review, </w:t>
      </w:r>
      <w:proofErr w:type="spellStart"/>
      <w:r w:rsidR="006169BE" w:rsidRPr="00D16300">
        <w:t>however</w:t>
      </w:r>
      <w:proofErr w:type="gramStart"/>
      <w:r w:rsidR="006169BE" w:rsidRPr="00D16300">
        <w:t>,only</w:t>
      </w:r>
      <w:proofErr w:type="spellEnd"/>
      <w:proofErr w:type="gramEnd"/>
      <w:r w:rsidR="006169BE" w:rsidRPr="00D16300">
        <w:t xml:space="preserve"> </w:t>
      </w:r>
      <w:r w:rsidR="006169BE" w:rsidRPr="00D16300">
        <w:rPr>
          <w:szCs w:val="25"/>
        </w:rPr>
        <w:t xml:space="preserve">groundings as reported by the Transportation </w:t>
      </w:r>
      <w:r w:rsidR="006169BE" w:rsidRPr="00D16300">
        <w:t>Safety Board (TSB) occurring in LOS Area 3 were extracted from the CCG’s ORCA system (Oceans</w:t>
      </w:r>
      <w:r w:rsidR="006169BE"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sidR="00C176A8">
        <w:rPr>
          <w:szCs w:val="25"/>
        </w:rPr>
        <w:fldChar w:fldCharType="begin"/>
      </w:r>
      <w:r w:rsidR="00C04AFD">
        <w:rPr>
          <w:szCs w:val="25"/>
        </w:rPr>
        <w:instrText xml:space="preserve"> REF _Ref212096575 \r \h </w:instrText>
      </w:r>
      <w:r w:rsidR="00C176A8">
        <w:rPr>
          <w:szCs w:val="25"/>
        </w:rPr>
      </w:r>
      <w:r w:rsidR="00C176A8">
        <w:rPr>
          <w:szCs w:val="25"/>
        </w:rPr>
        <w:fldChar w:fldCharType="separate"/>
      </w:r>
      <w:r w:rsidR="005C6DD2">
        <w:rPr>
          <w:szCs w:val="25"/>
        </w:rPr>
        <w:t>Table 3</w:t>
      </w:r>
      <w:r w:rsidR="00C176A8">
        <w:rPr>
          <w:szCs w:val="25"/>
        </w:rPr>
        <w:fldChar w:fldCharType="end"/>
      </w:r>
      <w:r w:rsidR="006169BE" w:rsidRPr="00D16300">
        <w:rPr>
          <w:szCs w:val="25"/>
        </w:rPr>
        <w:t>).</w:t>
      </w:r>
    </w:p>
    <w:p w14:paraId="6D18349F" w14:textId="77777777" w:rsidR="00C04AFD" w:rsidRPr="00D16300" w:rsidRDefault="00C04AFD" w:rsidP="00D16300">
      <w:pPr>
        <w:pStyle w:val="BodyText"/>
        <w:rPr>
          <w:szCs w:val="25"/>
        </w:rPr>
      </w:pPr>
    </w:p>
    <w:p w14:paraId="54A79EF0" w14:textId="77777777" w:rsidR="006169BE" w:rsidRPr="00D16300" w:rsidRDefault="006169BE" w:rsidP="00D16300">
      <w:pPr>
        <w:pStyle w:val="Table"/>
        <w:rPr>
          <w:szCs w:val="22"/>
        </w:rPr>
      </w:pPr>
      <w:bookmarkStart w:id="196" w:name="_Ref212096575"/>
      <w:r w:rsidRPr="00D16300">
        <w:rPr>
          <w:szCs w:val="22"/>
        </w:rPr>
        <w:t xml:space="preserve">Grounding </w:t>
      </w:r>
      <w:proofErr w:type="spellStart"/>
      <w:r w:rsidRPr="00D16300">
        <w:rPr>
          <w:szCs w:val="22"/>
        </w:rPr>
        <w:t>Occurences</w:t>
      </w:r>
      <w:proofErr w:type="spellEnd"/>
      <w:r w:rsidRPr="00D16300">
        <w:rPr>
          <w:szCs w:val="22"/>
        </w:rPr>
        <w:t xml:space="preserve"> for the Years 1976 </w:t>
      </w:r>
      <w:r w:rsidR="00D16300" w:rsidRPr="00D16300">
        <w:rPr>
          <w:szCs w:val="22"/>
        </w:rPr>
        <w:t>–</w:t>
      </w:r>
      <w:r w:rsidRPr="00D16300">
        <w:rPr>
          <w:szCs w:val="22"/>
        </w:rPr>
        <w:t xml:space="preserve"> 2000</w:t>
      </w:r>
      <w:r w:rsidR="00D16300" w:rsidRPr="00D16300">
        <w:rPr>
          <w:szCs w:val="22"/>
        </w:rPr>
        <w:t xml:space="preserve"> for </w:t>
      </w:r>
      <w:r w:rsidR="00D16300">
        <w:rPr>
          <w:szCs w:val="22"/>
        </w:rPr>
        <w:t>Fundy LOS Ares 3</w:t>
      </w:r>
      <w:r w:rsidR="00D16300" w:rsidRPr="00D16300">
        <w:rPr>
          <w:szCs w:val="22"/>
        </w:rPr>
        <w:t>*</w:t>
      </w:r>
      <w:bookmarkEnd w:id="1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6169BE" w:rsidRPr="00D16300" w14:paraId="39D2354B" w14:textId="77777777" w:rsidTr="00D16300">
        <w:trPr>
          <w:trHeight w:val="878"/>
          <w:jc w:val="center"/>
        </w:trPr>
        <w:tc>
          <w:tcPr>
            <w:tcW w:w="2394" w:type="dxa"/>
            <w:tcBorders>
              <w:bottom w:val="single" w:sz="12" w:space="0" w:color="auto"/>
            </w:tcBorders>
            <w:vAlign w:val="center"/>
          </w:tcPr>
          <w:p w14:paraId="3D893BAC" w14:textId="77777777" w:rsidR="006169BE" w:rsidRPr="002C0E50" w:rsidRDefault="006169BE" w:rsidP="00B40CDE">
            <w:pPr>
              <w:jc w:val="center"/>
              <w:rPr>
                <w:b/>
                <w:szCs w:val="22"/>
              </w:rPr>
            </w:pPr>
            <w:r w:rsidRPr="002C0E50">
              <w:rPr>
                <w:b/>
                <w:szCs w:val="22"/>
              </w:rPr>
              <w:t>Vessel Type</w:t>
            </w:r>
          </w:p>
        </w:tc>
        <w:tc>
          <w:tcPr>
            <w:tcW w:w="2109" w:type="dxa"/>
            <w:tcBorders>
              <w:bottom w:val="single" w:sz="12" w:space="0" w:color="auto"/>
            </w:tcBorders>
            <w:vAlign w:val="center"/>
          </w:tcPr>
          <w:p w14:paraId="54C31132" w14:textId="77777777" w:rsidR="006169BE" w:rsidRPr="002C0E50" w:rsidRDefault="006169BE" w:rsidP="00B40CDE">
            <w:pPr>
              <w:jc w:val="center"/>
              <w:rPr>
                <w:b/>
                <w:szCs w:val="22"/>
              </w:rPr>
            </w:pPr>
            <w:r w:rsidRPr="002C0E50">
              <w:rPr>
                <w:b/>
                <w:szCs w:val="22"/>
              </w:rPr>
              <w:t>Total No of Groundings</w:t>
            </w:r>
          </w:p>
        </w:tc>
        <w:tc>
          <w:tcPr>
            <w:tcW w:w="2126" w:type="dxa"/>
            <w:tcBorders>
              <w:bottom w:val="single" w:sz="12" w:space="0" w:color="auto"/>
            </w:tcBorders>
            <w:vAlign w:val="center"/>
          </w:tcPr>
          <w:p w14:paraId="5A779197" w14:textId="77777777" w:rsidR="006169BE" w:rsidRPr="002C0E50" w:rsidRDefault="006169BE" w:rsidP="00B40CDE">
            <w:pPr>
              <w:jc w:val="center"/>
              <w:rPr>
                <w:b/>
                <w:szCs w:val="22"/>
              </w:rPr>
            </w:pPr>
            <w:r w:rsidRPr="002C0E50">
              <w:rPr>
                <w:b/>
                <w:szCs w:val="22"/>
              </w:rPr>
              <w:t>Persons Missing or Dead</w:t>
            </w:r>
          </w:p>
        </w:tc>
        <w:tc>
          <w:tcPr>
            <w:tcW w:w="2126" w:type="dxa"/>
            <w:tcBorders>
              <w:bottom w:val="single" w:sz="12" w:space="0" w:color="auto"/>
            </w:tcBorders>
            <w:vAlign w:val="center"/>
          </w:tcPr>
          <w:p w14:paraId="3819334F" w14:textId="77777777" w:rsidR="006169BE" w:rsidRPr="002C0E50" w:rsidRDefault="006169BE" w:rsidP="00B40CDE">
            <w:pPr>
              <w:jc w:val="center"/>
              <w:rPr>
                <w:b/>
                <w:szCs w:val="22"/>
              </w:rPr>
            </w:pPr>
            <w:r w:rsidRPr="002C0E50">
              <w:rPr>
                <w:b/>
                <w:szCs w:val="22"/>
              </w:rPr>
              <w:t xml:space="preserve">Groundings Caused by Down </w:t>
            </w:r>
            <w:proofErr w:type="spellStart"/>
            <w:r w:rsidRPr="002C0E50">
              <w:rPr>
                <w:b/>
                <w:szCs w:val="22"/>
              </w:rPr>
              <w:t>Navaids</w:t>
            </w:r>
            <w:proofErr w:type="spellEnd"/>
          </w:p>
        </w:tc>
      </w:tr>
      <w:tr w:rsidR="006169BE" w:rsidRPr="00F913D8" w14:paraId="1392E092" w14:textId="77777777" w:rsidTr="00D16300">
        <w:trPr>
          <w:jc w:val="center"/>
        </w:trPr>
        <w:tc>
          <w:tcPr>
            <w:tcW w:w="2394" w:type="dxa"/>
            <w:tcBorders>
              <w:top w:val="single" w:sz="12" w:space="0" w:color="auto"/>
            </w:tcBorders>
          </w:tcPr>
          <w:p w14:paraId="50533EAF" w14:textId="77777777" w:rsidR="006169BE" w:rsidRPr="002C0E50" w:rsidRDefault="006169BE" w:rsidP="00B40CDE">
            <w:pPr>
              <w:jc w:val="both"/>
              <w:rPr>
                <w:szCs w:val="22"/>
              </w:rPr>
            </w:pPr>
            <w:r w:rsidRPr="002C0E50">
              <w:rPr>
                <w:szCs w:val="22"/>
              </w:rPr>
              <w:t>Barge</w:t>
            </w:r>
          </w:p>
        </w:tc>
        <w:tc>
          <w:tcPr>
            <w:tcW w:w="2109" w:type="dxa"/>
            <w:tcBorders>
              <w:top w:val="single" w:sz="12" w:space="0" w:color="auto"/>
            </w:tcBorders>
            <w:vAlign w:val="center"/>
          </w:tcPr>
          <w:p w14:paraId="2498A182" w14:textId="77777777" w:rsidR="006169BE" w:rsidRPr="002C0E50" w:rsidRDefault="006169BE" w:rsidP="00BC67AE">
            <w:pPr>
              <w:pStyle w:val="BodyText"/>
              <w:ind w:right="177"/>
              <w:jc w:val="right"/>
              <w:rPr>
                <w:szCs w:val="22"/>
              </w:rPr>
            </w:pPr>
            <w:r w:rsidRPr="002C0E50">
              <w:rPr>
                <w:szCs w:val="22"/>
              </w:rPr>
              <w:t>1</w:t>
            </w:r>
          </w:p>
        </w:tc>
        <w:tc>
          <w:tcPr>
            <w:tcW w:w="2126" w:type="dxa"/>
            <w:tcBorders>
              <w:top w:val="single" w:sz="12" w:space="0" w:color="auto"/>
            </w:tcBorders>
            <w:vAlign w:val="center"/>
          </w:tcPr>
          <w:p w14:paraId="0E78BB37"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48B2EF4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67FA241" w14:textId="77777777" w:rsidTr="00D16300">
        <w:trPr>
          <w:jc w:val="center"/>
        </w:trPr>
        <w:tc>
          <w:tcPr>
            <w:tcW w:w="2394" w:type="dxa"/>
          </w:tcPr>
          <w:p w14:paraId="04BE1018" w14:textId="77777777" w:rsidR="006169BE" w:rsidRPr="002C0E50" w:rsidRDefault="006169BE" w:rsidP="00B40CDE">
            <w:pPr>
              <w:jc w:val="both"/>
              <w:rPr>
                <w:szCs w:val="22"/>
              </w:rPr>
            </w:pPr>
            <w:r w:rsidRPr="002C0E50">
              <w:rPr>
                <w:szCs w:val="22"/>
              </w:rPr>
              <w:t>Bulk Carrier</w:t>
            </w:r>
          </w:p>
        </w:tc>
        <w:tc>
          <w:tcPr>
            <w:tcW w:w="2109" w:type="dxa"/>
            <w:vAlign w:val="center"/>
          </w:tcPr>
          <w:p w14:paraId="0A7C0E09" w14:textId="77777777" w:rsidR="006169BE" w:rsidRPr="002C0E50" w:rsidRDefault="006169BE" w:rsidP="00BC67AE">
            <w:pPr>
              <w:pStyle w:val="BodyText"/>
              <w:ind w:right="177"/>
              <w:jc w:val="right"/>
              <w:rPr>
                <w:szCs w:val="22"/>
              </w:rPr>
            </w:pPr>
            <w:r w:rsidRPr="002C0E50">
              <w:rPr>
                <w:szCs w:val="22"/>
              </w:rPr>
              <w:t>6</w:t>
            </w:r>
          </w:p>
        </w:tc>
        <w:tc>
          <w:tcPr>
            <w:tcW w:w="2126" w:type="dxa"/>
            <w:vAlign w:val="center"/>
          </w:tcPr>
          <w:p w14:paraId="5433344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B696CC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1CAF0815" w14:textId="77777777" w:rsidTr="00D16300">
        <w:trPr>
          <w:jc w:val="center"/>
        </w:trPr>
        <w:tc>
          <w:tcPr>
            <w:tcW w:w="2394" w:type="dxa"/>
          </w:tcPr>
          <w:p w14:paraId="098070C8" w14:textId="77777777" w:rsidR="006169BE" w:rsidRPr="002C0E50" w:rsidRDefault="006169BE" w:rsidP="00B40CDE">
            <w:pPr>
              <w:jc w:val="both"/>
              <w:rPr>
                <w:szCs w:val="22"/>
              </w:rPr>
            </w:pPr>
            <w:r w:rsidRPr="002C0E50">
              <w:rPr>
                <w:szCs w:val="22"/>
              </w:rPr>
              <w:t>Container Ship</w:t>
            </w:r>
          </w:p>
        </w:tc>
        <w:tc>
          <w:tcPr>
            <w:tcW w:w="2109" w:type="dxa"/>
            <w:vAlign w:val="center"/>
          </w:tcPr>
          <w:p w14:paraId="1F7361FB"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28828BF0"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333F410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0E6B468" w14:textId="77777777" w:rsidTr="00D16300">
        <w:trPr>
          <w:jc w:val="center"/>
        </w:trPr>
        <w:tc>
          <w:tcPr>
            <w:tcW w:w="2394" w:type="dxa"/>
          </w:tcPr>
          <w:p w14:paraId="01D5D33E" w14:textId="77777777" w:rsidR="006169BE" w:rsidRPr="002C0E50" w:rsidRDefault="006169BE" w:rsidP="00B40CDE">
            <w:pPr>
              <w:jc w:val="both"/>
              <w:rPr>
                <w:szCs w:val="22"/>
              </w:rPr>
            </w:pPr>
            <w:r w:rsidRPr="002C0E50">
              <w:rPr>
                <w:szCs w:val="22"/>
              </w:rPr>
              <w:t>Ferry</w:t>
            </w:r>
          </w:p>
        </w:tc>
        <w:tc>
          <w:tcPr>
            <w:tcW w:w="2109" w:type="dxa"/>
            <w:vAlign w:val="center"/>
          </w:tcPr>
          <w:p w14:paraId="03159B30"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6EEF339D"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699C0131"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45A2BAE" w14:textId="77777777" w:rsidTr="00D16300">
        <w:trPr>
          <w:jc w:val="center"/>
        </w:trPr>
        <w:tc>
          <w:tcPr>
            <w:tcW w:w="2394" w:type="dxa"/>
          </w:tcPr>
          <w:p w14:paraId="4DA3BA12" w14:textId="77777777" w:rsidR="006169BE" w:rsidRPr="002C0E50" w:rsidRDefault="006169BE" w:rsidP="00B40CDE">
            <w:pPr>
              <w:jc w:val="both"/>
              <w:rPr>
                <w:szCs w:val="22"/>
              </w:rPr>
            </w:pPr>
            <w:r w:rsidRPr="002C0E50">
              <w:rPr>
                <w:szCs w:val="22"/>
              </w:rPr>
              <w:t>Fishing Vessel</w:t>
            </w:r>
          </w:p>
        </w:tc>
        <w:tc>
          <w:tcPr>
            <w:tcW w:w="2109" w:type="dxa"/>
            <w:vAlign w:val="center"/>
          </w:tcPr>
          <w:p w14:paraId="1D261889" w14:textId="77777777" w:rsidR="006169BE" w:rsidRPr="002C0E50" w:rsidRDefault="006169BE" w:rsidP="00BC67AE">
            <w:pPr>
              <w:pStyle w:val="BodyText"/>
              <w:ind w:right="177"/>
              <w:jc w:val="right"/>
              <w:rPr>
                <w:szCs w:val="22"/>
              </w:rPr>
            </w:pPr>
            <w:r w:rsidRPr="002C0E50">
              <w:rPr>
                <w:szCs w:val="22"/>
              </w:rPr>
              <w:t>16</w:t>
            </w:r>
          </w:p>
        </w:tc>
        <w:tc>
          <w:tcPr>
            <w:tcW w:w="2126" w:type="dxa"/>
            <w:vAlign w:val="center"/>
          </w:tcPr>
          <w:p w14:paraId="59880AFF"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31AC090"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F10B332" w14:textId="77777777" w:rsidTr="00D16300">
        <w:trPr>
          <w:jc w:val="center"/>
        </w:trPr>
        <w:tc>
          <w:tcPr>
            <w:tcW w:w="2394" w:type="dxa"/>
          </w:tcPr>
          <w:p w14:paraId="524A841B" w14:textId="77777777" w:rsidR="006169BE" w:rsidRPr="002C0E50" w:rsidRDefault="006169BE" w:rsidP="00B40CDE">
            <w:pPr>
              <w:jc w:val="both"/>
              <w:rPr>
                <w:szCs w:val="22"/>
              </w:rPr>
            </w:pPr>
            <w:r w:rsidRPr="002C0E50">
              <w:rPr>
                <w:szCs w:val="22"/>
              </w:rPr>
              <w:t>General Cargo</w:t>
            </w:r>
          </w:p>
        </w:tc>
        <w:tc>
          <w:tcPr>
            <w:tcW w:w="2109" w:type="dxa"/>
            <w:vAlign w:val="center"/>
          </w:tcPr>
          <w:p w14:paraId="0FBAEE1B"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114D43AC"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C29EA5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39FE845F" w14:textId="77777777" w:rsidTr="00D16300">
        <w:trPr>
          <w:jc w:val="center"/>
        </w:trPr>
        <w:tc>
          <w:tcPr>
            <w:tcW w:w="2394" w:type="dxa"/>
          </w:tcPr>
          <w:p w14:paraId="4EB774F5" w14:textId="77777777" w:rsidR="006169BE" w:rsidRPr="002C0E50" w:rsidRDefault="006169BE" w:rsidP="00B40CDE">
            <w:pPr>
              <w:jc w:val="both"/>
              <w:rPr>
                <w:szCs w:val="22"/>
              </w:rPr>
            </w:pPr>
            <w:r w:rsidRPr="002C0E50">
              <w:rPr>
                <w:szCs w:val="22"/>
              </w:rPr>
              <w:t>Research Vessel</w:t>
            </w:r>
          </w:p>
        </w:tc>
        <w:tc>
          <w:tcPr>
            <w:tcW w:w="2109" w:type="dxa"/>
            <w:vAlign w:val="center"/>
          </w:tcPr>
          <w:p w14:paraId="6F0EB524"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224813A0"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225AA2E" w14:textId="77777777" w:rsidR="006169BE" w:rsidRPr="002C0E50" w:rsidRDefault="006169BE" w:rsidP="00BC67AE">
            <w:pPr>
              <w:pStyle w:val="BodyText"/>
              <w:ind w:right="177"/>
              <w:jc w:val="right"/>
              <w:rPr>
                <w:szCs w:val="22"/>
              </w:rPr>
            </w:pPr>
            <w:r w:rsidRPr="002C0E50">
              <w:rPr>
                <w:szCs w:val="22"/>
              </w:rPr>
              <w:t>0</w:t>
            </w:r>
          </w:p>
        </w:tc>
      </w:tr>
      <w:tr w:rsidR="006169BE" w:rsidRPr="00F913D8" w14:paraId="0D95D7C6" w14:textId="77777777" w:rsidTr="00D16300">
        <w:trPr>
          <w:jc w:val="center"/>
        </w:trPr>
        <w:tc>
          <w:tcPr>
            <w:tcW w:w="2394" w:type="dxa"/>
          </w:tcPr>
          <w:p w14:paraId="74290C4C" w14:textId="77777777" w:rsidR="006169BE" w:rsidRPr="002C0E50" w:rsidRDefault="006169BE" w:rsidP="00B40CDE">
            <w:pPr>
              <w:jc w:val="both"/>
              <w:rPr>
                <w:szCs w:val="22"/>
              </w:rPr>
            </w:pPr>
            <w:r w:rsidRPr="002C0E50">
              <w:rPr>
                <w:szCs w:val="22"/>
              </w:rPr>
              <w:t>Tanker</w:t>
            </w:r>
          </w:p>
        </w:tc>
        <w:tc>
          <w:tcPr>
            <w:tcW w:w="2109" w:type="dxa"/>
            <w:vAlign w:val="center"/>
          </w:tcPr>
          <w:p w14:paraId="65C9AD01" w14:textId="77777777" w:rsidR="006169BE" w:rsidRPr="002C0E50" w:rsidRDefault="006169BE" w:rsidP="00BC67AE">
            <w:pPr>
              <w:pStyle w:val="BodyText"/>
              <w:ind w:right="177"/>
              <w:jc w:val="right"/>
              <w:rPr>
                <w:szCs w:val="22"/>
              </w:rPr>
            </w:pPr>
            <w:r w:rsidRPr="002C0E50">
              <w:rPr>
                <w:szCs w:val="22"/>
              </w:rPr>
              <w:t>2</w:t>
            </w:r>
          </w:p>
        </w:tc>
        <w:tc>
          <w:tcPr>
            <w:tcW w:w="2126" w:type="dxa"/>
            <w:vAlign w:val="center"/>
          </w:tcPr>
          <w:p w14:paraId="04FEE0B3"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0FEE4A1"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80456BA" w14:textId="77777777" w:rsidTr="00D16300">
        <w:trPr>
          <w:jc w:val="center"/>
        </w:trPr>
        <w:tc>
          <w:tcPr>
            <w:tcW w:w="2394" w:type="dxa"/>
            <w:tcBorders>
              <w:bottom w:val="single" w:sz="12" w:space="0" w:color="auto"/>
            </w:tcBorders>
          </w:tcPr>
          <w:p w14:paraId="48836DE4" w14:textId="77777777" w:rsidR="006169BE" w:rsidRPr="002C0E50" w:rsidRDefault="006169BE" w:rsidP="00B40CDE">
            <w:pPr>
              <w:jc w:val="both"/>
              <w:rPr>
                <w:szCs w:val="22"/>
              </w:rPr>
            </w:pPr>
            <w:r w:rsidRPr="002C0E50">
              <w:rPr>
                <w:szCs w:val="22"/>
              </w:rPr>
              <w:t>Tug / Other</w:t>
            </w:r>
          </w:p>
        </w:tc>
        <w:tc>
          <w:tcPr>
            <w:tcW w:w="2109" w:type="dxa"/>
            <w:tcBorders>
              <w:bottom w:val="single" w:sz="12" w:space="0" w:color="auto"/>
            </w:tcBorders>
            <w:vAlign w:val="center"/>
          </w:tcPr>
          <w:p w14:paraId="751BAF0C" w14:textId="77777777" w:rsidR="006169BE" w:rsidRPr="002C0E50" w:rsidRDefault="006169BE" w:rsidP="00BC67AE">
            <w:pPr>
              <w:pStyle w:val="BodyText"/>
              <w:ind w:right="177"/>
              <w:jc w:val="right"/>
              <w:rPr>
                <w:szCs w:val="22"/>
              </w:rPr>
            </w:pPr>
            <w:r w:rsidRPr="002C0E50">
              <w:rPr>
                <w:szCs w:val="22"/>
              </w:rPr>
              <w:t>12</w:t>
            </w:r>
          </w:p>
        </w:tc>
        <w:tc>
          <w:tcPr>
            <w:tcW w:w="2126" w:type="dxa"/>
            <w:tcBorders>
              <w:bottom w:val="single" w:sz="12" w:space="0" w:color="auto"/>
            </w:tcBorders>
            <w:vAlign w:val="center"/>
          </w:tcPr>
          <w:p w14:paraId="42175CCA" w14:textId="77777777" w:rsidR="006169BE" w:rsidRPr="002C0E50" w:rsidRDefault="006169BE" w:rsidP="00BC67AE">
            <w:pPr>
              <w:pStyle w:val="BodyText"/>
              <w:ind w:right="177"/>
              <w:jc w:val="right"/>
              <w:rPr>
                <w:szCs w:val="22"/>
              </w:rPr>
            </w:pPr>
            <w:r w:rsidRPr="002C0E50">
              <w:rPr>
                <w:szCs w:val="22"/>
              </w:rPr>
              <w:t>0</w:t>
            </w:r>
          </w:p>
        </w:tc>
        <w:tc>
          <w:tcPr>
            <w:tcW w:w="2126" w:type="dxa"/>
            <w:tcBorders>
              <w:bottom w:val="single" w:sz="12" w:space="0" w:color="auto"/>
            </w:tcBorders>
            <w:vAlign w:val="center"/>
          </w:tcPr>
          <w:p w14:paraId="154F8DE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13DF65F" w14:textId="77777777" w:rsidTr="00D16300">
        <w:trPr>
          <w:jc w:val="center"/>
        </w:trPr>
        <w:tc>
          <w:tcPr>
            <w:tcW w:w="2394" w:type="dxa"/>
            <w:tcBorders>
              <w:top w:val="single" w:sz="12" w:space="0" w:color="auto"/>
            </w:tcBorders>
          </w:tcPr>
          <w:p w14:paraId="497FD5B1" w14:textId="77777777" w:rsidR="006169BE" w:rsidRPr="002C0E50" w:rsidRDefault="006169BE" w:rsidP="00B40CDE">
            <w:pPr>
              <w:jc w:val="both"/>
              <w:rPr>
                <w:szCs w:val="22"/>
              </w:rPr>
            </w:pPr>
            <w:r w:rsidRPr="002C0E50">
              <w:rPr>
                <w:szCs w:val="22"/>
              </w:rPr>
              <w:t>Total</w:t>
            </w:r>
          </w:p>
        </w:tc>
        <w:tc>
          <w:tcPr>
            <w:tcW w:w="2109" w:type="dxa"/>
            <w:tcBorders>
              <w:top w:val="single" w:sz="12" w:space="0" w:color="auto"/>
            </w:tcBorders>
            <w:vAlign w:val="center"/>
          </w:tcPr>
          <w:p w14:paraId="4835C303" w14:textId="77777777" w:rsidR="006169BE" w:rsidRPr="002C0E50" w:rsidRDefault="006169BE" w:rsidP="00BC67AE">
            <w:pPr>
              <w:pStyle w:val="BodyText"/>
              <w:ind w:right="177"/>
              <w:jc w:val="right"/>
              <w:rPr>
                <w:szCs w:val="22"/>
              </w:rPr>
            </w:pPr>
            <w:r w:rsidRPr="002C0E50">
              <w:rPr>
                <w:szCs w:val="22"/>
              </w:rPr>
              <w:t>45</w:t>
            </w:r>
          </w:p>
        </w:tc>
        <w:tc>
          <w:tcPr>
            <w:tcW w:w="2126" w:type="dxa"/>
            <w:tcBorders>
              <w:top w:val="single" w:sz="12" w:space="0" w:color="auto"/>
            </w:tcBorders>
            <w:vAlign w:val="center"/>
          </w:tcPr>
          <w:p w14:paraId="51873084"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4A5D1D68" w14:textId="77777777" w:rsidR="006169BE" w:rsidRPr="002C0E50" w:rsidRDefault="006169BE" w:rsidP="00BC67AE">
            <w:pPr>
              <w:pStyle w:val="BodyText"/>
              <w:ind w:right="177"/>
              <w:jc w:val="right"/>
              <w:rPr>
                <w:szCs w:val="22"/>
              </w:rPr>
            </w:pPr>
            <w:r w:rsidRPr="002C0E50">
              <w:rPr>
                <w:szCs w:val="22"/>
              </w:rPr>
              <w:t>0</w:t>
            </w:r>
          </w:p>
        </w:tc>
      </w:tr>
    </w:tbl>
    <w:p w14:paraId="71218150" w14:textId="77777777" w:rsidR="006169BE" w:rsidRPr="002C0E50" w:rsidRDefault="006169BE" w:rsidP="006169BE">
      <w:pPr>
        <w:jc w:val="both"/>
        <w:rPr>
          <w:szCs w:val="22"/>
        </w:rPr>
      </w:pPr>
    </w:p>
    <w:p w14:paraId="2D6ABBFF" w14:textId="77777777" w:rsidR="006169BE" w:rsidRPr="00F913D8" w:rsidRDefault="001C2760" w:rsidP="006169BE">
      <w:pPr>
        <w:pStyle w:val="BodyText"/>
        <w:rPr>
          <w:sz w:val="19"/>
          <w:szCs w:val="19"/>
        </w:rPr>
      </w:pPr>
      <w:r>
        <w:rPr>
          <w:noProof/>
          <w:sz w:val="19"/>
          <w:szCs w:val="19"/>
          <w:lang w:val="en-US"/>
        </w:rPr>
        <w:drawing>
          <wp:anchor distT="0" distB="0" distL="114300" distR="114300" simplePos="0" relativeHeight="251606528" behindDoc="0" locked="0" layoutInCell="0" allowOverlap="1" wp14:anchorId="42172136" wp14:editId="0C61F0B5">
            <wp:simplePos x="0" y="0"/>
            <wp:positionH relativeFrom="column">
              <wp:posOffset>-2424430</wp:posOffset>
            </wp:positionH>
            <wp:positionV relativeFrom="paragraph">
              <wp:posOffset>4895215</wp:posOffset>
            </wp:positionV>
            <wp:extent cx="8841740" cy="6300470"/>
            <wp:effectExtent l="19050" t="0" r="0" b="0"/>
            <wp:wrapNone/>
            <wp:docPr id="1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8841740" cy="6300470"/>
                    </a:xfrm>
                    <a:prstGeom prst="rect">
                      <a:avLst/>
                    </a:prstGeom>
                    <a:noFill/>
                    <a:ln w="12700">
                      <a:noFill/>
                      <a:miter lim="800000"/>
                      <a:headEnd/>
                      <a:tailEnd/>
                    </a:ln>
                  </pic:spPr>
                </pic:pic>
              </a:graphicData>
            </a:graphic>
          </wp:anchor>
        </w:drawing>
      </w:r>
      <w:r w:rsidR="006169BE" w:rsidRPr="00F913D8">
        <w:rPr>
          <w:sz w:val="19"/>
          <w:szCs w:val="19"/>
        </w:rPr>
        <w:t>* As reported by the TSB and recorded in ORCA</w:t>
      </w:r>
    </w:p>
    <w:p w14:paraId="72BAE8B2" w14:textId="77777777" w:rsidR="00C04AFD" w:rsidRDefault="00C04AFD" w:rsidP="006169BE">
      <w:pPr>
        <w:jc w:val="both"/>
        <w:rPr>
          <w:sz w:val="23"/>
          <w:szCs w:val="23"/>
        </w:rPr>
        <w:sectPr w:rsidR="00C04AFD" w:rsidSect="0068293C">
          <w:headerReference w:type="default" r:id="rId14"/>
          <w:footerReference w:type="default" r:id="rId15"/>
          <w:headerReference w:type="first" r:id="rId16"/>
          <w:type w:val="oddPage"/>
          <w:pgSz w:w="11907" w:h="16840" w:code="9"/>
          <w:pgMar w:top="1191" w:right="1134" w:bottom="1134" w:left="1134" w:header="646" w:footer="646" w:gutter="0"/>
          <w:cols w:space="720"/>
          <w:noEndnote/>
          <w:titlePg/>
          <w:docGrid w:linePitch="299"/>
          <w:sectPrChange w:id="212" w:author="Michael Hadley" w:date="2012-10-05T13:44:00Z">
            <w:sectPr w:rsidR="00C04AFD" w:rsidSect="0068293C">
              <w:pgMar w:top="1440" w:right="1440" w:bottom="1440" w:left="1440" w:header="646" w:footer="646" w:gutter="0"/>
            </w:sectPr>
          </w:sectPrChange>
        </w:sectPr>
      </w:pPr>
    </w:p>
    <w:p w14:paraId="077DE450" w14:textId="77777777" w:rsidR="006169BE" w:rsidRPr="00F913D8" w:rsidRDefault="001C2760" w:rsidP="006169BE">
      <w:pPr>
        <w:jc w:val="both"/>
        <w:rPr>
          <w:sz w:val="23"/>
          <w:szCs w:val="23"/>
        </w:rPr>
      </w:pPr>
      <w:r>
        <w:rPr>
          <w:noProof/>
          <w:sz w:val="23"/>
          <w:szCs w:val="23"/>
          <w:lang w:val="en-US"/>
        </w:rPr>
        <w:lastRenderedPageBreak/>
        <w:drawing>
          <wp:anchor distT="0" distB="0" distL="114300" distR="114300" simplePos="0" relativeHeight="251608576" behindDoc="0" locked="0" layoutInCell="0" allowOverlap="1" wp14:anchorId="245C0C4C" wp14:editId="7A509074">
            <wp:simplePos x="0" y="0"/>
            <wp:positionH relativeFrom="margin">
              <wp:align>center</wp:align>
            </wp:positionH>
            <wp:positionV relativeFrom="margin">
              <wp:align>top</wp:align>
            </wp:positionV>
            <wp:extent cx="7693660" cy="5137150"/>
            <wp:effectExtent l="19050" t="0" r="2540" b="0"/>
            <wp:wrapSquare wrapText="bothSides"/>
            <wp:docPr id="16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7693660" cy="5137150"/>
                    </a:xfrm>
                    <a:prstGeom prst="rect">
                      <a:avLst/>
                    </a:prstGeom>
                    <a:noFill/>
                    <a:ln w="9525">
                      <a:noFill/>
                      <a:miter lim="800000"/>
                      <a:headEnd/>
                      <a:tailEnd/>
                    </a:ln>
                  </pic:spPr>
                </pic:pic>
              </a:graphicData>
            </a:graphic>
          </wp:anchor>
        </w:drawing>
      </w:r>
      <w:r w:rsidR="005464F0">
        <w:rPr>
          <w:noProof/>
          <w:sz w:val="23"/>
          <w:szCs w:val="23"/>
          <w:lang w:val="en-US"/>
        </w:rPr>
        <w:pict w14:anchorId="7FC2B1F7">
          <v:shape id="Text Box 107" o:spid="_x0000_s1079" type="#_x0000_t202" style="position:absolute;left:0;text-align:left;margin-left:48pt;margin-top:347pt;width:166.6pt;height:24pt;z-index:251702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" o:allowincell="f" filled="f" fillcolor="#0c9" stroked="f">
            <v:textbox>
              <w:txbxContent>
                <w:p w14:paraId="5D34DCAF" w14:textId="77777777" w:rsidR="00C60CC0" w:rsidRPr="00F17A82" w:rsidRDefault="00C60CC0" w:rsidP="006169BE">
                  <w:pPr>
                    <w:rPr>
                      <w:snapToGrid w:val="0"/>
                      <w:color w:val="000000"/>
                      <w:sz w:val="23"/>
                      <w:szCs w:val="23"/>
                    </w:rPr>
                  </w:pPr>
                  <w:r w:rsidRPr="00F17A82">
                    <w:rPr>
                      <w:snapToGrid w:val="0"/>
                      <w:color w:val="000000"/>
                      <w:sz w:val="23"/>
                      <w:szCs w:val="23"/>
                    </w:rPr>
                    <w:t>Francophone Communities</w:t>
                  </w:r>
                </w:p>
              </w:txbxContent>
            </v:textbox>
          </v:shape>
        </w:pict>
      </w:r>
      <w:r w:rsidR="005464F0">
        <w:rPr>
          <w:noProof/>
          <w:sz w:val="23"/>
          <w:szCs w:val="23"/>
          <w:lang w:val="en-US"/>
        </w:rPr>
        <w:pict w14:anchorId="6B324C6F">
          <v:shape id="Text Box 106" o:spid="_x0000_s1080" type="#_x0000_t202" style="position:absolute;left:0;text-align:left;margin-left:192pt;margin-top:299pt;width:19.25pt;height:36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" o:allowincell="f" filled="f" fillcolor="#0c9" stroked="f">
            <v:textbox>
              <w:txbxContent>
                <w:p w14:paraId="1ED3AE42"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03AB3A56">
          <v:shape id="Text Box 105" o:spid="_x0000_s1081" type="#_x0000_t202" style="position:absolute;left:0;text-align:left;margin-left:102pt;margin-top:5pt;width:19.25pt;height:36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" o:allowincell="f" filled="f" fillcolor="#0c9" stroked="f">
            <v:textbox>
              <w:txbxContent>
                <w:p w14:paraId="1DB6A6AA"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5AE99A08">
          <v:shape id="Text Box 104" o:spid="_x0000_s1082" type="#_x0000_t202" style="position:absolute;left:0;text-align:left;margin-left:126pt;margin-top:11pt;width:19.25pt;height:36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3d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" o:allowincell="f" filled="f" fillcolor="#0c9" stroked="f">
            <v:textbox>
              <w:txbxContent>
                <w:p w14:paraId="2B504AAF"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4EC705DD">
          <v:shape id="Text Box 103" o:spid="_x0000_s1083" type="#_x0000_t202" style="position:absolute;left:0;text-align:left;margin-left:156pt;margin-top:11pt;width:19.25pt;height:36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y9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" o:allowincell="f" filled="f" fillcolor="#0c9" stroked="f">
            <v:textbox>
              <w:txbxContent>
                <w:p w14:paraId="413A89C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4438CAC6">
          <v:shape id="Text Box 102" o:spid="_x0000_s1084" type="#_x0000_t202" style="position:absolute;left:0;text-align:left;margin-left:198pt;margin-top:11pt;width:19.25pt;height:36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" o:allowincell="f" filled="f" fillcolor="#0c9" stroked="f">
            <v:textbox>
              <w:txbxContent>
                <w:p w14:paraId="12F914A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51C7DF73">
          <v:shape id="Text Box 101" o:spid="_x0000_s1085" type="#_x0000_t202" style="position:absolute;left:0;text-align:left;margin-left:258pt;margin-top:17pt;width:19.25pt;height:36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" o:allowincell="f" filled="f" fillcolor="#0c9" stroked="f">
            <v:textbox>
              <w:txbxContent>
                <w:p w14:paraId="673C2C95"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7BD43097">
          <v:shape id="Text Box 100" o:spid="_x0000_s1086" type="#_x0000_t202" style="position:absolute;left:0;text-align:left;margin-left:276pt;margin-top:29pt;width:19.25pt;height:36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" o:allowincell="f" filled="f" fillcolor="#0c9" stroked="f">
            <v:textbox>
              <w:txbxContent>
                <w:p w14:paraId="038C2548"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16590DB0">
          <v:shape id="Text Box 99" o:spid="_x0000_s1087" type="#_x0000_t202" style="position:absolute;left:0;text-align:left;margin-left:264pt;margin-top:53pt;width:19.25pt;height:36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" o:allowincell="f" filled="f" fillcolor="#0c9" stroked="f">
            <v:textbox>
              <w:txbxContent>
                <w:p w14:paraId="4822EAB7"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716EE416">
          <v:shape id="Text Box 98" o:spid="_x0000_s1088" type="#_x0000_t202" style="position:absolute;left:0;text-align:left;margin-left:258pt;margin-top:77pt;width:19.25pt;height:36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" o:allowincell="f" filled="f" fillcolor="#0c9" stroked="f">
            <v:textbox>
              <w:txbxContent>
                <w:p w14:paraId="75A0288F"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46312750">
          <v:shape id="Text Box 97" o:spid="_x0000_s1089" type="#_x0000_t202" style="position:absolute;left:0;text-align:left;margin-left:264pt;margin-top:95pt;width:19.25pt;height:36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UBX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" o:allowincell="f" filled="f" fillcolor="#0c9" stroked="f">
            <v:textbox>
              <w:txbxContent>
                <w:p w14:paraId="012A9F33"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66BE03B3">
          <v:shape id="Text Box 96" o:spid="_x0000_s1090" type="#_x0000_t202" style="position:absolute;left:0;text-align:left;margin-left:276pt;margin-top:119pt;width:19.25pt;height:36pt;z-index:2516915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3k5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" o:allowincell="f" filled="f" fillcolor="#0c9" stroked="f">
            <v:textbox>
              <w:txbxContent>
                <w:p w14:paraId="768387C1"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22A0C97D">
          <v:shape id="Text Box 95" o:spid="_x0000_s1091" type="#_x0000_t202" style="position:absolute;left:0;text-align:left;margin-left:4in;margin-top:137pt;width:19.25pt;height:36pt;z-index:251690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ir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" o:allowincell="f" filled="f" fillcolor="#0c9" stroked="f">
            <v:textbox>
              <w:txbxContent>
                <w:p w14:paraId="1038139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0D5E83A0">
          <v:shape id="Text Box 94" o:spid="_x0000_s1092" type="#_x0000_t202" style="position:absolute;left:0;text-align:left;margin-left:312pt;margin-top:149pt;width:19.25pt;height:36pt;z-index:2516894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" o:allowincell="f" filled="f" fillcolor="#0c9" stroked="f">
            <v:textbox>
              <w:txbxContent>
                <w:p w14:paraId="24ABEA84"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7DEC41FA">
          <v:shape id="Text Box 93" o:spid="_x0000_s1093" type="#_x0000_t202" style="position:absolute;left:0;text-align:left;margin-left:474pt;margin-top:101pt;width:19.25pt;height:36pt;z-index:2516884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B0ug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" o:allowincell="f" filled="f" fillcolor="#0c9" stroked="f">
            <v:textbox>
              <w:txbxContent>
                <w:p w14:paraId="197AA200"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6BABFE24">
          <v:shape id="Text Box 92" o:spid="_x0000_s1094" type="#_x0000_t202" style="position:absolute;left:0;text-align:left;margin-left:480pt;margin-top:191pt;width:19.25pt;height:36pt;z-index:2516874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ka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" o:allowincell="f" filled="f" fillcolor="#0c9" stroked="f">
            <v:textbox>
              <w:txbxContent>
                <w:p w14:paraId="3BBE0125"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4041A1B1">
          <v:shape id="Text Box 91" o:spid="_x0000_s1095" type="#_x0000_t202" style="position:absolute;left:0;text-align:left;margin-left:3in;margin-top:335pt;width:19.25pt;height:36pt;z-index:2516864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iI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" o:allowincell="f" filled="f" fillcolor="#0c9" stroked="f">
            <v:textbox>
              <w:txbxContent>
                <w:p w14:paraId="1AA18AF8"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30E4CB75">
          <v:shape id="Text Box 90" o:spid="_x0000_s1096" type="#_x0000_t202" style="position:absolute;left:0;text-align:left;margin-left:204pt;margin-top:281pt;width:19.25pt;height:36pt;z-index:2516853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NPuw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" o:allowincell="f" filled="f" fillcolor="#0c9" stroked="f">
            <v:textbox>
              <w:txbxContent>
                <w:p w14:paraId="0491AF0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545E1E45">
          <v:shape id="Text Box 89" o:spid="_x0000_s1097" type="#_x0000_t202" style="position:absolute;left:0;text-align:left;margin-left:30pt;margin-top:341pt;width:19.25pt;height:36pt;z-index:251684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" o:allowincell="f" filled="f" fillcolor="#0c9" stroked="f">
            <v:textbox>
              <w:txbxContent>
                <w:p w14:paraId="4A11A23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5464F0">
        <w:rPr>
          <w:noProof/>
          <w:sz w:val="23"/>
          <w:szCs w:val="23"/>
          <w:lang w:val="en-US"/>
        </w:rPr>
        <w:pict w14:anchorId="39BC23F2">
          <v:shape id="Text Box 88" o:spid="_x0000_s1098" type="#_x0000_t202" style="position:absolute;left:0;text-align:left;margin-left:420pt;margin-top:161pt;width:38.5pt;height:36pt;z-index:251683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x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C4wE7YGkB7Y36FbuURzb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" o:allowincell="f" filled="f" fillcolor="#0c9" stroked="f">
            <v:textbox>
              <w:txbxContent>
                <w:p w14:paraId="3C115923" w14:textId="77777777" w:rsidR="00C60CC0" w:rsidRPr="00F17A82" w:rsidRDefault="00C60CC0" w:rsidP="006169BE">
                  <w:pPr>
                    <w:rPr>
                      <w:snapToGrid w:val="0"/>
                      <w:color w:val="000000"/>
                      <w:sz w:val="46"/>
                      <w:szCs w:val="46"/>
                    </w:rPr>
                  </w:pPr>
                  <w:r w:rsidRPr="00F17A82">
                    <w:rPr>
                      <w:b/>
                      <w:snapToGrid w:val="0"/>
                      <w:color w:val="000000"/>
                      <w:sz w:val="46"/>
                      <w:szCs w:val="46"/>
                    </w:rPr>
                    <w:t>15</w:t>
                  </w:r>
                </w:p>
              </w:txbxContent>
            </v:textbox>
          </v:shape>
        </w:pict>
      </w:r>
      <w:r w:rsidR="005464F0">
        <w:rPr>
          <w:noProof/>
          <w:sz w:val="23"/>
          <w:szCs w:val="23"/>
          <w:lang w:val="en-US"/>
        </w:rPr>
        <w:pict w14:anchorId="01BBBD74">
          <v:shape id="Text Box 87" o:spid="_x0000_s1099" type="#_x0000_t202" style="position:absolute;left:0;text-align:left;margin-left:196.75pt;margin-top:32.25pt;width:38.5pt;height:36pt;z-index:251682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" o:allowincell="f" filled="f" fillcolor="#0c9" stroked="f">
            <v:textbox>
              <w:txbxContent>
                <w:p w14:paraId="7C37792E" w14:textId="77777777" w:rsidR="00C60CC0" w:rsidRPr="00F17A82" w:rsidRDefault="00C60CC0" w:rsidP="006169BE">
                  <w:pPr>
                    <w:rPr>
                      <w:snapToGrid w:val="0"/>
                      <w:color w:val="000000"/>
                      <w:sz w:val="46"/>
                      <w:szCs w:val="46"/>
                    </w:rPr>
                  </w:pPr>
                  <w:r w:rsidRPr="00F17A82">
                    <w:rPr>
                      <w:b/>
                      <w:snapToGrid w:val="0"/>
                      <w:color w:val="000000"/>
                      <w:sz w:val="46"/>
                      <w:szCs w:val="46"/>
                    </w:rPr>
                    <w:t>14</w:t>
                  </w:r>
                </w:p>
              </w:txbxContent>
            </v:textbox>
          </v:shape>
        </w:pict>
      </w:r>
      <w:r w:rsidR="005464F0">
        <w:rPr>
          <w:noProof/>
          <w:sz w:val="23"/>
          <w:szCs w:val="23"/>
          <w:lang w:val="en-US"/>
        </w:rPr>
        <w:pict w14:anchorId="1A5FCA02">
          <v:shape id="Text Box 86" o:spid="_x0000_s1100" type="#_x0000_t202" style="position:absolute;left:0;text-align:left;margin-left:240pt;margin-top:95pt;width:38.5pt;height:36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cj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" o:allowincell="f" filled="f" fillcolor="#0c9" stroked="f">
            <v:textbox>
              <w:txbxContent>
                <w:p w14:paraId="29FF0DE2" w14:textId="77777777" w:rsidR="00C60CC0" w:rsidRPr="00F17A82" w:rsidRDefault="00C60CC0" w:rsidP="006169BE">
                  <w:pPr>
                    <w:rPr>
                      <w:snapToGrid w:val="0"/>
                      <w:color w:val="000000"/>
                      <w:sz w:val="46"/>
                      <w:szCs w:val="46"/>
                    </w:rPr>
                  </w:pPr>
                  <w:r w:rsidRPr="00F17A82">
                    <w:rPr>
                      <w:b/>
                      <w:snapToGrid w:val="0"/>
                      <w:color w:val="000000"/>
                      <w:sz w:val="46"/>
                      <w:szCs w:val="46"/>
                    </w:rPr>
                    <w:t>13</w:t>
                  </w:r>
                </w:p>
              </w:txbxContent>
            </v:textbox>
          </v:shape>
        </w:pict>
      </w:r>
      <w:r w:rsidR="005464F0">
        <w:rPr>
          <w:noProof/>
          <w:sz w:val="23"/>
          <w:szCs w:val="23"/>
          <w:lang w:val="en-US"/>
        </w:rPr>
        <w:pict w14:anchorId="67D5716A">
          <v:shape id="Text Box 85" o:spid="_x0000_s1101" type="#_x0000_t202" style="position:absolute;left:0;text-align:left;margin-left:342pt;margin-top:161pt;width:38.5pt;height:36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e4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" o:allowincell="f" filled="f" fillcolor="#0c9" stroked="f">
            <v:textbox>
              <w:txbxContent>
                <w:p w14:paraId="5ECC91A8" w14:textId="77777777" w:rsidR="00C60CC0" w:rsidRPr="00F17A82" w:rsidRDefault="00C60CC0" w:rsidP="006169BE">
                  <w:pPr>
                    <w:rPr>
                      <w:snapToGrid w:val="0"/>
                      <w:color w:val="000000"/>
                      <w:sz w:val="46"/>
                      <w:szCs w:val="46"/>
                    </w:rPr>
                  </w:pPr>
                  <w:r w:rsidRPr="00F17A82">
                    <w:rPr>
                      <w:b/>
                      <w:snapToGrid w:val="0"/>
                      <w:color w:val="000000"/>
                      <w:sz w:val="46"/>
                      <w:szCs w:val="46"/>
                    </w:rPr>
                    <w:t>12</w:t>
                  </w:r>
                </w:p>
              </w:txbxContent>
            </v:textbox>
          </v:shape>
        </w:pict>
      </w:r>
      <w:r w:rsidR="005464F0">
        <w:rPr>
          <w:noProof/>
          <w:sz w:val="23"/>
          <w:szCs w:val="23"/>
          <w:lang w:val="en-US"/>
        </w:rPr>
        <w:pict w14:anchorId="026CD351">
          <v:shape id="Text Box 84" o:spid="_x0000_s1102" type="#_x0000_t202" style="position:absolute;left:0;text-align:left;margin-left:340.75pt;margin-top:86.25pt;width:38.5pt;height:36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u3rg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lxgJ2gNJD2xv0K3co5jY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" o:allowincell="f" filled="f" fillcolor="#0c9" stroked="f">
            <v:textbox>
              <w:txbxContent>
                <w:p w14:paraId="46A0893A" w14:textId="77777777" w:rsidR="00C60CC0" w:rsidRPr="00F17A82" w:rsidRDefault="00C60CC0" w:rsidP="006169BE">
                  <w:pPr>
                    <w:rPr>
                      <w:snapToGrid w:val="0"/>
                      <w:color w:val="000000"/>
                      <w:sz w:val="46"/>
                      <w:szCs w:val="46"/>
                    </w:rPr>
                  </w:pPr>
                  <w:r w:rsidRPr="00F17A82">
                    <w:rPr>
                      <w:b/>
                      <w:snapToGrid w:val="0"/>
                      <w:color w:val="000000"/>
                      <w:sz w:val="46"/>
                      <w:szCs w:val="46"/>
                    </w:rPr>
                    <w:t>11</w:t>
                  </w:r>
                </w:p>
              </w:txbxContent>
            </v:textbox>
          </v:shape>
        </w:pict>
      </w:r>
      <w:r w:rsidR="005464F0">
        <w:rPr>
          <w:noProof/>
          <w:sz w:val="23"/>
          <w:szCs w:val="23"/>
          <w:lang w:val="en-US"/>
        </w:rPr>
        <w:pict w14:anchorId="23F37BCE">
          <v:shape id="Text Box 83" o:spid="_x0000_s1103" type="#_x0000_t202" style="position:absolute;left:0;text-align:left;margin-left:532.75pt;margin-top:98.25pt;width:38.5pt;height:36pt;z-index:251678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9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" o:allowincell="f" filled="f" fillcolor="#0c9" stroked="f">
            <v:textbox>
              <w:txbxContent>
                <w:p w14:paraId="572D929B" w14:textId="77777777" w:rsidR="00C60CC0" w:rsidRPr="00F17A82" w:rsidRDefault="00C60CC0" w:rsidP="006169BE">
                  <w:pPr>
                    <w:rPr>
                      <w:snapToGrid w:val="0"/>
                      <w:color w:val="000000"/>
                      <w:sz w:val="46"/>
                      <w:szCs w:val="46"/>
                    </w:rPr>
                  </w:pPr>
                  <w:r w:rsidRPr="00F17A82">
                    <w:rPr>
                      <w:b/>
                      <w:snapToGrid w:val="0"/>
                      <w:color w:val="000000"/>
                      <w:sz w:val="46"/>
                      <w:szCs w:val="46"/>
                    </w:rPr>
                    <w:t>10</w:t>
                  </w:r>
                </w:p>
              </w:txbxContent>
            </v:textbox>
          </v:shape>
        </w:pict>
      </w:r>
      <w:r w:rsidR="005464F0">
        <w:rPr>
          <w:noProof/>
          <w:sz w:val="23"/>
          <w:szCs w:val="23"/>
          <w:lang w:val="en-US"/>
        </w:rPr>
        <w:pict w14:anchorId="4EE15C36">
          <v:shape id="Text Box 82" o:spid="_x0000_s1104" type="#_x0000_t202" style="position:absolute;left:0;text-align:left;margin-left:7in;margin-top:215pt;width:26.5pt;height:36pt;z-index:251677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" o:allowincell="f" filled="f" fillcolor="#0c9" stroked="f">
            <v:textbox>
              <w:txbxContent>
                <w:p w14:paraId="5886602A" w14:textId="77777777" w:rsidR="00C60CC0" w:rsidRPr="00F17A82" w:rsidRDefault="00C60CC0" w:rsidP="006169BE">
                  <w:pPr>
                    <w:rPr>
                      <w:snapToGrid w:val="0"/>
                      <w:color w:val="000000"/>
                      <w:sz w:val="46"/>
                      <w:szCs w:val="46"/>
                    </w:rPr>
                  </w:pPr>
                  <w:r w:rsidRPr="00F17A82">
                    <w:rPr>
                      <w:b/>
                      <w:snapToGrid w:val="0"/>
                      <w:color w:val="000000"/>
                      <w:sz w:val="46"/>
                      <w:szCs w:val="46"/>
                    </w:rPr>
                    <w:t>9</w:t>
                  </w:r>
                </w:p>
              </w:txbxContent>
            </v:textbox>
          </v:shape>
        </w:pict>
      </w:r>
      <w:r w:rsidR="005464F0">
        <w:rPr>
          <w:noProof/>
          <w:sz w:val="23"/>
          <w:szCs w:val="23"/>
          <w:lang w:val="en-US"/>
        </w:rPr>
        <w:pict w14:anchorId="369B744F">
          <v:shape id="Text Box 81" o:spid="_x0000_s1105" type="#_x0000_t202" style="position:absolute;left:0;text-align:left;margin-left:406.75pt;margin-top:266.25pt;width:26.5pt;height:36pt;z-index:251676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" o:allowincell="f" filled="f" fillcolor="#0c9" stroked="f">
            <v:textbox>
              <w:txbxContent>
                <w:p w14:paraId="205A10F2" w14:textId="77777777" w:rsidR="00C60CC0" w:rsidRPr="00F17A82" w:rsidRDefault="00C60CC0" w:rsidP="006169BE">
                  <w:pPr>
                    <w:rPr>
                      <w:snapToGrid w:val="0"/>
                      <w:color w:val="000000"/>
                      <w:sz w:val="46"/>
                      <w:szCs w:val="46"/>
                    </w:rPr>
                  </w:pPr>
                  <w:r w:rsidRPr="00F17A82">
                    <w:rPr>
                      <w:b/>
                      <w:snapToGrid w:val="0"/>
                      <w:color w:val="000000"/>
                      <w:sz w:val="46"/>
                      <w:szCs w:val="46"/>
                    </w:rPr>
                    <w:t>8</w:t>
                  </w:r>
                </w:p>
              </w:txbxContent>
            </v:textbox>
          </v:shape>
        </w:pict>
      </w:r>
      <w:r w:rsidR="005464F0">
        <w:rPr>
          <w:noProof/>
          <w:sz w:val="23"/>
          <w:szCs w:val="23"/>
          <w:lang w:val="en-US"/>
        </w:rPr>
        <w:pict w14:anchorId="04C9DBBC">
          <v:shape id="Text Box 80" o:spid="_x0000_s1106" type="#_x0000_t202" style="position:absolute;left:0;text-align:left;margin-left:336pt;margin-top:305pt;width:26.5pt;height:36pt;z-index:25167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" o:allowincell="f" filled="f" fillcolor="#0c9" stroked="f">
            <v:textbox>
              <w:txbxContent>
                <w:p w14:paraId="15389773" w14:textId="77777777" w:rsidR="00C60CC0" w:rsidRPr="00F17A82" w:rsidRDefault="00C60CC0" w:rsidP="006169BE">
                  <w:pPr>
                    <w:rPr>
                      <w:snapToGrid w:val="0"/>
                      <w:color w:val="000000"/>
                      <w:sz w:val="46"/>
                      <w:szCs w:val="46"/>
                    </w:rPr>
                  </w:pPr>
                  <w:r w:rsidRPr="00F17A82">
                    <w:rPr>
                      <w:b/>
                      <w:snapToGrid w:val="0"/>
                      <w:color w:val="000000"/>
                      <w:sz w:val="46"/>
                      <w:szCs w:val="46"/>
                    </w:rPr>
                    <w:t>7</w:t>
                  </w:r>
                </w:p>
              </w:txbxContent>
            </v:textbox>
          </v:shape>
        </w:pict>
      </w:r>
      <w:r w:rsidR="005464F0">
        <w:rPr>
          <w:noProof/>
          <w:sz w:val="23"/>
          <w:szCs w:val="23"/>
          <w:lang w:val="en-US"/>
        </w:rPr>
        <w:pict w14:anchorId="4EFF7764">
          <v:shape id="Text Box 79" o:spid="_x0000_s1107" type="#_x0000_t202" style="position:absolute;left:0;text-align:left;margin-left:282pt;margin-top:335pt;width:26.5pt;height:36pt;z-index:251674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" o:allowincell="f" filled="f" fillcolor="#0c9" stroked="f">
            <v:textbox>
              <w:txbxContent>
                <w:p w14:paraId="045F02FE" w14:textId="77777777" w:rsidR="00C60CC0" w:rsidRPr="00F17A82" w:rsidRDefault="00C60CC0" w:rsidP="006169BE">
                  <w:pPr>
                    <w:rPr>
                      <w:snapToGrid w:val="0"/>
                      <w:color w:val="000000"/>
                      <w:sz w:val="46"/>
                      <w:szCs w:val="46"/>
                    </w:rPr>
                  </w:pPr>
                  <w:r w:rsidRPr="00F17A82">
                    <w:rPr>
                      <w:b/>
                      <w:snapToGrid w:val="0"/>
                      <w:color w:val="000000"/>
                      <w:sz w:val="46"/>
                      <w:szCs w:val="46"/>
                    </w:rPr>
                    <w:t>6</w:t>
                  </w:r>
                </w:p>
              </w:txbxContent>
            </v:textbox>
          </v:shape>
        </w:pict>
      </w:r>
      <w:r w:rsidR="005464F0">
        <w:rPr>
          <w:noProof/>
          <w:sz w:val="23"/>
          <w:szCs w:val="23"/>
          <w:lang w:val="en-US"/>
        </w:rPr>
        <w:pict w14:anchorId="399404BB">
          <v:shape id="Text Box 78" o:spid="_x0000_s1108" type="#_x0000_t202" style="position:absolute;left:0;text-align:left;margin-left:186pt;margin-top:347pt;width:26.5pt;height:36pt;z-index:251673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" o:allowincell="f" filled="f" fillcolor="#0c9" stroked="f">
            <v:textbox>
              <w:txbxContent>
                <w:p w14:paraId="13ED1F77" w14:textId="77777777" w:rsidR="00C60CC0" w:rsidRPr="00F17A82" w:rsidRDefault="00C60CC0" w:rsidP="006169BE">
                  <w:pPr>
                    <w:rPr>
                      <w:snapToGrid w:val="0"/>
                      <w:color w:val="000000"/>
                      <w:sz w:val="46"/>
                      <w:szCs w:val="46"/>
                    </w:rPr>
                  </w:pPr>
                  <w:r w:rsidRPr="00F17A82">
                    <w:rPr>
                      <w:b/>
                      <w:snapToGrid w:val="0"/>
                      <w:color w:val="000000"/>
                      <w:sz w:val="46"/>
                      <w:szCs w:val="46"/>
                    </w:rPr>
                    <w:t>5</w:t>
                  </w:r>
                </w:p>
              </w:txbxContent>
            </v:textbox>
          </v:shape>
        </w:pict>
      </w:r>
      <w:r w:rsidR="005464F0">
        <w:rPr>
          <w:noProof/>
          <w:sz w:val="23"/>
          <w:szCs w:val="23"/>
          <w:lang w:val="en-US"/>
        </w:rPr>
        <w:pict w14:anchorId="7E8645C2">
          <v:shape id="Text Box 77" o:spid="_x0000_s1109" type="#_x0000_t202" style="position:absolute;left:0;text-align:left;margin-left:210pt;margin-top:287pt;width:26.5pt;height:36pt;z-index:251672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h4prg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" o:allowincell="f" filled="f" fillcolor="#0c9" stroked="f">
            <v:textbox>
              <w:txbxContent>
                <w:p w14:paraId="522C7FAF" w14:textId="77777777" w:rsidR="00C60CC0" w:rsidRPr="00F17A82" w:rsidRDefault="00C60CC0" w:rsidP="006169BE">
                  <w:pPr>
                    <w:rPr>
                      <w:snapToGrid w:val="0"/>
                      <w:color w:val="000000"/>
                      <w:sz w:val="46"/>
                      <w:szCs w:val="46"/>
                    </w:rPr>
                  </w:pPr>
                  <w:r w:rsidRPr="00F17A82">
                    <w:rPr>
                      <w:b/>
                      <w:snapToGrid w:val="0"/>
                      <w:color w:val="000000"/>
                      <w:sz w:val="46"/>
                      <w:szCs w:val="46"/>
                    </w:rPr>
                    <w:t>4</w:t>
                  </w:r>
                </w:p>
              </w:txbxContent>
            </v:textbox>
          </v:shape>
        </w:pict>
      </w:r>
      <w:r w:rsidR="005464F0">
        <w:rPr>
          <w:noProof/>
          <w:sz w:val="23"/>
          <w:szCs w:val="23"/>
          <w:lang w:val="en-US"/>
        </w:rPr>
        <w:pict w14:anchorId="002F1CCA">
          <v:shape id="Text Box 76" o:spid="_x0000_s1110" type="#_x0000_t202" style="position:absolute;left:0;text-align:left;margin-left:244.75pt;margin-top:218.25pt;width:26.5pt;height:36pt;z-index:251671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COrQ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" o:allowincell="f" filled="f" fillcolor="#0c9" stroked="f">
            <v:textbox>
              <w:txbxContent>
                <w:p w14:paraId="68A4A635" w14:textId="77777777" w:rsidR="00C60CC0" w:rsidRPr="00F17A82" w:rsidRDefault="00C60CC0" w:rsidP="006169BE">
                  <w:pPr>
                    <w:rPr>
                      <w:snapToGrid w:val="0"/>
                      <w:color w:val="000000"/>
                      <w:sz w:val="46"/>
                      <w:szCs w:val="46"/>
                    </w:rPr>
                  </w:pPr>
                  <w:r w:rsidRPr="00F17A82">
                    <w:rPr>
                      <w:b/>
                      <w:snapToGrid w:val="0"/>
                      <w:color w:val="000000"/>
                      <w:sz w:val="46"/>
                      <w:szCs w:val="46"/>
                    </w:rPr>
                    <w:t>3</w:t>
                  </w:r>
                </w:p>
              </w:txbxContent>
            </v:textbox>
          </v:shape>
        </w:pict>
      </w:r>
      <w:r w:rsidR="005464F0">
        <w:rPr>
          <w:noProof/>
          <w:sz w:val="23"/>
          <w:szCs w:val="23"/>
          <w:lang w:val="en-US"/>
        </w:rPr>
        <w:pict w14:anchorId="2A7027DB">
          <v:shape id="Text Box 75" o:spid="_x0000_s1111" type="#_x0000_t202" style="position:absolute;left:0;text-align:left;margin-left:186pt;margin-top:155pt;width:26.5pt;height:36pt;z-index:251670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" o:allowincell="f" filled="f" fillcolor="#0c9" stroked="f">
            <v:textbox>
              <w:txbxContent>
                <w:p w14:paraId="1C40A09D" w14:textId="77777777" w:rsidR="00C60CC0" w:rsidRPr="00F17A82" w:rsidRDefault="00C60CC0" w:rsidP="006169BE">
                  <w:pPr>
                    <w:rPr>
                      <w:snapToGrid w:val="0"/>
                      <w:color w:val="000000"/>
                      <w:sz w:val="46"/>
                      <w:szCs w:val="46"/>
                    </w:rPr>
                  </w:pPr>
                  <w:r w:rsidRPr="00F17A82">
                    <w:rPr>
                      <w:b/>
                      <w:snapToGrid w:val="0"/>
                      <w:color w:val="000000"/>
                      <w:sz w:val="46"/>
                      <w:szCs w:val="46"/>
                    </w:rPr>
                    <w:t>2</w:t>
                  </w:r>
                </w:p>
              </w:txbxContent>
            </v:textbox>
          </v:shape>
        </w:pict>
      </w:r>
      <w:r w:rsidR="005464F0">
        <w:rPr>
          <w:noProof/>
          <w:sz w:val="23"/>
          <w:szCs w:val="23"/>
          <w:lang w:val="en-US"/>
        </w:rPr>
        <w:pict w14:anchorId="2BB5D86C">
          <v:shape id="Text Box 74" o:spid="_x0000_s1112" type="#_x0000_t202" style="position:absolute;left:0;text-align:left;margin-left:138pt;margin-top:209pt;width:24pt;height:36pt;z-index:2516689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" o:allowincell="f" filled="f" fillcolor="#0c9" stroked="f">
            <v:textbox>
              <w:txbxContent>
                <w:p w14:paraId="1F300954" w14:textId="77777777" w:rsidR="00C60CC0" w:rsidRPr="00F17A82" w:rsidRDefault="00C60CC0" w:rsidP="006169BE">
                  <w:pPr>
                    <w:rPr>
                      <w:snapToGrid w:val="0"/>
                      <w:color w:val="000000"/>
                      <w:sz w:val="46"/>
                      <w:szCs w:val="46"/>
                    </w:rPr>
                  </w:pPr>
                  <w:r w:rsidRPr="00F17A82">
                    <w:rPr>
                      <w:b/>
                      <w:snapToGrid w:val="0"/>
                      <w:color w:val="000000"/>
                      <w:sz w:val="46"/>
                      <w:szCs w:val="46"/>
                    </w:rPr>
                    <w:t>1</w:t>
                  </w:r>
                </w:p>
              </w:txbxContent>
            </v:textbox>
          </v:shape>
        </w:pict>
      </w:r>
      <w:r w:rsidR="005464F0">
        <w:rPr>
          <w:noProof/>
          <w:sz w:val="23"/>
          <w:szCs w:val="23"/>
          <w:lang w:val="en-US"/>
        </w:rPr>
        <w:pict w14:anchorId="7A3C839E">
          <v:shape id="Text Box 73" o:spid="_x0000_s1113" type="#_x0000_t202" style="position:absolute;left:0;text-align:left;margin-left:378pt;margin-top:5pt;width:190.5pt;height:26.5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" o:allowincell="f" filled="f" fillcolor="#0c9" stroked="f">
            <v:textbox>
              <w:txbxContent>
                <w:p w14:paraId="631DC3B2" w14:textId="77777777" w:rsidR="00C60CC0" w:rsidRPr="00F17A82" w:rsidRDefault="00C60CC0" w:rsidP="006169BE">
                  <w:pPr>
                    <w:rPr>
                      <w:snapToGrid w:val="0"/>
                      <w:color w:val="000000"/>
                      <w:sz w:val="46"/>
                      <w:szCs w:val="46"/>
                    </w:rPr>
                  </w:pPr>
                  <w:r w:rsidRPr="00F17A82">
                    <w:rPr>
                      <w:b/>
                      <w:snapToGrid w:val="0"/>
                      <w:color w:val="FF0000"/>
                      <w:sz w:val="31"/>
                      <w:szCs w:val="31"/>
                    </w:rPr>
                    <w:t>LAURENTIAN REGION</w:t>
                  </w:r>
                </w:p>
              </w:txbxContent>
            </v:textbox>
          </v:shape>
        </w:pict>
      </w:r>
      <w:r w:rsidR="005464F0">
        <w:rPr>
          <w:noProof/>
          <w:sz w:val="23"/>
          <w:szCs w:val="23"/>
          <w:lang w:val="en-US"/>
        </w:rPr>
        <w:pict w14:anchorId="7E92432C">
          <v:shape id="Text Box 72" o:spid="_x0000_s1114" type="#_x0000_t202" style="position:absolute;left:0;text-align:left;margin-left:318pt;margin-top:113pt;width:135.1pt;height:36pt;z-index:2516669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" o:allowincell="f" filled="f" fillcolor="#0c9" stroked="f">
            <v:textbox>
              <w:txbxContent>
                <w:p w14:paraId="2219087B" w14:textId="77777777" w:rsidR="00C60CC0" w:rsidRPr="00F17A82" w:rsidRDefault="00C60CC0" w:rsidP="006169BE">
                  <w:pPr>
                    <w:rPr>
                      <w:snapToGrid w:val="0"/>
                      <w:color w:val="000000"/>
                      <w:sz w:val="46"/>
                      <w:szCs w:val="46"/>
                    </w:rPr>
                  </w:pPr>
                  <w:r w:rsidRPr="00F17A82">
                    <w:rPr>
                      <w:b/>
                      <w:snapToGrid w:val="0"/>
                      <w:color w:val="000000"/>
                      <w:sz w:val="46"/>
                      <w:szCs w:val="46"/>
                    </w:rPr>
                    <w:t>LOS GULF</w:t>
                  </w:r>
                </w:p>
              </w:txbxContent>
            </v:textbox>
          </v:shape>
        </w:pict>
      </w:r>
      <w:r w:rsidR="005464F0">
        <w:rPr>
          <w:noProof/>
          <w:sz w:val="23"/>
          <w:szCs w:val="23"/>
          <w:lang w:val="en-US"/>
        </w:rPr>
        <w:pict w14:anchorId="4C27FC13">
          <v:shape id="Text Box 71" o:spid="_x0000_s1115" type="#_x0000_t202" style="position:absolute;left:0;text-align:left;margin-left:5in;margin-top:323pt;width:195.35pt;height:36pt;z-index:251665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" o:allowincell="f" filled="f" fillcolor="#0c9" stroked="f">
            <v:textbox>
              <w:txbxContent>
                <w:p w14:paraId="5022745B" w14:textId="77777777" w:rsidR="00C60CC0" w:rsidRPr="00F17A82" w:rsidRDefault="00C60CC0" w:rsidP="006169BE">
                  <w:pPr>
                    <w:rPr>
                      <w:snapToGrid w:val="0"/>
                      <w:color w:val="000000"/>
                      <w:sz w:val="46"/>
                      <w:szCs w:val="46"/>
                    </w:rPr>
                  </w:pPr>
                  <w:r w:rsidRPr="00F17A82">
                    <w:rPr>
                      <w:b/>
                      <w:snapToGrid w:val="0"/>
                      <w:color w:val="000000"/>
                      <w:sz w:val="46"/>
                      <w:szCs w:val="46"/>
                    </w:rPr>
                    <w:t>LOS ATLANTIC</w:t>
                  </w:r>
                </w:p>
              </w:txbxContent>
            </v:textbox>
          </v:shape>
        </w:pict>
      </w:r>
      <w:r w:rsidR="005464F0">
        <w:rPr>
          <w:noProof/>
          <w:sz w:val="23"/>
          <w:szCs w:val="23"/>
          <w:lang w:val="en-US"/>
        </w:rPr>
        <w:pict w14:anchorId="34FE3FF1">
          <v:shape id="Text Box 70" o:spid="_x0000_s1116" type="#_x0000_t202" style="position:absolute;left:0;text-align:left;margin-left:48pt;margin-top:113pt;width:152.65pt;height:36pt;z-index:251664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" o:allowincell="f" filled="f" fillcolor="#0c9" stroked="f">
            <v:textbox>
              <w:txbxContent>
                <w:p w14:paraId="48632F2D" w14:textId="77777777" w:rsidR="00C60CC0" w:rsidRPr="00F17A82" w:rsidRDefault="00C60CC0" w:rsidP="006169BE">
                  <w:pPr>
                    <w:rPr>
                      <w:snapToGrid w:val="0"/>
                      <w:color w:val="000000"/>
                      <w:sz w:val="46"/>
                      <w:szCs w:val="46"/>
                    </w:rPr>
                  </w:pPr>
                  <w:r w:rsidRPr="00F17A82">
                    <w:rPr>
                      <w:b/>
                      <w:snapToGrid w:val="0"/>
                      <w:color w:val="000000"/>
                      <w:sz w:val="46"/>
                      <w:szCs w:val="46"/>
                    </w:rPr>
                    <w:t>LOS FUNDY</w:t>
                  </w:r>
                </w:p>
              </w:txbxContent>
            </v:textbox>
          </v:shape>
        </w:pict>
      </w:r>
      <w:r w:rsidR="005464F0">
        <w:rPr>
          <w:noProof/>
          <w:sz w:val="23"/>
          <w:szCs w:val="23"/>
          <w:lang w:val="en-US"/>
        </w:rPr>
        <w:pict w14:anchorId="18E7CEA1">
          <v:line id="Line 69" o:spid="_x0000_s1191" style="position:absolute;left:0;text-align:left;flip:x;z-index:251663872;visibility:visible;mso-position-horizontal-relative:text;mso-position-vertical-relative:text"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w:r>
      <w:r w:rsidR="005464F0">
        <w:rPr>
          <w:noProof/>
          <w:sz w:val="23"/>
          <w:szCs w:val="23"/>
          <w:lang w:val="en-US"/>
        </w:rPr>
        <w:pict w14:anchorId="0FEEB44F">
          <v:line id="Line 68" o:spid="_x0000_s1190" style="position:absolute;left:0;text-align:left;z-index:251662848;visibility:visible;mso-position-horizontal-relative:text;mso-position-vertical-relative:text"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w:r>
      <w:r w:rsidR="005464F0">
        <w:rPr>
          <w:noProof/>
          <w:sz w:val="23"/>
          <w:szCs w:val="23"/>
          <w:lang w:val="en-US"/>
        </w:rPr>
        <w:pict w14:anchorId="5387E88E">
          <v:line id="Line 67" o:spid="_x0000_s1189" style="position:absolute;left:0;text-align:left;flip:y;z-index:251661824;visibility:visible;mso-position-horizontal-relative:text;mso-position-vertical-relative:text"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w:r>
      <w:r w:rsidR="005464F0">
        <w:rPr>
          <w:noProof/>
          <w:sz w:val="23"/>
          <w:szCs w:val="23"/>
          <w:lang w:val="en-US"/>
        </w:rPr>
        <w:pict w14:anchorId="1FF16FB9">
          <v:line id="Line 66" o:spid="_x0000_s1188" style="position:absolute;left:0;text-align:left;flip:y;z-index:251660800;visibility:visible;mso-position-horizontal-relative:text;mso-position-vertical-relative:text"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w:r>
      <w:r w:rsidR="005464F0">
        <w:rPr>
          <w:noProof/>
          <w:sz w:val="23"/>
          <w:szCs w:val="23"/>
          <w:lang w:val="en-US"/>
        </w:rPr>
        <w:pict w14:anchorId="0C57C169">
          <v:line id="Line 65" o:spid="_x0000_s1187" style="position:absolute;left:0;text-align:left;flip:x;z-index:251659776;visibility:visible;mso-position-horizontal-relative:text;mso-position-vertical-relative:text"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w:r>
      <w:r w:rsidR="005464F0">
        <w:rPr>
          <w:noProof/>
          <w:sz w:val="23"/>
          <w:szCs w:val="23"/>
          <w:lang w:val="en-US"/>
        </w:rPr>
        <w:pict w14:anchorId="1DA38B46">
          <v:line id="Line 64" o:spid="_x0000_s1186" style="position:absolute;left:0;text-align:left;flip:x y;z-index:251658752;visibility:visible;mso-position-horizontal-relative:text;mso-position-vertical-relative:text"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w:r>
      <w:r w:rsidR="005464F0">
        <w:rPr>
          <w:noProof/>
          <w:sz w:val="23"/>
          <w:szCs w:val="23"/>
          <w:lang w:val="en-US"/>
        </w:rPr>
        <w:pict w14:anchorId="2622C3C3">
          <v:line id="Line 63" o:spid="_x0000_s1185" style="position:absolute;left:0;text-align:left;flip:x y;z-index:251657728;visibility:visible;mso-position-horizontal-relative:text;mso-position-vertical-relative:text"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w:r>
      <w:r w:rsidR="005464F0">
        <w:rPr>
          <w:noProof/>
          <w:sz w:val="23"/>
          <w:szCs w:val="23"/>
          <w:lang w:val="en-US"/>
        </w:rPr>
        <w:pict w14:anchorId="1EBCE6AF">
          <v:line id="Line 62" o:spid="_x0000_s1184" style="position:absolute;left:0;text-align:left;flip:x y;z-index:251656704;visibility:visible;mso-position-horizontal-relative:text;mso-position-vertical-relative:text"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w:r>
      <w:r w:rsidR="005464F0">
        <w:rPr>
          <w:noProof/>
          <w:sz w:val="23"/>
          <w:szCs w:val="23"/>
          <w:lang w:val="en-US"/>
        </w:rPr>
        <w:pict w14:anchorId="4FEA8F0E">
          <v:line id="Line 61" o:spid="_x0000_s1183" style="position:absolute;left:0;text-align:left;flip:y;z-index:251655680;visibility:visible;mso-position-horizontal-relative:text;mso-position-vertical-relative:text"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w:r>
      <w:r w:rsidR="005464F0">
        <w:rPr>
          <w:noProof/>
          <w:sz w:val="23"/>
          <w:szCs w:val="23"/>
          <w:lang w:val="en-US"/>
        </w:rPr>
        <w:pict w14:anchorId="747EF0DD">
          <v:line id="Line 60" o:spid="_x0000_s1182" style="position:absolute;left:0;text-align:left;flip:x y;z-index:251654656;visibility:visible;mso-position-horizontal-relative:text;mso-position-vertical-relative:text"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w:r>
      <w:r w:rsidR="005464F0">
        <w:rPr>
          <w:noProof/>
          <w:sz w:val="23"/>
          <w:szCs w:val="23"/>
          <w:lang w:val="en-US"/>
        </w:rPr>
        <w:pict w14:anchorId="44EB33E3">
          <v:line id="Line 59" o:spid="_x0000_s1181" style="position:absolute;left:0;text-align:left;flip:x y;z-index:251653632;visibility:visible;mso-position-horizontal-relative:text;mso-position-vertical-relative:text"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w:r>
      <w:r w:rsidR="005464F0">
        <w:rPr>
          <w:noProof/>
          <w:sz w:val="23"/>
          <w:szCs w:val="23"/>
          <w:lang w:val="en-US"/>
        </w:rPr>
        <w:pict w14:anchorId="0E3270FF">
          <v:line id="Line 58" o:spid="_x0000_s1180" style="position:absolute;left:0;text-align:left;flip:x y;z-index:251652608;visibility:visible;mso-position-horizontal-relative:text;mso-position-vertical-relative:text"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w:r>
      <w:r w:rsidR="005464F0">
        <w:rPr>
          <w:noProof/>
          <w:sz w:val="23"/>
          <w:szCs w:val="23"/>
          <w:lang w:val="en-US"/>
        </w:rPr>
        <w:pict w14:anchorId="40259ED5">
          <v:line id="Line 57" o:spid="_x0000_s1179" style="position:absolute;left:0;text-align:left;flip:y;z-index:251651584;visibility:visible;mso-position-horizontal-relative:text;mso-position-vertical-relative:text"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w:r>
      <w:r w:rsidR="005464F0">
        <w:rPr>
          <w:noProof/>
          <w:sz w:val="23"/>
          <w:szCs w:val="23"/>
          <w:lang w:val="en-US"/>
        </w:rPr>
        <w:pict w14:anchorId="7E4B340E">
          <v:line id="Line 56" o:spid="_x0000_s1178" style="position:absolute;left:0;text-align:left;flip:y;z-index:251650560;visibility:visible;mso-position-horizontal-relative:text;mso-position-vertical-relative:text"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w:r>
      <w:r w:rsidR="005464F0">
        <w:rPr>
          <w:noProof/>
          <w:sz w:val="23"/>
          <w:szCs w:val="23"/>
          <w:lang w:val="en-US"/>
        </w:rPr>
        <w:pict w14:anchorId="261905C2">
          <v:line id="Line 55" o:spid="_x0000_s1177" style="position:absolute;left:0;text-align:left;flip:y;z-index:251649536;visibility:visible;mso-position-horizontal-relative:text;mso-position-vertical-relative:text"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w:r>
      <w:r w:rsidR="005464F0">
        <w:rPr>
          <w:noProof/>
          <w:sz w:val="23"/>
          <w:szCs w:val="23"/>
          <w:lang w:val="en-US"/>
        </w:rPr>
        <w:pict w14:anchorId="28FEA2F1">
          <v:line id="Line 54" o:spid="_x0000_s1176" style="position:absolute;left:0;text-align:left;flip:y;z-index:251648512;visibility:visible;mso-position-horizontal-relative:text;mso-position-vertical-relative:text"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w:r>
      <w:r w:rsidR="005464F0">
        <w:rPr>
          <w:noProof/>
          <w:sz w:val="23"/>
          <w:szCs w:val="23"/>
          <w:lang w:val="en-US"/>
        </w:rPr>
        <w:pict w14:anchorId="4BBDCB9F">
          <v:line id="Line 53" o:spid="_x0000_s1175" style="position:absolute;left:0;text-align:left;flip:y;z-index:251647488;visibility:visible;mso-position-horizontal-relative:text;mso-position-vertical-relative:text"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w:r>
      <w:r w:rsidR="005464F0">
        <w:rPr>
          <w:noProof/>
          <w:sz w:val="23"/>
          <w:szCs w:val="23"/>
          <w:lang w:val="en-US"/>
        </w:rPr>
        <w:pict w14:anchorId="4B3964F5">
          <v:line id="Line 52" o:spid="_x0000_s1174" style="position:absolute;left:0;text-align:left;z-index:251646464;visibility:visible;mso-position-horizontal-relative:text;mso-position-vertical-relative:text"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w:r>
      <w:r w:rsidR="005464F0">
        <w:rPr>
          <w:noProof/>
          <w:sz w:val="23"/>
          <w:szCs w:val="23"/>
          <w:lang w:val="en-US"/>
        </w:rPr>
        <w:pict w14:anchorId="73E2EECE">
          <v:line id="Line 51" o:spid="_x0000_s1173" style="position:absolute;left:0;text-align:left;z-index:251645440;visibility:visible;mso-position-horizontal-relative:text;mso-position-vertical-relative:text"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w:r>
      <w:r w:rsidR="005464F0">
        <w:rPr>
          <w:noProof/>
          <w:sz w:val="23"/>
          <w:szCs w:val="23"/>
          <w:lang w:val="en-US"/>
        </w:rPr>
        <w:pict w14:anchorId="63F052F0">
          <v:line id="Line 50" o:spid="_x0000_s1172" style="position:absolute;left:0;text-align:left;z-index:251644416;visibility:visible;mso-position-horizontal-relative:text;mso-position-vertical-relative:text"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w:r>
      <w:r w:rsidR="005464F0">
        <w:rPr>
          <w:noProof/>
          <w:sz w:val="23"/>
          <w:szCs w:val="23"/>
          <w:lang w:val="en-US"/>
        </w:rPr>
        <w:pict w14:anchorId="15AAB601">
          <v:line id="Line 49" o:spid="_x0000_s1171" style="position:absolute;left:0;text-align:left;flip:x;z-index:251643392;visibility:visible;mso-position-horizontal-relative:text;mso-position-vertical-relative:text"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w:r>
      <w:r w:rsidR="005464F0">
        <w:rPr>
          <w:noProof/>
          <w:sz w:val="23"/>
          <w:szCs w:val="23"/>
          <w:lang w:val="en-US"/>
        </w:rPr>
        <w:pict w14:anchorId="5114FEA8">
          <v:line id="Line 48" o:spid="_x0000_s1170" style="position:absolute;left:0;text-align:left;z-index:251642368;visibility:visible;mso-position-horizontal-relative:text;mso-position-vertical-relative:text"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w:r>
      <w:r w:rsidR="005464F0">
        <w:rPr>
          <w:noProof/>
          <w:sz w:val="23"/>
          <w:szCs w:val="23"/>
          <w:lang w:val="en-US"/>
        </w:rPr>
        <w:pict w14:anchorId="2D7A5903">
          <v:line id="Line 47" o:spid="_x0000_s1169" style="position:absolute;left:0;text-align:left;z-index:251641344;visibility:visible;mso-position-horizontal-relative:text;mso-position-vertical-relative:text"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w:r>
      <w:r w:rsidR="005464F0">
        <w:rPr>
          <w:noProof/>
          <w:sz w:val="23"/>
          <w:szCs w:val="23"/>
          <w:lang w:val="en-US"/>
        </w:rPr>
        <w:pict w14:anchorId="49B583BC">
          <v:line id="Line 46" o:spid="_x0000_s1168" style="position:absolute;left:0;text-align:left;z-index:251640320;visibility:visible;mso-position-horizontal-relative:text;mso-position-vertical-relative:text"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w:r>
      <w:r w:rsidR="005464F0">
        <w:rPr>
          <w:noProof/>
          <w:sz w:val="23"/>
          <w:szCs w:val="23"/>
          <w:lang w:val="en-US"/>
        </w:rPr>
        <w:pict w14:anchorId="538B8D40">
          <v:line id="Line 45" o:spid="_x0000_s1167" style="position:absolute;left:0;text-align:left;flip:y;z-index:251639296;visibility:visible;mso-position-horizontal-relative:text;mso-position-vertical-relative:text"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w:r>
      <w:r w:rsidR="005464F0">
        <w:rPr>
          <w:noProof/>
          <w:sz w:val="23"/>
          <w:szCs w:val="23"/>
          <w:lang w:val="en-US"/>
        </w:rPr>
        <w:pict w14:anchorId="2BB6B4CE">
          <v:line id="Line 44" o:spid="_x0000_s1166" style="position:absolute;left:0;text-align:left;z-index:251638272;visibility:visible;mso-position-horizontal-relative:text;mso-position-vertical-relative:text"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Tu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4Y007iMCAABEBAAADgAAAAAAAAAAAAAAAAAuAgAAZHJzL2Uyb0RvYy54&#10;bWxQSwECLQAUAAYACAAAACEAoCtdFd4AAAAMAQAADwAAAAAAAAAAAAAAAAB9BAAAZHJzL2Rvd25y&#10;ZXYueG1sUEsFBgAAAAAEAAQA8wAAAIgFAAAAAA==&#10;" o:allowincell="f" strokecolor="#33c" strokeweight="2.25pt">
            <v:stroke dashstyle="1 1"/>
          </v:line>
        </w:pict>
      </w:r>
      <w:r w:rsidR="005464F0">
        <w:rPr>
          <w:noProof/>
          <w:sz w:val="23"/>
          <w:szCs w:val="23"/>
          <w:lang w:val="en-US"/>
        </w:rPr>
        <w:pict w14:anchorId="1B431389">
          <v:line id="Line 43" o:spid="_x0000_s1165" style="position:absolute;left:0;text-align:left;z-index:251637248;visibility:visible;mso-position-horizontal-relative:text;mso-position-vertical-relative:text"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Mw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CVYEzAoAgAASQQAAA4AAAAAAAAAAAAAAAAALgIAAGRycy9l&#10;Mm9Eb2MueG1sUEsBAi0AFAAGAAgAAAAhAKwirAvgAAAADAEAAA8AAAAAAAAAAAAAAAAAggQAAGRy&#10;cy9kb3ducmV2LnhtbFBLBQYAAAAABAAEAPMAAACPBQAAAAA=&#10;" o:allowincell="f" strokecolor="#33c" strokeweight="2.25pt">
            <v:stroke dashstyle="1 1"/>
          </v:line>
        </w:pict>
      </w:r>
      <w:r w:rsidR="005464F0">
        <w:rPr>
          <w:noProof/>
          <w:sz w:val="23"/>
          <w:szCs w:val="23"/>
          <w:lang w:val="en-US"/>
        </w:rPr>
        <w:pict w14:anchorId="77513A4B">
          <v:line id="Line 42" o:spid="_x0000_s1164" style="position:absolute;left:0;text-align:left;z-index:251636224;visibility:visible;mso-position-horizontal-relative:text;mso-position-vertical-relative:text"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UtS8gpAgAASQQAAA4AAAAAAAAAAAAAAAAALgIAAGRycy9l&#10;Mm9Eb2MueG1sUEsBAi0AFAAGAAgAAAAhAFxef93fAAAACwEAAA8AAAAAAAAAAAAAAAAAgwQAAGRy&#10;cy9kb3ducmV2LnhtbFBLBQYAAAAABAAEAPMAAACPBQAAAAA=&#10;" o:allowincell="f" strokecolor="#33c" strokeweight="2.25pt">
            <v:stroke dashstyle="1 1"/>
          </v:line>
        </w:pict>
      </w:r>
      <w:r w:rsidR="005464F0">
        <w:rPr>
          <w:noProof/>
          <w:sz w:val="23"/>
          <w:szCs w:val="23"/>
          <w:lang w:val="en-US"/>
        </w:rPr>
        <w:pict w14:anchorId="0236530D">
          <v:line id="Line 41" o:spid="_x0000_s1163" style="position:absolute;left:0;text-align:left;z-index:251635200;visibility:visible;mso-position-horizontal-relative:text;mso-position-vertical-relative:text"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" o:allowincell="f" strokecolor="#33c" strokeweight="2.25pt">
            <v:stroke dashstyle="1 1"/>
          </v:line>
        </w:pict>
      </w:r>
      <w:r w:rsidR="005464F0">
        <w:rPr>
          <w:noProof/>
          <w:sz w:val="23"/>
          <w:szCs w:val="23"/>
          <w:lang w:val="en-US"/>
        </w:rPr>
        <w:pict w14:anchorId="791CBA50">
          <v:line id="Line 40" o:spid="_x0000_s1162" style="position:absolute;left:0;text-align:left;z-index:251634176;visibility:visible;mso-position-horizontal-relative:text;mso-position-vertical-relative:text"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" o:allowincell="f" strokecolor="#33c" strokeweight="2.25pt">
            <v:stroke dashstyle="1 1"/>
          </v:line>
        </w:pict>
      </w:r>
      <w:r w:rsidR="005464F0">
        <w:rPr>
          <w:noProof/>
          <w:sz w:val="23"/>
          <w:szCs w:val="23"/>
          <w:lang w:val="en-US"/>
        </w:rPr>
        <w:pict w14:anchorId="5E248FCA">
          <v:line id="Line 39" o:spid="_x0000_s1161" style="position:absolute;left:0;text-align:left;flip:y;z-index:251633152;visibility:visible;mso-position-horizontal-relative:text;mso-position-vertical-relative:text"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jW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k48o1i8CAABTBAAADgAAAAAAAAAAAAAAAAAuAgAAZHJz&#10;L2Uyb0RvYy54bWxQSwECLQAUAAYACAAAACEA+Yh6pdsAAAALAQAADwAAAAAAAAAAAAAAAACJBAAA&#10;ZHJzL2Rvd25yZXYueG1sUEsFBgAAAAAEAAQA8wAAAJEFAAAAAA==&#10;" o:allowincell="f" strokecolor="#33c" strokeweight="2.25pt">
            <v:stroke dashstyle="1 1"/>
          </v:line>
        </w:pict>
      </w:r>
      <w:r w:rsidR="005464F0">
        <w:rPr>
          <w:noProof/>
          <w:sz w:val="23"/>
          <w:szCs w:val="23"/>
          <w:lang w:val="en-US"/>
        </w:rPr>
        <w:pict w14:anchorId="3BAD2B8C">
          <v:line id="Line 38" o:spid="_x0000_s1160" style="position:absolute;left:0;text-align:left;flip:x;z-index:251632128;visibility:visible;mso-position-horizontal-relative:text;mso-position-vertical-relative:text"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CzK1HBKwIAAE4EAAAOAAAAAAAAAAAAAAAAAC4CAABkcnMvZTJv&#10;RG9jLnhtbFBLAQItABQABgAIAAAAIQAiChPd2wAAAAsBAAAPAAAAAAAAAAAAAAAAAIUEAABkcnMv&#10;ZG93bnJldi54bWxQSwUGAAAAAAQABADzAAAAjQUAAAAA&#10;" o:allowincell="f" strokecolor="#33c" strokeweight="2.25pt">
            <v:stroke dashstyle="1 1"/>
          </v:line>
        </w:pict>
      </w:r>
      <w:r w:rsidR="005464F0">
        <w:rPr>
          <w:noProof/>
          <w:sz w:val="23"/>
          <w:szCs w:val="23"/>
          <w:lang w:val="en-US"/>
        </w:rPr>
        <w:pict w14:anchorId="7D6C7AAA">
          <v:line id="Line 37" o:spid="_x0000_s1159" style="position:absolute;left:0;text-align:left;z-index:251631104;visibility:visible;mso-position-horizontal-relative:text;mso-position-vertical-relative:text"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zw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lqOzwKgIAAEkEAAAOAAAAAAAAAAAAAAAAAC4CAABkcnMv&#10;ZTJvRG9jLnhtbFBLAQItABQABgAIAAAAIQAdzHYH3wAAAAsBAAAPAAAAAAAAAAAAAAAAAIQEAABk&#10;cnMvZG93bnJldi54bWxQSwUGAAAAAAQABADzAAAAkAUAAAAA&#10;" o:allowincell="f" strokecolor="#33c" strokeweight="2.25pt">
            <v:stroke dashstyle="1 1"/>
          </v:line>
        </w:pict>
      </w:r>
      <w:r w:rsidR="005464F0">
        <w:rPr>
          <w:noProof/>
          <w:sz w:val="23"/>
          <w:szCs w:val="23"/>
          <w:lang w:val="en-US"/>
        </w:rPr>
        <w:pict w14:anchorId="45AABFAC">
          <v:line id="Line 36" o:spid="_x0000_s1158" style="position:absolute;left:0;text-align:left;flip:x;z-index:251630080;visibility:visible;mso-position-horizontal-relative:text;mso-position-vertical-relative:text"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lw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BM8DlwKwIAAE4EAAAOAAAAAAAAAAAAAAAAAC4CAABkcnMvZTJv&#10;RG9jLnhtbFBLAQItABQABgAIAAAAIQC6YqmN2wAAAAsBAAAPAAAAAAAAAAAAAAAAAIUEAABkcnMv&#10;ZG93bnJldi54bWxQSwUGAAAAAAQABADzAAAAjQUAAAAA&#10;" o:allowincell="f" strokecolor="#33c" strokeweight="2.25pt">
            <v:stroke dashstyle="1 1"/>
          </v:line>
        </w:pict>
      </w:r>
      <w:r w:rsidR="005464F0">
        <w:rPr>
          <w:noProof/>
          <w:sz w:val="23"/>
          <w:szCs w:val="23"/>
          <w:lang w:val="en-US"/>
        </w:rPr>
        <w:pict w14:anchorId="42880353">
          <v:line id="Line 35" o:spid="_x0000_s1157" style="position:absolute;left:0;text-align:left;z-index:251629056;visibility:visible;mso-position-horizontal-relative:text;mso-position-vertical-relative:text"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TK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C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MLDTKKQIAAEkEAAAOAAAAAAAAAAAAAAAAAC4CAABkcnMv&#10;ZTJvRG9jLnhtbFBLAQItABQABgAIAAAAIQD1Lxhd4AAAAAsBAAAPAAAAAAAAAAAAAAAAAIMEAABk&#10;cnMvZG93bnJldi54bWxQSwUGAAAAAAQABADzAAAAkAUAAAAA&#10;" o:allowincell="f" strokecolor="#33c" strokeweight="2.25pt">
            <v:stroke dashstyle="1 1"/>
          </v:line>
        </w:pict>
      </w:r>
      <w:r w:rsidR="005464F0">
        <w:rPr>
          <w:noProof/>
          <w:sz w:val="23"/>
          <w:szCs w:val="23"/>
          <w:lang w:val="en-US"/>
        </w:rPr>
        <w:pict w14:anchorId="76F458D2">
          <v:line id="Line 34" o:spid="_x0000_s1156" style="position:absolute;left:0;text-align:left;z-index:251628032;visibility:visible;mso-position-horizontal-relative:text;mso-position-vertical-relative:text"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DvMJwIpAgAASQQAAA4AAAAAAAAAAAAAAAAALgIAAGRycy9l&#10;Mm9Eb2MueG1sUEsBAi0AFAAGAAgAAAAhAKHCa2nfAAAACwEAAA8AAAAAAAAAAAAAAAAAgwQAAGRy&#10;cy9kb3ducmV2LnhtbFBLBQYAAAAABAAEAPMAAACPBQAAAAA=&#10;" o:allowincell="f" strokecolor="#33c" strokeweight="2.25pt">
            <v:stroke dashstyle="1 1"/>
          </v:line>
        </w:pict>
      </w:r>
      <w:r w:rsidR="005464F0">
        <w:rPr>
          <w:noProof/>
          <w:sz w:val="23"/>
          <w:szCs w:val="23"/>
          <w:lang w:val="en-US"/>
        </w:rPr>
        <w:pict w14:anchorId="1700700B">
          <v:line id="Line 33" o:spid="_x0000_s1155" style="position:absolute;left:0;text-align:left;flip:x;z-index:251627008;visibility:visible;mso-position-horizontal-relative:text;mso-position-vertical-relative:text"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T6gG9CsCAABOBAAADgAAAAAAAAAAAAAAAAAuAgAAZHJzL2Uy&#10;b0RvYy54bWxQSwECLQAUAAYACAAAACEA0X7usdwAAAALAQAADwAAAAAAAAAAAAAAAACFBAAAZHJz&#10;L2Rvd25yZXYueG1sUEsFBgAAAAAEAAQA8wAAAI4FAAAAAA==&#10;" o:allowincell="f" strokecolor="#33c" strokeweight="2.25pt">
            <v:stroke dashstyle="1 1"/>
          </v:line>
        </w:pict>
      </w:r>
      <w:r w:rsidR="005464F0">
        <w:rPr>
          <w:noProof/>
          <w:sz w:val="23"/>
          <w:szCs w:val="23"/>
          <w:lang w:val="en-US"/>
        </w:rPr>
        <w:pict w14:anchorId="06D7244D">
          <v:line id="Line 32" o:spid="_x0000_s1154" style="position:absolute;left:0;text-align:left;flip:x;z-index:251625984;visibility:visible;mso-position-horizontal-relative:text;mso-position-vertical-relative:text"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" o:allowincell="f" strokecolor="#33c" strokeweight="2.25pt">
            <v:stroke dashstyle="1 1"/>
          </v:line>
        </w:pict>
      </w:r>
      <w:r w:rsidR="005464F0">
        <w:rPr>
          <w:noProof/>
          <w:sz w:val="23"/>
          <w:szCs w:val="23"/>
          <w:lang w:val="en-US"/>
        </w:rPr>
        <w:pict w14:anchorId="06984A56">
          <v:line id="Line 31" o:spid="_x0000_s1153" style="position:absolute;left:0;text-align:left;flip:x y;z-index:251624960;visibility:visible;mso-position-horizontal-relative:text;mso-position-vertical-relative:text"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" o:allowincell="f" strokecolor="#33c" strokeweight="2.25pt">
            <v:stroke dashstyle="1 1"/>
          </v:line>
        </w:pict>
      </w:r>
      <w:r w:rsidR="005464F0">
        <w:rPr>
          <w:noProof/>
          <w:sz w:val="23"/>
          <w:szCs w:val="23"/>
          <w:lang w:val="en-US"/>
        </w:rPr>
        <w:pict w14:anchorId="1B6866BD">
          <v:line id="Line 30" o:spid="_x0000_s1152" style="position:absolute;left:0;text-align:left;flip:x y;z-index:251623936;visibility:visible;mso-position-horizontal-relative:text;mso-position-vertical-relative:text"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" o:allowincell="f" strokecolor="#33c" strokeweight="2.25pt">
            <v:stroke dashstyle="1 1"/>
          </v:line>
        </w:pict>
      </w:r>
      <w:r w:rsidR="005464F0">
        <w:rPr>
          <w:noProof/>
          <w:sz w:val="23"/>
          <w:szCs w:val="23"/>
          <w:lang w:val="en-US"/>
        </w:rPr>
        <w:pict w14:anchorId="0F3A1B8F">
          <v:line id="Line 29" o:spid="_x0000_s1151" style="position:absolute;left:0;text-align:left;flip:y;z-index:251622912;visibility:visible;mso-position-horizontal-relative:text;mso-position-vertical-relative:text"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hvn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K56G+cxAgAAVAQAAA4AAAAAAAAAAAAAAAAALgIA&#10;AGRycy9lMm9Eb2MueG1sUEsBAi0AFAAGAAgAAAAhANw1N9LdAAAACwEAAA8AAAAAAAAAAAAAAAAA&#10;iwQAAGRycy9kb3ducmV2LnhtbFBLBQYAAAAABAAEAPMAAACVBQAAAAA=&#10;" o:allowincell="f" strokecolor="#33c" strokeweight="2.25pt">
            <v:stroke dashstyle="1 1"/>
          </v:line>
        </w:pict>
      </w:r>
      <w:r w:rsidR="005464F0">
        <w:rPr>
          <w:noProof/>
          <w:sz w:val="23"/>
          <w:szCs w:val="23"/>
          <w:lang w:val="en-US"/>
        </w:rPr>
        <w:pict w14:anchorId="433FE795">
          <v:line id="Line 28" o:spid="_x0000_s1150" style="position:absolute;left:0;text-align:left;flip:y;z-index:251621888;visibility:visible;mso-position-horizontal-relative:text;mso-position-vertical-relative:text"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RC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i&#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AHAlRCLwIAAFIEAAAOAAAAAAAAAAAAAAAAAC4CAABk&#10;cnMvZTJvRG9jLnhtbFBLAQItABQABgAIAAAAIQBCVi3y3QAAAAsBAAAPAAAAAAAAAAAAAAAAAIkE&#10;AABkcnMvZG93bnJldi54bWxQSwUGAAAAAAQABADzAAAAkwUAAAAA&#10;" o:allowincell="f" strokecolor="#33c" strokeweight="2.25pt">
            <v:stroke dashstyle="1 1"/>
          </v:line>
        </w:pict>
      </w:r>
      <w:r w:rsidR="005464F0">
        <w:rPr>
          <w:noProof/>
          <w:sz w:val="23"/>
          <w:szCs w:val="23"/>
          <w:lang w:val="en-US"/>
        </w:rPr>
        <w:pict w14:anchorId="05A42689">
          <v:line id="Line 27" o:spid="_x0000_s1149" style="position:absolute;left:0;text-align:left;flip:x;z-index:251620864;visibility:visible;mso-position-horizontal-relative:text;mso-position-vertical-relative:text"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pIKw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" o:allowincell="f" strokecolor="#33c" strokeweight="2.25pt">
            <v:stroke dashstyle="1 1"/>
          </v:line>
        </w:pict>
      </w:r>
      <w:r w:rsidR="005464F0">
        <w:rPr>
          <w:noProof/>
          <w:sz w:val="23"/>
          <w:szCs w:val="23"/>
          <w:lang w:val="en-US"/>
        </w:rPr>
        <w:pict w14:anchorId="0566FC5D">
          <v:line id="Line 26" o:spid="_x0000_s1148" style="position:absolute;left:0;text-align:left;z-index:251619840;visibility:visible;mso-position-horizontal-relative:text;mso-position-vertical-relative:text"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Bjx4KsKQIAAEoEAAAOAAAAAAAAAAAAAAAAAC4CAABkcnMv&#10;ZTJvRG9jLnhtbFBLAQItABQABgAIAAAAIQBL8eK34AAAAAsBAAAPAAAAAAAAAAAAAAAAAIMEAABk&#10;cnMvZG93bnJldi54bWxQSwUGAAAAAAQABADzAAAAkAUAAAAA&#10;" o:allowincell="f" strokecolor="#33c" strokeweight="2.25pt">
            <v:stroke dashstyle="1 1"/>
          </v:line>
        </w:pict>
      </w:r>
      <w:r w:rsidR="005464F0">
        <w:rPr>
          <w:noProof/>
          <w:sz w:val="23"/>
          <w:szCs w:val="23"/>
          <w:lang w:val="en-US"/>
        </w:rPr>
        <w:pict w14:anchorId="5AEC1DCD">
          <v:line id="Line 25" o:spid="_x0000_s1147" style="position:absolute;left:0;text-align:left;flip:x y;z-index:251618816;visibility:visible;mso-position-horizontal-relative:text;mso-position-vertical-relative:text"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" o:allowincell="f" strokecolor="#33c" strokeweight="2.25pt">
            <v:stroke dashstyle="1 1"/>
          </v:line>
        </w:pict>
      </w:r>
      <w:r w:rsidR="005464F0">
        <w:rPr>
          <w:noProof/>
          <w:sz w:val="23"/>
          <w:szCs w:val="23"/>
          <w:lang w:val="en-US"/>
        </w:rPr>
        <w:pict w14:anchorId="2F402D25">
          <v:line id="Line 24" o:spid="_x0000_s1146" style="position:absolute;left:0;text-align:left;flip:x;z-index:251617792;visibility:visible;mso-position-horizontal-relative:text;mso-position-vertical-relative:text"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ek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Z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LBAB6QxAgAAUwQAAA4AAAAAAAAAAAAAAAAALgIA&#10;AGRycy9lMm9Eb2MueG1sUEsBAi0AFAAGAAgAAAAhAJOuxVTdAAAACwEAAA8AAAAAAAAAAAAAAAAA&#10;iwQAAGRycy9kb3ducmV2LnhtbFBLBQYAAAAABAAEAPMAAACVBQAAAAA=&#10;" o:allowincell="f" strokecolor="#33c" strokeweight="2.25pt">
            <v:stroke dashstyle="1 1"/>
          </v:line>
        </w:pict>
      </w:r>
      <w:r w:rsidR="005464F0">
        <w:rPr>
          <w:noProof/>
          <w:sz w:val="23"/>
          <w:szCs w:val="23"/>
          <w:lang w:val="en-US"/>
        </w:rPr>
        <w:pict w14:anchorId="4C10BEF4">
          <v:line id="Line 23" o:spid="_x0000_s1145" style="position:absolute;left:0;text-align:left;flip:x y;z-index:251616768;visibility:visible;mso-position-horizontal-relative:text;mso-position-vertical-relative:text"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" o:allowincell="f" strokecolor="#33c" strokeweight="4.5pt"/>
        </w:pict>
      </w:r>
      <w:r w:rsidR="005464F0">
        <w:rPr>
          <w:noProof/>
          <w:sz w:val="23"/>
          <w:szCs w:val="23"/>
          <w:lang w:val="en-US"/>
        </w:rPr>
        <w:pict w14:anchorId="397A80AA">
          <v:line id="Line 22" o:spid="_x0000_s1144" style="position:absolute;left:0;text-align:left;flip:x y;z-index:251615744;visibility:visible;mso-position-horizontal-relative:text;mso-position-vertical-relative:text"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0GzVviUCAABCBAAADgAAAAAAAAAAAAAAAAAuAgAAZHJzL2Uyb0RvYy54&#10;bWxQSwECLQAUAAYACAAAACEAoPNPY9wAAAALAQAADwAAAAAAAAAAAAAAAAB/BAAAZHJzL2Rvd25y&#10;ZXYueG1sUEsFBgAAAAAEAAQA8wAAAIgFAAAAAA==&#10;" o:allowincell="f" strokecolor="#33c" strokeweight="4.5pt"/>
        </w:pict>
      </w:r>
      <w:r w:rsidR="005464F0">
        <w:rPr>
          <w:noProof/>
          <w:sz w:val="23"/>
          <w:szCs w:val="23"/>
          <w:lang w:val="en-US"/>
        </w:rPr>
        <w:pict w14:anchorId="2BA6D46C">
          <v:line id="Line 21" o:spid="_x0000_s1143" style="position:absolute;left:0;text-align:left;flip:x;z-index:251614720;visibility:visible;mso-position-horizontal-relative:text;mso-position-vertical-relative:text"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" o:allowincell="f" strokecolor="#33c" strokeweight="4.5pt"/>
        </w:pict>
      </w:r>
      <w:r w:rsidR="005464F0">
        <w:rPr>
          <w:noProof/>
          <w:sz w:val="23"/>
          <w:szCs w:val="23"/>
          <w:lang w:val="en-US"/>
        </w:rPr>
        <w:pict w14:anchorId="3A3004D5">
          <v:line id="Line 20" o:spid="_x0000_s1142" style="position:absolute;left:0;text-align:left;z-index:251613696;visibility:visible;mso-position-horizontal-relative:text;mso-position-vertical-relative:text"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4Fw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" o:allowincell="f" strokecolor="#33c" strokeweight="4.5pt"/>
        </w:pict>
      </w:r>
      <w:r w:rsidR="005464F0">
        <w:rPr>
          <w:noProof/>
          <w:sz w:val="23"/>
          <w:szCs w:val="23"/>
          <w:lang w:val="en-US"/>
        </w:rPr>
        <w:pict w14:anchorId="5F3631CC">
          <v:line id="Line 19" o:spid="_x0000_s1141" style="position:absolute;left:0;text-align:left;flip:x y;z-index:251612672;visibility:visible;mso-position-horizontal-relative:text;mso-position-vertical-relative:text"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EoYyakoAgAARAQAAA4AAAAAAAAAAAAAAAAALgIAAGRycy9lMm9E&#10;b2MueG1sUEsBAi0AFAAGAAgAAAAhAFAo3JfdAAAACgEAAA8AAAAAAAAAAAAAAAAAggQAAGRycy9k&#10;b3ducmV2LnhtbFBLBQYAAAAABAAEAPMAAACMBQAAAAA=&#10;" o:allowincell="f" strokecolor="#33c" strokeweight="4.5pt"/>
        </w:pict>
      </w:r>
      <w:r w:rsidR="005464F0">
        <w:rPr>
          <w:noProof/>
          <w:sz w:val="23"/>
          <w:szCs w:val="23"/>
          <w:lang w:val="en-US"/>
        </w:rPr>
        <w:pict w14:anchorId="3D2157D2">
          <v:line id="Line 18" o:spid="_x0000_s1140" style="position:absolute;left:0;text-align:left;flip:y;z-index:251611648;visibility:visible;mso-position-horizontal-relative:text;mso-position-vertical-relative:text"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oCHg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" o:allowincell="f" strokecolor="#33c" strokeweight="4.5pt"/>
        </w:pict>
      </w:r>
      <w:r w:rsidR="005464F0">
        <w:rPr>
          <w:noProof/>
          <w:sz w:val="23"/>
          <w:szCs w:val="23"/>
          <w:lang w:val="en-US"/>
        </w:rPr>
        <w:pict w14:anchorId="4332DEAB">
          <v:line id="Line 17" o:spid="_x0000_s1139" style="position:absolute;left:0;text-align:left;z-index:251610624;visibility:visible;mso-position-horizontal-relative:text;mso-position-vertical-relative:text"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LocaOYVAgAAKQQAAA4AAAAAAAAAAAAAAAAALgIAAGRycy9lMm9Eb2MueG1sUEsBAi0AFAAGAAgA&#10;AAAhAGuWcb/eAAAACwEAAA8AAAAAAAAAAAAAAAAAbwQAAGRycy9kb3ducmV2LnhtbFBLBQYAAAAA&#10;BAAEAPMAAAB6BQAAAAA=&#10;" o:allowincell="f" strokecolor="#33c" strokeweight="4.5pt"/>
        </w:pict>
      </w:r>
      <w:r w:rsidR="005464F0">
        <w:rPr>
          <w:noProof/>
          <w:sz w:val="23"/>
          <w:szCs w:val="23"/>
          <w:lang w:val="en-US"/>
        </w:rPr>
        <w:pict w14:anchorId="119515A0">
          <v:line id="Line 16" o:spid="_x0000_s1138" style="position:absolute;left:0;text-align:left;flip:y;z-index:251609600;visibility:visible;mso-position-horizontal-relative:text;mso-position-vertical-relative:text"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AxB9lCMCAAA6BAAADgAAAAAAAAAAAAAAAAAuAgAAZHJzL2Uyb0RvYy54&#10;bWxQSwECLQAUAAYACAAAACEAzwWhwd4AAAALAQAADwAAAAAAAAAAAAAAAAB9BAAAZHJzL2Rvd25y&#10;ZXYueG1sUEsFBgAAAAAEAAQA8wAAAIgFAAAAAA==&#10;" o:allowincell="f" strokecolor="#33c" strokeweight="4.5pt"/>
        </w:pict>
      </w:r>
      <w:r w:rsidR="005464F0">
        <w:rPr>
          <w:noProof/>
          <w:sz w:val="23"/>
          <w:szCs w:val="23"/>
          <w:lang w:val="en-US"/>
        </w:rPr>
        <w:pict w14:anchorId="1F6B43E3">
          <v:shape id="Freeform 13" o:spid="_x0000_s1137" style="position:absolute;left:0;text-align:left;margin-left:486.75pt;margin-top:206.15pt;width:11.9pt;height:9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5BL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cYMRpDSlaSsaM4IiMjTxto+aAemjupQlQNXci/a7A4B1ZzEYBBq3bzyIDGrrVwkqyz2Vt&#10;3oRg0d4q/3hQnu01SuEhmRAyhvykYCIkHPs2Mx6d9y+nW6U/MmGJ6O5OaZe4DFZW9qxzfgUkeV1B&#10;Dt95KA5Ri+JJl+QDhAwgPipQFJwiQIsDiX+WYzxATIOzJOEAQmZnWSYDSETOskwHkJicZYkGEDI+&#10;ywKn8BDQ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hcuQS2EDAABZ&#10;CAAADgAAAAAAAAAAAAAAAAAuAgAAZHJzL2Uyb0RvYy54bWxQSwECLQAUAAYACAAAACEAPxtjzt4A&#10;AAALAQAADwAAAAAAAAAAAAAAAAC7BQAAZHJzL2Rvd25yZXYueG1sUEsFBgAAAAAEAAQA8wAAAMYG&#10;AAAAAA==&#10;" o:allowincell="f" path="m94,0l0,62,18,71,91,13,94,0e" stroked="f" strokeweight="1pt">
            <v:stroke endcap="round"/>
            <v:path arrowok="t" o:connecttype="custom" o:connectlocs="149539,0;0,98425;28635,112713;144767,20638;149539,0" o:connectangles="0,0,0,0,0"/>
          </v:shape>
        </w:pict>
      </w:r>
    </w:p>
    <w:p w14:paraId="03AC770E" w14:textId="77777777" w:rsidR="006169BE" w:rsidRPr="00F913D8" w:rsidRDefault="006169BE" w:rsidP="006169BE">
      <w:pPr>
        <w:jc w:val="both"/>
        <w:rPr>
          <w:sz w:val="23"/>
          <w:szCs w:val="23"/>
        </w:rPr>
      </w:pPr>
    </w:p>
    <w:p w14:paraId="0A600B16" w14:textId="77777777" w:rsidR="006169BE" w:rsidRDefault="006169BE" w:rsidP="006169BE">
      <w:pPr>
        <w:jc w:val="both"/>
        <w:rPr>
          <w:sz w:val="23"/>
          <w:szCs w:val="23"/>
        </w:rPr>
      </w:pPr>
    </w:p>
    <w:p w14:paraId="21960AE9" w14:textId="77777777" w:rsidR="00C04AFD" w:rsidRDefault="00C04AFD" w:rsidP="006169BE">
      <w:pPr>
        <w:jc w:val="both"/>
        <w:rPr>
          <w:sz w:val="23"/>
          <w:szCs w:val="23"/>
        </w:rPr>
      </w:pPr>
    </w:p>
    <w:p w14:paraId="142D3DCD" w14:textId="77777777" w:rsidR="00C04AFD" w:rsidRDefault="00C04AFD" w:rsidP="006169BE">
      <w:pPr>
        <w:jc w:val="both"/>
        <w:rPr>
          <w:sz w:val="23"/>
          <w:szCs w:val="23"/>
        </w:rPr>
      </w:pPr>
    </w:p>
    <w:p w14:paraId="26A89AF2" w14:textId="77777777" w:rsidR="00C04AFD" w:rsidRDefault="00C04AFD" w:rsidP="006169BE">
      <w:pPr>
        <w:jc w:val="both"/>
        <w:rPr>
          <w:sz w:val="23"/>
          <w:szCs w:val="23"/>
        </w:rPr>
      </w:pPr>
    </w:p>
    <w:p w14:paraId="2D4CF59B" w14:textId="77777777" w:rsidR="00C04AFD" w:rsidRDefault="00C04AFD" w:rsidP="006169BE">
      <w:pPr>
        <w:jc w:val="both"/>
        <w:rPr>
          <w:sz w:val="23"/>
          <w:szCs w:val="23"/>
        </w:rPr>
      </w:pPr>
    </w:p>
    <w:p w14:paraId="7C76FDEB" w14:textId="77777777" w:rsidR="00C04AFD" w:rsidRDefault="00C04AFD" w:rsidP="006169BE">
      <w:pPr>
        <w:jc w:val="both"/>
        <w:rPr>
          <w:sz w:val="23"/>
          <w:szCs w:val="23"/>
        </w:rPr>
      </w:pPr>
    </w:p>
    <w:p w14:paraId="7BF80C90" w14:textId="77777777" w:rsidR="00C04AFD" w:rsidRDefault="00C04AFD" w:rsidP="006169BE">
      <w:pPr>
        <w:jc w:val="both"/>
        <w:rPr>
          <w:sz w:val="23"/>
          <w:szCs w:val="23"/>
        </w:rPr>
      </w:pPr>
    </w:p>
    <w:p w14:paraId="7606FB9A" w14:textId="77777777" w:rsidR="00C04AFD" w:rsidRDefault="00C04AFD" w:rsidP="006169BE">
      <w:pPr>
        <w:jc w:val="both"/>
        <w:rPr>
          <w:sz w:val="23"/>
          <w:szCs w:val="23"/>
        </w:rPr>
      </w:pPr>
    </w:p>
    <w:p w14:paraId="04EF3690" w14:textId="77777777" w:rsidR="00C04AFD" w:rsidRDefault="00C04AFD" w:rsidP="006169BE">
      <w:pPr>
        <w:jc w:val="both"/>
        <w:rPr>
          <w:sz w:val="23"/>
          <w:szCs w:val="23"/>
        </w:rPr>
      </w:pPr>
    </w:p>
    <w:p w14:paraId="680CF047" w14:textId="77777777" w:rsidR="00C04AFD" w:rsidRDefault="00C04AFD" w:rsidP="006169BE">
      <w:pPr>
        <w:jc w:val="both"/>
        <w:rPr>
          <w:sz w:val="23"/>
          <w:szCs w:val="23"/>
        </w:rPr>
      </w:pPr>
    </w:p>
    <w:p w14:paraId="536AB5F3" w14:textId="77777777" w:rsidR="00C04AFD" w:rsidRDefault="00C04AFD" w:rsidP="006169BE">
      <w:pPr>
        <w:jc w:val="both"/>
        <w:rPr>
          <w:sz w:val="23"/>
          <w:szCs w:val="23"/>
        </w:rPr>
      </w:pPr>
    </w:p>
    <w:p w14:paraId="3FD3032B" w14:textId="77777777" w:rsidR="00C04AFD" w:rsidRDefault="00C04AFD" w:rsidP="006169BE">
      <w:pPr>
        <w:jc w:val="both"/>
        <w:rPr>
          <w:sz w:val="23"/>
          <w:szCs w:val="23"/>
        </w:rPr>
      </w:pPr>
    </w:p>
    <w:p w14:paraId="1D2D64EF" w14:textId="77777777" w:rsidR="00C04AFD" w:rsidRDefault="00C04AFD" w:rsidP="006169BE">
      <w:pPr>
        <w:jc w:val="both"/>
        <w:rPr>
          <w:sz w:val="23"/>
          <w:szCs w:val="23"/>
        </w:rPr>
      </w:pPr>
    </w:p>
    <w:p w14:paraId="7185F645" w14:textId="77777777" w:rsidR="00C04AFD" w:rsidRDefault="00C04AFD" w:rsidP="006169BE">
      <w:pPr>
        <w:jc w:val="both"/>
        <w:rPr>
          <w:sz w:val="23"/>
          <w:szCs w:val="23"/>
        </w:rPr>
      </w:pPr>
    </w:p>
    <w:p w14:paraId="3B459FEA" w14:textId="77777777" w:rsidR="00C04AFD" w:rsidRDefault="00C04AFD" w:rsidP="006169BE">
      <w:pPr>
        <w:jc w:val="both"/>
        <w:rPr>
          <w:sz w:val="23"/>
          <w:szCs w:val="23"/>
        </w:rPr>
      </w:pPr>
    </w:p>
    <w:p w14:paraId="7914AEBE" w14:textId="77777777" w:rsidR="00C04AFD" w:rsidRDefault="00C04AFD" w:rsidP="006169BE">
      <w:pPr>
        <w:jc w:val="both"/>
        <w:rPr>
          <w:sz w:val="23"/>
          <w:szCs w:val="23"/>
        </w:rPr>
      </w:pPr>
    </w:p>
    <w:p w14:paraId="2980ADF4" w14:textId="77777777" w:rsidR="00C04AFD" w:rsidRDefault="00C04AFD" w:rsidP="006169BE">
      <w:pPr>
        <w:jc w:val="both"/>
        <w:rPr>
          <w:sz w:val="23"/>
          <w:szCs w:val="23"/>
        </w:rPr>
      </w:pPr>
    </w:p>
    <w:p w14:paraId="489E3817" w14:textId="77777777" w:rsidR="00C04AFD" w:rsidRDefault="00C04AFD" w:rsidP="006169BE">
      <w:pPr>
        <w:jc w:val="both"/>
        <w:rPr>
          <w:sz w:val="23"/>
          <w:szCs w:val="23"/>
        </w:rPr>
      </w:pPr>
    </w:p>
    <w:p w14:paraId="78DAAB03" w14:textId="77777777" w:rsidR="00C04AFD" w:rsidRDefault="00C04AFD" w:rsidP="006169BE">
      <w:pPr>
        <w:jc w:val="both"/>
        <w:rPr>
          <w:sz w:val="23"/>
          <w:szCs w:val="23"/>
        </w:rPr>
      </w:pPr>
    </w:p>
    <w:p w14:paraId="77DF7810" w14:textId="77777777" w:rsidR="00C04AFD" w:rsidRDefault="00C04AFD" w:rsidP="006169BE">
      <w:pPr>
        <w:jc w:val="both"/>
        <w:rPr>
          <w:sz w:val="23"/>
          <w:szCs w:val="23"/>
        </w:rPr>
      </w:pPr>
    </w:p>
    <w:p w14:paraId="530E0642" w14:textId="77777777" w:rsidR="00C04AFD" w:rsidRDefault="00C04AFD" w:rsidP="006169BE">
      <w:pPr>
        <w:jc w:val="both"/>
        <w:rPr>
          <w:sz w:val="23"/>
          <w:szCs w:val="23"/>
        </w:rPr>
      </w:pPr>
    </w:p>
    <w:p w14:paraId="5C12E2F9" w14:textId="77777777" w:rsidR="00C04AFD" w:rsidRDefault="00C04AFD" w:rsidP="006169BE">
      <w:pPr>
        <w:jc w:val="both"/>
        <w:rPr>
          <w:sz w:val="23"/>
          <w:szCs w:val="23"/>
        </w:rPr>
      </w:pPr>
    </w:p>
    <w:p w14:paraId="5B9A51DB" w14:textId="77777777" w:rsidR="00C04AFD" w:rsidRDefault="00C04AFD" w:rsidP="006169BE">
      <w:pPr>
        <w:jc w:val="both"/>
        <w:rPr>
          <w:sz w:val="23"/>
          <w:szCs w:val="23"/>
        </w:rPr>
      </w:pPr>
    </w:p>
    <w:p w14:paraId="4A4331DF" w14:textId="77777777" w:rsidR="00C04AFD" w:rsidRDefault="00C04AFD" w:rsidP="006169BE">
      <w:pPr>
        <w:jc w:val="both"/>
        <w:rPr>
          <w:sz w:val="23"/>
          <w:szCs w:val="23"/>
        </w:rPr>
      </w:pPr>
    </w:p>
    <w:p w14:paraId="0EDD26C2" w14:textId="77777777" w:rsidR="00C04AFD" w:rsidRDefault="00C04AFD" w:rsidP="006169BE">
      <w:pPr>
        <w:jc w:val="both"/>
        <w:rPr>
          <w:sz w:val="23"/>
          <w:szCs w:val="23"/>
        </w:rPr>
      </w:pPr>
    </w:p>
    <w:p w14:paraId="5524A5C9" w14:textId="77777777" w:rsidR="00C04AFD" w:rsidRDefault="00C04AFD" w:rsidP="006169BE">
      <w:pPr>
        <w:jc w:val="both"/>
        <w:rPr>
          <w:sz w:val="23"/>
          <w:szCs w:val="23"/>
        </w:rPr>
      </w:pPr>
    </w:p>
    <w:p w14:paraId="79F8EA88" w14:textId="77777777" w:rsidR="00C04AFD" w:rsidRDefault="00C04AFD" w:rsidP="006169BE">
      <w:pPr>
        <w:jc w:val="both"/>
        <w:rPr>
          <w:sz w:val="23"/>
          <w:szCs w:val="23"/>
        </w:rPr>
      </w:pPr>
    </w:p>
    <w:p w14:paraId="5D4A4D6E" w14:textId="77777777" w:rsidR="00C04AFD" w:rsidRDefault="00C04AFD" w:rsidP="006169BE">
      <w:pPr>
        <w:jc w:val="both"/>
        <w:rPr>
          <w:sz w:val="23"/>
          <w:szCs w:val="23"/>
        </w:rPr>
      </w:pPr>
    </w:p>
    <w:p w14:paraId="06894FB4" w14:textId="77777777" w:rsidR="00C04AFD" w:rsidRDefault="00C04AFD" w:rsidP="006169BE">
      <w:pPr>
        <w:jc w:val="both"/>
        <w:rPr>
          <w:sz w:val="23"/>
          <w:szCs w:val="23"/>
        </w:rPr>
      </w:pPr>
    </w:p>
    <w:p w14:paraId="5CC35E97" w14:textId="77777777" w:rsidR="00C04AFD" w:rsidRPr="00F17A82" w:rsidRDefault="00C04AFD" w:rsidP="00C04AFD">
      <w:pPr>
        <w:pStyle w:val="Figure"/>
        <w:rPr>
          <w:snapToGrid w:val="0"/>
        </w:rPr>
      </w:pPr>
      <w:bookmarkStart w:id="213" w:name="_Ref212097022"/>
      <w:r w:rsidRPr="00F17A82">
        <w:rPr>
          <w:snapToGrid w:val="0"/>
        </w:rPr>
        <w:t xml:space="preserve">LOS AREAS  </w:t>
      </w:r>
      <w:proofErr w:type="gramStart"/>
      <w:r w:rsidRPr="00F17A82">
        <w:rPr>
          <w:snapToGrid w:val="0"/>
        </w:rPr>
        <w:t>-  MARITIMES</w:t>
      </w:r>
      <w:bookmarkEnd w:id="213"/>
      <w:proofErr w:type="gramEnd"/>
    </w:p>
    <w:p w14:paraId="4E10BB85" w14:textId="77777777" w:rsidR="00C04AFD" w:rsidRDefault="00C04AFD" w:rsidP="006169BE">
      <w:pPr>
        <w:jc w:val="both"/>
        <w:rPr>
          <w:sz w:val="23"/>
          <w:szCs w:val="23"/>
        </w:rPr>
      </w:pPr>
    </w:p>
    <w:p w14:paraId="72F6B009" w14:textId="77777777" w:rsidR="00C04AFD" w:rsidRPr="00F913D8" w:rsidRDefault="00C04AFD" w:rsidP="006169BE">
      <w:pPr>
        <w:jc w:val="both"/>
        <w:rPr>
          <w:sz w:val="23"/>
          <w:szCs w:val="23"/>
        </w:rPr>
        <w:sectPr w:rsidR="00C04AFD" w:rsidRPr="00F913D8" w:rsidSect="002532CD">
          <w:pgSz w:w="16839" w:h="11907" w:orient="landscape" w:code="9"/>
          <w:pgMar w:top="1440" w:right="1440" w:bottom="1440" w:left="1440" w:header="648" w:footer="648" w:gutter="0"/>
          <w:cols w:space="720"/>
          <w:noEndnote/>
          <w:docGrid w:linePitch="299"/>
        </w:sectPr>
      </w:pPr>
    </w:p>
    <w:p w14:paraId="7CCC377C" w14:textId="77777777" w:rsidR="006169BE" w:rsidRPr="00F913D8" w:rsidRDefault="006169BE" w:rsidP="00C9726A">
      <w:pPr>
        <w:pStyle w:val="BodyText"/>
      </w:pPr>
      <w:r w:rsidRPr="00F913D8">
        <w:lastRenderedPageBreak/>
        <w:t xml:space="preserve">While the 25-year accident history does not indicate any residual risk that should have been addressed </w:t>
      </w:r>
      <w:r w:rsidR="003C10A1" w:rsidRPr="00F913D8">
        <w:t>by aids</w:t>
      </w:r>
      <w:r w:rsidRPr="00F913D8">
        <w:t xml:space="preserve">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rsidR="00C176A8">
        <w:fldChar w:fldCharType="begin"/>
      </w:r>
      <w:r w:rsidR="00C9726A">
        <w:instrText xml:space="preserve"> REF _Ref212087015 \r \h </w:instrText>
      </w:r>
      <w:r w:rsidR="00C176A8">
        <w:fldChar w:fldCharType="separate"/>
      </w:r>
      <w:r w:rsidR="005C6DD2">
        <w:t>Table 4</w:t>
      </w:r>
      <w:r w:rsidR="00C176A8">
        <w:fldChar w:fldCharType="end"/>
      </w:r>
      <w:r w:rsidRPr="00F913D8">
        <w:t>).</w:t>
      </w:r>
    </w:p>
    <w:p w14:paraId="417997BE" w14:textId="77777777" w:rsidR="006169BE" w:rsidRPr="00C9726A" w:rsidRDefault="006169BE" w:rsidP="00C9726A">
      <w:pPr>
        <w:pStyle w:val="Table"/>
        <w:rPr>
          <w:szCs w:val="22"/>
        </w:rPr>
      </w:pPr>
      <w:bookmarkStart w:id="214" w:name="_Ref212087015"/>
      <w:r w:rsidRPr="00F913D8">
        <w:t>Estimated Annual Traffi</w:t>
      </w:r>
      <w:r w:rsidRPr="00C9726A">
        <w:rPr>
          <w:szCs w:val="22"/>
        </w:rPr>
        <w:t>c</w:t>
      </w:r>
      <w:r w:rsidR="00C9726A" w:rsidRPr="00C9726A">
        <w:rPr>
          <w:szCs w:val="22"/>
        </w:rPr>
        <w:t xml:space="preserve"> for Fu</w:t>
      </w:r>
      <w:r w:rsidR="00C9726A">
        <w:rPr>
          <w:szCs w:val="22"/>
        </w:rPr>
        <w:t>ndy LOS Area 3</w:t>
      </w:r>
      <w:r w:rsidR="00C9726A" w:rsidRPr="00C9726A">
        <w:rPr>
          <w:szCs w:val="22"/>
        </w:rPr>
        <w:t>*</w:t>
      </w:r>
      <w:bookmarkEnd w:id="214"/>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6169BE" w:rsidRPr="00C9726A" w14:paraId="3FC303DE" w14:textId="77777777" w:rsidTr="00C9726A">
        <w:trPr>
          <w:trHeight w:val="496"/>
          <w:jc w:val="center"/>
        </w:trPr>
        <w:tc>
          <w:tcPr>
            <w:tcW w:w="2840" w:type="dxa"/>
            <w:tcBorders>
              <w:bottom w:val="single" w:sz="12" w:space="0" w:color="auto"/>
            </w:tcBorders>
            <w:vAlign w:val="center"/>
          </w:tcPr>
          <w:p w14:paraId="70BF2C10" w14:textId="77777777" w:rsidR="006169BE" w:rsidRPr="00C9726A" w:rsidRDefault="006169BE" w:rsidP="00B40CDE">
            <w:pPr>
              <w:jc w:val="center"/>
              <w:rPr>
                <w:b/>
                <w:szCs w:val="22"/>
              </w:rPr>
            </w:pPr>
            <w:r w:rsidRPr="00C9726A">
              <w:rPr>
                <w:b/>
                <w:szCs w:val="22"/>
              </w:rPr>
              <w:t>Vessel Type</w:t>
            </w:r>
          </w:p>
        </w:tc>
        <w:tc>
          <w:tcPr>
            <w:tcW w:w="2655" w:type="dxa"/>
            <w:tcBorders>
              <w:bottom w:val="single" w:sz="12" w:space="0" w:color="auto"/>
            </w:tcBorders>
            <w:vAlign w:val="center"/>
          </w:tcPr>
          <w:p w14:paraId="710A4C0F" w14:textId="77777777" w:rsidR="006169BE" w:rsidRPr="00C9726A" w:rsidRDefault="006169BE" w:rsidP="00B40CDE">
            <w:pPr>
              <w:jc w:val="center"/>
              <w:rPr>
                <w:b/>
                <w:szCs w:val="22"/>
              </w:rPr>
            </w:pPr>
            <w:r w:rsidRPr="00C9726A">
              <w:rPr>
                <w:b/>
                <w:szCs w:val="22"/>
              </w:rPr>
              <w:t>Saint John Harbour</w:t>
            </w:r>
          </w:p>
        </w:tc>
        <w:tc>
          <w:tcPr>
            <w:tcW w:w="2835" w:type="dxa"/>
            <w:tcBorders>
              <w:bottom w:val="single" w:sz="12" w:space="0" w:color="auto"/>
            </w:tcBorders>
            <w:vAlign w:val="center"/>
          </w:tcPr>
          <w:p w14:paraId="3314CB2B" w14:textId="77777777" w:rsidR="006169BE" w:rsidRPr="00C9726A" w:rsidRDefault="006169BE" w:rsidP="00B40CDE">
            <w:pPr>
              <w:jc w:val="center"/>
              <w:rPr>
                <w:b/>
                <w:szCs w:val="22"/>
              </w:rPr>
            </w:pPr>
            <w:r w:rsidRPr="00C9726A">
              <w:rPr>
                <w:b/>
                <w:szCs w:val="22"/>
              </w:rPr>
              <w:t>Upper Bay of Fundy</w:t>
            </w:r>
          </w:p>
        </w:tc>
      </w:tr>
      <w:tr w:rsidR="006169BE" w:rsidRPr="00F913D8" w14:paraId="7A3B4A8F" w14:textId="77777777" w:rsidTr="00C9726A">
        <w:trPr>
          <w:jc w:val="center"/>
        </w:trPr>
        <w:tc>
          <w:tcPr>
            <w:tcW w:w="2840" w:type="dxa"/>
            <w:tcBorders>
              <w:top w:val="single" w:sz="12" w:space="0" w:color="auto"/>
            </w:tcBorders>
          </w:tcPr>
          <w:p w14:paraId="37782DEC" w14:textId="77777777" w:rsidR="006169BE" w:rsidRPr="00F913D8" w:rsidRDefault="006169BE"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18867B26" w14:textId="77777777" w:rsidR="006169BE" w:rsidRPr="00BC67AE" w:rsidRDefault="006169BE" w:rsidP="00BC67AE">
            <w:pPr>
              <w:pStyle w:val="BodyText"/>
              <w:ind w:right="177"/>
              <w:jc w:val="right"/>
              <w:rPr>
                <w:szCs w:val="22"/>
              </w:rPr>
            </w:pPr>
            <w:r w:rsidRPr="00BC67AE">
              <w:rPr>
                <w:szCs w:val="22"/>
              </w:rPr>
              <w:t>1800</w:t>
            </w:r>
          </w:p>
        </w:tc>
        <w:tc>
          <w:tcPr>
            <w:tcW w:w="2835" w:type="dxa"/>
            <w:tcBorders>
              <w:top w:val="single" w:sz="12" w:space="0" w:color="auto"/>
            </w:tcBorders>
            <w:vAlign w:val="center"/>
          </w:tcPr>
          <w:p w14:paraId="7A2F0E0F" w14:textId="77777777" w:rsidR="006169BE" w:rsidRPr="00BC67AE" w:rsidRDefault="006169BE" w:rsidP="00BC67AE">
            <w:pPr>
              <w:pStyle w:val="BodyText"/>
              <w:ind w:right="177"/>
              <w:jc w:val="right"/>
              <w:rPr>
                <w:szCs w:val="22"/>
              </w:rPr>
            </w:pPr>
            <w:r w:rsidRPr="00BC67AE">
              <w:rPr>
                <w:szCs w:val="22"/>
              </w:rPr>
              <w:t>200</w:t>
            </w:r>
          </w:p>
        </w:tc>
      </w:tr>
      <w:tr w:rsidR="006169BE" w:rsidRPr="00F913D8" w14:paraId="1731A486" w14:textId="77777777" w:rsidTr="00C9726A">
        <w:trPr>
          <w:jc w:val="center"/>
        </w:trPr>
        <w:tc>
          <w:tcPr>
            <w:tcW w:w="2840" w:type="dxa"/>
          </w:tcPr>
          <w:p w14:paraId="4FA84C8E" w14:textId="77777777" w:rsidR="006169BE" w:rsidRPr="00F913D8" w:rsidRDefault="006169BE" w:rsidP="00B40CDE">
            <w:pPr>
              <w:jc w:val="both"/>
              <w:rPr>
                <w:sz w:val="23"/>
                <w:szCs w:val="23"/>
              </w:rPr>
            </w:pPr>
            <w:r w:rsidRPr="00F913D8">
              <w:rPr>
                <w:sz w:val="23"/>
                <w:szCs w:val="23"/>
              </w:rPr>
              <w:t>Cruise Vessels</w:t>
            </w:r>
          </w:p>
        </w:tc>
        <w:tc>
          <w:tcPr>
            <w:tcW w:w="2655" w:type="dxa"/>
            <w:vAlign w:val="center"/>
          </w:tcPr>
          <w:p w14:paraId="068DC020" w14:textId="77777777" w:rsidR="006169BE" w:rsidRPr="00BC67AE" w:rsidRDefault="006169BE" w:rsidP="00BC67AE">
            <w:pPr>
              <w:pStyle w:val="BodyText"/>
              <w:ind w:right="177"/>
              <w:jc w:val="right"/>
              <w:rPr>
                <w:szCs w:val="22"/>
              </w:rPr>
            </w:pPr>
            <w:r w:rsidRPr="00BC67AE">
              <w:rPr>
                <w:szCs w:val="22"/>
              </w:rPr>
              <w:t>10</w:t>
            </w:r>
          </w:p>
        </w:tc>
        <w:tc>
          <w:tcPr>
            <w:tcW w:w="2835" w:type="dxa"/>
            <w:vAlign w:val="center"/>
          </w:tcPr>
          <w:p w14:paraId="07104B9E" w14:textId="77777777" w:rsidR="006169BE" w:rsidRPr="00BC67AE" w:rsidRDefault="006169BE" w:rsidP="00BC67AE">
            <w:pPr>
              <w:pStyle w:val="BodyText"/>
              <w:ind w:right="177"/>
              <w:jc w:val="right"/>
              <w:rPr>
                <w:szCs w:val="22"/>
              </w:rPr>
            </w:pPr>
            <w:r w:rsidRPr="00BC67AE">
              <w:rPr>
                <w:szCs w:val="22"/>
              </w:rPr>
              <w:t>0</w:t>
            </w:r>
          </w:p>
        </w:tc>
      </w:tr>
      <w:tr w:rsidR="006169BE" w:rsidRPr="00F913D8" w14:paraId="0E1F1D74" w14:textId="77777777" w:rsidTr="00C9726A">
        <w:trPr>
          <w:jc w:val="center"/>
        </w:trPr>
        <w:tc>
          <w:tcPr>
            <w:tcW w:w="2840" w:type="dxa"/>
          </w:tcPr>
          <w:p w14:paraId="66815E07" w14:textId="77777777" w:rsidR="006169BE" w:rsidRPr="00F913D8" w:rsidRDefault="006169BE" w:rsidP="00B40CDE">
            <w:pPr>
              <w:jc w:val="both"/>
              <w:rPr>
                <w:sz w:val="23"/>
                <w:szCs w:val="23"/>
              </w:rPr>
            </w:pPr>
            <w:r w:rsidRPr="00F913D8">
              <w:rPr>
                <w:sz w:val="23"/>
                <w:szCs w:val="23"/>
              </w:rPr>
              <w:t>Ferries</w:t>
            </w:r>
          </w:p>
        </w:tc>
        <w:tc>
          <w:tcPr>
            <w:tcW w:w="2655" w:type="dxa"/>
            <w:vAlign w:val="center"/>
          </w:tcPr>
          <w:p w14:paraId="0C0118F9" w14:textId="77777777" w:rsidR="006169BE" w:rsidRPr="00BC67AE" w:rsidRDefault="006169BE" w:rsidP="00BC67AE">
            <w:pPr>
              <w:pStyle w:val="BodyText"/>
              <w:ind w:right="177"/>
              <w:jc w:val="right"/>
              <w:rPr>
                <w:szCs w:val="22"/>
              </w:rPr>
            </w:pPr>
            <w:r w:rsidRPr="00BC67AE">
              <w:rPr>
                <w:szCs w:val="22"/>
              </w:rPr>
              <w:t>1500</w:t>
            </w:r>
          </w:p>
        </w:tc>
        <w:tc>
          <w:tcPr>
            <w:tcW w:w="2835" w:type="dxa"/>
            <w:vAlign w:val="center"/>
          </w:tcPr>
          <w:p w14:paraId="2127C78D" w14:textId="77777777" w:rsidR="006169BE" w:rsidRPr="00BC67AE" w:rsidRDefault="006169BE" w:rsidP="00BC67AE">
            <w:pPr>
              <w:pStyle w:val="BodyText"/>
              <w:ind w:right="177"/>
              <w:jc w:val="right"/>
              <w:rPr>
                <w:szCs w:val="22"/>
              </w:rPr>
            </w:pPr>
            <w:r w:rsidRPr="00BC67AE">
              <w:rPr>
                <w:szCs w:val="22"/>
              </w:rPr>
              <w:t>0</w:t>
            </w:r>
          </w:p>
        </w:tc>
      </w:tr>
      <w:tr w:rsidR="006169BE" w:rsidRPr="00F913D8" w14:paraId="7E84F7C3" w14:textId="77777777" w:rsidTr="00C9726A">
        <w:trPr>
          <w:jc w:val="center"/>
        </w:trPr>
        <w:tc>
          <w:tcPr>
            <w:tcW w:w="2840" w:type="dxa"/>
          </w:tcPr>
          <w:p w14:paraId="5AB9AB94" w14:textId="77777777" w:rsidR="006169BE" w:rsidRPr="00F913D8" w:rsidRDefault="006169BE" w:rsidP="00B40CDE">
            <w:pPr>
              <w:jc w:val="both"/>
              <w:rPr>
                <w:sz w:val="23"/>
                <w:szCs w:val="23"/>
              </w:rPr>
            </w:pPr>
            <w:r w:rsidRPr="00F913D8">
              <w:rPr>
                <w:sz w:val="23"/>
                <w:szCs w:val="23"/>
              </w:rPr>
              <w:t>Recreational Vessels</w:t>
            </w:r>
          </w:p>
        </w:tc>
        <w:tc>
          <w:tcPr>
            <w:tcW w:w="2655" w:type="dxa"/>
            <w:vAlign w:val="center"/>
          </w:tcPr>
          <w:p w14:paraId="1FF82EB3" w14:textId="77777777" w:rsidR="006169BE" w:rsidRPr="00BC67AE" w:rsidRDefault="006169BE" w:rsidP="00BC67AE">
            <w:pPr>
              <w:pStyle w:val="BodyText"/>
              <w:ind w:right="177"/>
              <w:jc w:val="right"/>
              <w:rPr>
                <w:szCs w:val="22"/>
              </w:rPr>
            </w:pPr>
            <w:proofErr w:type="gramStart"/>
            <w:r w:rsidRPr="00BC67AE">
              <w:rPr>
                <w:szCs w:val="22"/>
              </w:rPr>
              <w:t>low</w:t>
            </w:r>
            <w:proofErr w:type="gramEnd"/>
          </w:p>
        </w:tc>
        <w:tc>
          <w:tcPr>
            <w:tcW w:w="2835" w:type="dxa"/>
            <w:vAlign w:val="center"/>
          </w:tcPr>
          <w:p w14:paraId="0F244C04" w14:textId="77777777" w:rsidR="006169BE" w:rsidRPr="00BC67AE" w:rsidRDefault="006169BE" w:rsidP="00BC67AE">
            <w:pPr>
              <w:pStyle w:val="BodyText"/>
              <w:ind w:right="177"/>
              <w:jc w:val="right"/>
              <w:rPr>
                <w:szCs w:val="22"/>
              </w:rPr>
            </w:pPr>
            <w:proofErr w:type="gramStart"/>
            <w:r w:rsidRPr="00BC67AE">
              <w:rPr>
                <w:szCs w:val="22"/>
              </w:rPr>
              <w:t>low</w:t>
            </w:r>
            <w:proofErr w:type="gramEnd"/>
          </w:p>
        </w:tc>
      </w:tr>
      <w:tr w:rsidR="006169BE" w:rsidRPr="00F913D8" w14:paraId="69B4CE10" w14:textId="77777777" w:rsidTr="00C9726A">
        <w:trPr>
          <w:jc w:val="center"/>
        </w:trPr>
        <w:tc>
          <w:tcPr>
            <w:tcW w:w="2840" w:type="dxa"/>
          </w:tcPr>
          <w:p w14:paraId="4E21EA87" w14:textId="77777777" w:rsidR="006169BE" w:rsidRPr="00F913D8" w:rsidRDefault="006169BE" w:rsidP="00B40CDE">
            <w:pPr>
              <w:jc w:val="both"/>
              <w:rPr>
                <w:sz w:val="23"/>
                <w:szCs w:val="23"/>
              </w:rPr>
            </w:pPr>
            <w:r w:rsidRPr="00F913D8">
              <w:rPr>
                <w:sz w:val="23"/>
                <w:szCs w:val="23"/>
              </w:rPr>
              <w:t>Fishing Vessels</w:t>
            </w:r>
          </w:p>
        </w:tc>
        <w:tc>
          <w:tcPr>
            <w:tcW w:w="2655" w:type="dxa"/>
            <w:vAlign w:val="center"/>
          </w:tcPr>
          <w:p w14:paraId="062F0C19" w14:textId="77777777" w:rsidR="006169BE" w:rsidRPr="00BC67AE" w:rsidRDefault="006169BE" w:rsidP="00BC67AE">
            <w:pPr>
              <w:pStyle w:val="BodyText"/>
              <w:ind w:right="177"/>
              <w:jc w:val="right"/>
              <w:rPr>
                <w:szCs w:val="22"/>
              </w:rPr>
            </w:pPr>
            <w:proofErr w:type="gramStart"/>
            <w:r w:rsidRPr="00BC67AE">
              <w:rPr>
                <w:szCs w:val="22"/>
              </w:rPr>
              <w:t>low</w:t>
            </w:r>
            <w:proofErr w:type="gramEnd"/>
          </w:p>
        </w:tc>
        <w:tc>
          <w:tcPr>
            <w:tcW w:w="2835" w:type="dxa"/>
            <w:vAlign w:val="center"/>
          </w:tcPr>
          <w:p w14:paraId="55EFC065" w14:textId="77777777" w:rsidR="006169BE" w:rsidRPr="00BC67AE" w:rsidRDefault="006169BE" w:rsidP="00BC67AE">
            <w:pPr>
              <w:pStyle w:val="BodyText"/>
              <w:ind w:right="177"/>
              <w:jc w:val="right"/>
              <w:rPr>
                <w:szCs w:val="22"/>
              </w:rPr>
            </w:pPr>
            <w:proofErr w:type="gramStart"/>
            <w:r w:rsidRPr="00BC67AE">
              <w:rPr>
                <w:szCs w:val="22"/>
              </w:rPr>
              <w:t>low</w:t>
            </w:r>
            <w:proofErr w:type="gramEnd"/>
          </w:p>
        </w:tc>
      </w:tr>
    </w:tbl>
    <w:p w14:paraId="585220D1" w14:textId="77777777" w:rsidR="006169BE" w:rsidRPr="002C0E50" w:rsidRDefault="006169BE" w:rsidP="006169BE">
      <w:pPr>
        <w:jc w:val="both"/>
        <w:rPr>
          <w:szCs w:val="22"/>
        </w:rPr>
      </w:pPr>
      <w:r w:rsidRPr="002C0E50">
        <w:rPr>
          <w:szCs w:val="22"/>
        </w:rPr>
        <w:t>*As derived from ORCA</w:t>
      </w:r>
    </w:p>
    <w:p w14:paraId="61C1C612" w14:textId="77777777" w:rsidR="006169BE" w:rsidRPr="00F913D8" w:rsidRDefault="006169BE" w:rsidP="006169BE">
      <w:pPr>
        <w:jc w:val="both"/>
        <w:rPr>
          <w:sz w:val="23"/>
          <w:szCs w:val="23"/>
        </w:rPr>
      </w:pPr>
    </w:p>
    <w:p w14:paraId="61D879B4" w14:textId="77777777" w:rsidR="006169BE" w:rsidRPr="00F913D8" w:rsidRDefault="006169BE"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48C1CE13" w14:textId="77777777" w:rsidR="006169BE" w:rsidRPr="00F913D8" w:rsidRDefault="006169BE" w:rsidP="00C9726A">
      <w:pPr>
        <w:pStyle w:val="BodyText"/>
      </w:pPr>
      <w:r w:rsidRPr="00F913D8">
        <w:t xml:space="preserve">While no grounding during the last 25 years appears to have been caused by a “down” aid to navigation, the traffic statistics shown in </w:t>
      </w:r>
      <w:r w:rsidR="00C176A8">
        <w:rPr>
          <w:highlight w:val="yellow"/>
        </w:rPr>
        <w:fldChar w:fldCharType="begin"/>
      </w:r>
      <w:r w:rsidR="00A3313B">
        <w:instrText xml:space="preserve"> REF _Ref212087015 \r \h </w:instrText>
      </w:r>
      <w:r w:rsidR="00C176A8">
        <w:rPr>
          <w:highlight w:val="yellow"/>
        </w:rPr>
      </w:r>
      <w:r w:rsidR="00C176A8">
        <w:rPr>
          <w:highlight w:val="yellow"/>
        </w:rPr>
        <w:fldChar w:fldCharType="separate"/>
      </w:r>
      <w:r w:rsidR="005C6DD2">
        <w:t>Table 4</w:t>
      </w:r>
      <w:r w:rsidR="00C176A8">
        <w:rPr>
          <w:highlight w:val="yellow"/>
        </w:rP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4E0B8704" w14:textId="77777777" w:rsidR="006169BE" w:rsidRPr="00F913D8" w:rsidRDefault="006169BE" w:rsidP="006B7E32">
      <w:pPr>
        <w:pStyle w:val="Heading2"/>
      </w:pPr>
      <w:bookmarkStart w:id="215" w:name="_Toc212097633"/>
      <w:r w:rsidRPr="00F913D8">
        <w:t>Estimating Addressable Risk</w:t>
      </w:r>
      <w:bookmarkEnd w:id="215"/>
    </w:p>
    <w:p w14:paraId="2B4795AC" w14:textId="77777777" w:rsidR="006169BE" w:rsidRPr="00F913D8" w:rsidRDefault="006169BE" w:rsidP="00C9726A">
      <w:pPr>
        <w:pStyle w:val="BodyText"/>
      </w:pPr>
      <w:r w:rsidRPr="00F913D8">
        <w:t xml:space="preserve">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w:t>
      </w:r>
      <w:r w:rsidR="00D22270" w:rsidRPr="00F913D8">
        <w:t>grounding</w:t>
      </w:r>
      <w:r w:rsidRPr="00F913D8">
        <w:t xml:space="preserve">, given that it did occur, although even this task is problematic.  For example, Canadian Coast Guard studies undertaken in the past have estimated the mean impact of </w:t>
      </w:r>
      <w:r w:rsidR="00D22270" w:rsidRPr="00F913D8">
        <w:t>tanker</w:t>
      </w:r>
      <w:r w:rsidRPr="00F913D8">
        <w:t xml:space="preserve">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rsidR="00C9726A">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7445AC91" w14:textId="77777777" w:rsidR="00BC67AE" w:rsidRDefault="00BC67AE">
      <w:pPr>
        <w:rPr>
          <w:b/>
        </w:rPr>
      </w:pPr>
      <w:bookmarkStart w:id="216" w:name="_Toc212097634"/>
      <w:r>
        <w:br w:type="page"/>
      </w:r>
    </w:p>
    <w:p w14:paraId="2FFA22A6" w14:textId="77777777" w:rsidR="006169BE" w:rsidRPr="00F913D8" w:rsidRDefault="00891FA1" w:rsidP="006B7E32">
      <w:pPr>
        <w:pStyle w:val="Heading2"/>
      </w:pPr>
      <w:r w:rsidRPr="00F913D8">
        <w:lastRenderedPageBreak/>
        <w:t xml:space="preserve">Step 3 </w:t>
      </w:r>
      <w:r w:rsidR="006169BE" w:rsidRPr="00F913D8">
        <w:t>Specify Risk Control Options</w:t>
      </w:r>
      <w:bookmarkEnd w:id="216"/>
    </w:p>
    <w:p w14:paraId="2A100A68" w14:textId="77777777" w:rsidR="006169BE" w:rsidRPr="00F913D8" w:rsidRDefault="006169BE" w:rsidP="00C9726A">
      <w:pPr>
        <w:pStyle w:val="Heading3"/>
      </w:pPr>
      <w:bookmarkStart w:id="217" w:name="_Toc212097635"/>
      <w:r w:rsidRPr="00F913D8">
        <w:t>Risk Control Options</w:t>
      </w:r>
      <w:bookmarkEnd w:id="217"/>
    </w:p>
    <w:p w14:paraId="446BF1ED" w14:textId="77777777" w:rsidR="006169BE" w:rsidRPr="00C9726A" w:rsidRDefault="006169BE"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7C2CE923" w14:textId="77777777" w:rsidR="006169BE" w:rsidRPr="00C9726A" w:rsidRDefault="006169BE"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61F8CDF6" w14:textId="77777777" w:rsidR="006169BE" w:rsidRPr="00F913D8" w:rsidRDefault="006169BE" w:rsidP="00A3313B">
      <w:pPr>
        <w:pStyle w:val="Heading3"/>
      </w:pPr>
      <w:bookmarkStart w:id="218" w:name="_Toc212097636"/>
      <w:r w:rsidRPr="00F913D8">
        <w:t>Control Option Costs</w:t>
      </w:r>
      <w:bookmarkEnd w:id="218"/>
    </w:p>
    <w:p w14:paraId="21024616" w14:textId="77777777" w:rsidR="006169BE" w:rsidRPr="009A2F72" w:rsidRDefault="006169BE" w:rsidP="009A2F72">
      <w:pPr>
        <w:pStyle w:val="BodyText"/>
      </w:pPr>
      <w:r w:rsidRPr="009A2F72">
        <w:t xml:space="preserve">Costs for improving anchoring and equipment reliability were first estimated for each aid to navigation type in the LOS Area (see </w:t>
      </w:r>
      <w:r w:rsidR="00C60CC0">
        <w:fldChar w:fldCharType="begin"/>
      </w:r>
      <w:r w:rsidR="00C60CC0">
        <w:instrText xml:space="preserve"> REF _Ref212087380 \r \h  \* MERGEFORMAT </w:instrText>
      </w:r>
      <w:r w:rsidR="00C60CC0">
        <w:fldChar w:fldCharType="separate"/>
      </w:r>
      <w:r w:rsidR="005C6DD2">
        <w:t>Table 5</w:t>
      </w:r>
      <w:r w:rsidR="00C60CC0">
        <w:fldChar w:fldCharType="end"/>
      </w:r>
      <w:r w:rsidR="00D22270" w:rsidRPr="009A2F72">
        <w:t>).  For example, three ton</w:t>
      </w:r>
      <w:r w:rsidRPr="009A2F72">
        <w:t xml:space="preserve">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C60CC0">
        <w:fldChar w:fldCharType="begin"/>
      </w:r>
      <w:r w:rsidR="00C60CC0">
        <w:instrText xml:space="preserve"> REF _Ref212087380 \r \h  \* MERGEFORMAT </w:instrText>
      </w:r>
      <w:r w:rsidR="00C60CC0">
        <w:fldChar w:fldCharType="separate"/>
      </w:r>
      <w:r w:rsidR="005C6DD2">
        <w:t>Table 5</w:t>
      </w:r>
      <w:r w:rsidR="00C60CC0">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6F478D29" w14:textId="77777777" w:rsidR="006169BE" w:rsidRPr="00F913D8" w:rsidRDefault="006169BE" w:rsidP="00E240DC">
      <w:pPr>
        <w:pStyle w:val="BodyText"/>
      </w:pPr>
      <w:r w:rsidRPr="00F913D8">
        <w:br w:type="page"/>
      </w:r>
    </w:p>
    <w:p w14:paraId="26FF4F90" w14:textId="77777777" w:rsidR="006169BE" w:rsidRPr="00F913D8" w:rsidRDefault="006169BE" w:rsidP="00C9726A">
      <w:pPr>
        <w:pStyle w:val="Table"/>
      </w:pPr>
      <w:bookmarkStart w:id="219" w:name="_Ref212087380"/>
      <w:r w:rsidRPr="00F913D8">
        <w:lastRenderedPageBreak/>
        <w:t>Reliability Improvement Cost Estimates by Aid Type</w:t>
      </w:r>
      <w:bookmarkEnd w:id="219"/>
    </w:p>
    <w:p w14:paraId="2B9C0FEB" w14:textId="77777777" w:rsidR="006169BE" w:rsidRPr="00F913D8" w:rsidRDefault="006169BE"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6169BE" w:rsidRPr="009A2F72" w14:paraId="48E12DA1" w14:textId="77777777" w:rsidTr="009A2F72">
        <w:trPr>
          <w:trHeight w:val="951"/>
        </w:trPr>
        <w:tc>
          <w:tcPr>
            <w:tcW w:w="4068" w:type="dxa"/>
            <w:tcBorders>
              <w:bottom w:val="single" w:sz="12" w:space="0" w:color="auto"/>
            </w:tcBorders>
            <w:vAlign w:val="center"/>
          </w:tcPr>
          <w:p w14:paraId="1D1B8496" w14:textId="77777777" w:rsidR="006169BE" w:rsidRPr="009A2F72" w:rsidRDefault="006169BE" w:rsidP="00B40CDE">
            <w:pPr>
              <w:pStyle w:val="BodyText"/>
              <w:jc w:val="center"/>
              <w:rPr>
                <w:b/>
                <w:szCs w:val="22"/>
              </w:rPr>
            </w:pPr>
            <w:r w:rsidRPr="009A2F72">
              <w:rPr>
                <w:b/>
                <w:szCs w:val="22"/>
              </w:rPr>
              <w:t>Category</w:t>
            </w:r>
          </w:p>
        </w:tc>
        <w:tc>
          <w:tcPr>
            <w:tcW w:w="1620" w:type="dxa"/>
            <w:tcBorders>
              <w:bottom w:val="single" w:sz="12" w:space="0" w:color="auto"/>
            </w:tcBorders>
            <w:vAlign w:val="center"/>
          </w:tcPr>
          <w:p w14:paraId="43BA3CA4" w14:textId="77777777" w:rsidR="006169BE" w:rsidRPr="009A2F72" w:rsidRDefault="006169BE" w:rsidP="00B40CDE">
            <w:pPr>
              <w:pStyle w:val="BodyText"/>
              <w:jc w:val="center"/>
              <w:rPr>
                <w:b/>
                <w:szCs w:val="22"/>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5AB54AB9" w14:textId="77777777" w:rsidR="006169BE" w:rsidRPr="009A2F72" w:rsidRDefault="006169BE" w:rsidP="00B40CDE">
            <w:pPr>
              <w:pStyle w:val="BodyText"/>
              <w:jc w:val="center"/>
              <w:rPr>
                <w:b/>
                <w:szCs w:val="22"/>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780091AA" w14:textId="77777777" w:rsidR="006169BE" w:rsidRPr="009A2F72" w:rsidRDefault="006169BE" w:rsidP="00B40CDE">
            <w:pPr>
              <w:pStyle w:val="BodyText"/>
              <w:jc w:val="center"/>
              <w:rPr>
                <w:b/>
                <w:szCs w:val="22"/>
              </w:rPr>
            </w:pPr>
            <w:r w:rsidRPr="009A2F72">
              <w:rPr>
                <w:b/>
                <w:szCs w:val="22"/>
              </w:rPr>
              <w:t>Total Cost ($)</w:t>
            </w:r>
          </w:p>
        </w:tc>
      </w:tr>
      <w:tr w:rsidR="006169BE" w:rsidRPr="00F913D8" w14:paraId="4CE87D73" w14:textId="77777777" w:rsidTr="00B40CDE">
        <w:tc>
          <w:tcPr>
            <w:tcW w:w="4068" w:type="dxa"/>
            <w:tcBorders>
              <w:top w:val="single" w:sz="12" w:space="0" w:color="auto"/>
            </w:tcBorders>
          </w:tcPr>
          <w:p w14:paraId="01A05188" w14:textId="77777777" w:rsidR="006169BE" w:rsidRPr="00F913D8" w:rsidRDefault="006169BE" w:rsidP="00E240DC">
            <w:pPr>
              <w:pStyle w:val="BodyText"/>
            </w:pPr>
            <w:r w:rsidRPr="00F913D8">
              <w:t>01-Radiobeacon / DGPS Sites</w:t>
            </w:r>
          </w:p>
        </w:tc>
        <w:tc>
          <w:tcPr>
            <w:tcW w:w="1620" w:type="dxa"/>
            <w:tcBorders>
              <w:top w:val="single" w:sz="12" w:space="0" w:color="auto"/>
            </w:tcBorders>
            <w:vAlign w:val="center"/>
          </w:tcPr>
          <w:p w14:paraId="7E64924A" w14:textId="77777777" w:rsidR="006169BE" w:rsidRPr="00BC67AE" w:rsidRDefault="006169BE" w:rsidP="00BC67AE">
            <w:pPr>
              <w:pStyle w:val="BodyText"/>
              <w:ind w:right="177"/>
              <w:jc w:val="right"/>
              <w:rPr>
                <w:szCs w:val="22"/>
              </w:rPr>
            </w:pPr>
            <w:r w:rsidRPr="00BC67AE">
              <w:rPr>
                <w:szCs w:val="22"/>
              </w:rPr>
              <w:t>0</w:t>
            </w:r>
          </w:p>
        </w:tc>
        <w:tc>
          <w:tcPr>
            <w:tcW w:w="1440" w:type="dxa"/>
            <w:tcBorders>
              <w:top w:val="single" w:sz="12" w:space="0" w:color="auto"/>
            </w:tcBorders>
            <w:vAlign w:val="center"/>
          </w:tcPr>
          <w:p w14:paraId="734D1073" w14:textId="77777777" w:rsidR="006169BE" w:rsidRPr="00BC67AE" w:rsidRDefault="006169BE" w:rsidP="00BC67AE">
            <w:pPr>
              <w:pStyle w:val="BodyText"/>
              <w:ind w:right="177"/>
              <w:jc w:val="right"/>
              <w:rPr>
                <w:szCs w:val="22"/>
              </w:rPr>
            </w:pPr>
            <w:r w:rsidRPr="00BC67AE">
              <w:rPr>
                <w:szCs w:val="22"/>
              </w:rPr>
              <w:t>1</w:t>
            </w:r>
          </w:p>
        </w:tc>
        <w:tc>
          <w:tcPr>
            <w:tcW w:w="1260" w:type="dxa"/>
            <w:tcBorders>
              <w:top w:val="single" w:sz="12" w:space="0" w:color="auto"/>
            </w:tcBorders>
            <w:vAlign w:val="center"/>
          </w:tcPr>
          <w:p w14:paraId="6E7D02FC" w14:textId="77777777" w:rsidR="006169BE" w:rsidRPr="00BC67AE" w:rsidRDefault="006169BE" w:rsidP="00BC67AE">
            <w:pPr>
              <w:pStyle w:val="BodyText"/>
              <w:ind w:right="177"/>
              <w:jc w:val="right"/>
              <w:rPr>
                <w:szCs w:val="22"/>
              </w:rPr>
            </w:pPr>
            <w:r w:rsidRPr="00BC67AE">
              <w:rPr>
                <w:szCs w:val="22"/>
              </w:rPr>
              <w:t>0</w:t>
            </w:r>
          </w:p>
        </w:tc>
      </w:tr>
      <w:tr w:rsidR="006169BE" w:rsidRPr="00F913D8" w14:paraId="6A792B7F" w14:textId="77777777" w:rsidTr="00B40CDE">
        <w:tc>
          <w:tcPr>
            <w:tcW w:w="4068" w:type="dxa"/>
          </w:tcPr>
          <w:p w14:paraId="0E218104" w14:textId="77777777" w:rsidR="006169BE" w:rsidRPr="00F913D8" w:rsidRDefault="006169BE" w:rsidP="00E240DC">
            <w:pPr>
              <w:pStyle w:val="BodyText"/>
            </w:pPr>
            <w:r w:rsidRPr="00F913D8">
              <w:t>03b-Major Shore Lights - Unstaffed</w:t>
            </w:r>
          </w:p>
        </w:tc>
        <w:tc>
          <w:tcPr>
            <w:tcW w:w="1620" w:type="dxa"/>
            <w:vAlign w:val="center"/>
          </w:tcPr>
          <w:p w14:paraId="365F40EF" w14:textId="77777777" w:rsidR="006169BE" w:rsidRPr="00BC67AE" w:rsidRDefault="006169BE" w:rsidP="00BC67AE">
            <w:pPr>
              <w:pStyle w:val="BodyText"/>
              <w:ind w:right="177"/>
              <w:jc w:val="right"/>
              <w:rPr>
                <w:szCs w:val="22"/>
              </w:rPr>
            </w:pPr>
            <w:r w:rsidRPr="00BC67AE">
              <w:rPr>
                <w:szCs w:val="22"/>
              </w:rPr>
              <w:t>30,000</w:t>
            </w:r>
          </w:p>
        </w:tc>
        <w:tc>
          <w:tcPr>
            <w:tcW w:w="1440" w:type="dxa"/>
            <w:vAlign w:val="center"/>
          </w:tcPr>
          <w:p w14:paraId="7F4AD96D"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75842B2C" w14:textId="77777777" w:rsidR="006169BE" w:rsidRPr="00BC67AE" w:rsidRDefault="006169BE" w:rsidP="00BC67AE">
            <w:pPr>
              <w:pStyle w:val="BodyText"/>
              <w:ind w:right="177"/>
              <w:jc w:val="right"/>
              <w:rPr>
                <w:szCs w:val="22"/>
              </w:rPr>
            </w:pPr>
            <w:r w:rsidRPr="00BC67AE">
              <w:rPr>
                <w:szCs w:val="22"/>
              </w:rPr>
              <w:t>270,000</w:t>
            </w:r>
          </w:p>
        </w:tc>
      </w:tr>
      <w:tr w:rsidR="006169BE" w:rsidRPr="00F913D8" w14:paraId="0F0B5E69" w14:textId="77777777" w:rsidTr="00B40CDE">
        <w:tc>
          <w:tcPr>
            <w:tcW w:w="4068" w:type="dxa"/>
          </w:tcPr>
          <w:p w14:paraId="4586925C" w14:textId="77777777" w:rsidR="006169BE" w:rsidRPr="00F913D8" w:rsidRDefault="006169BE" w:rsidP="00E240DC">
            <w:pPr>
              <w:pStyle w:val="BodyText"/>
            </w:pPr>
            <w:r w:rsidRPr="00F913D8">
              <w:t>04a-Minor Shore Lights - Small</w:t>
            </w:r>
          </w:p>
        </w:tc>
        <w:tc>
          <w:tcPr>
            <w:tcW w:w="1620" w:type="dxa"/>
            <w:vAlign w:val="center"/>
          </w:tcPr>
          <w:p w14:paraId="56A9AA7D"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5FE59CC" w14:textId="77777777" w:rsidR="006169BE" w:rsidRPr="00BC67AE" w:rsidRDefault="006169BE" w:rsidP="00BC67AE">
            <w:pPr>
              <w:pStyle w:val="BodyText"/>
              <w:ind w:right="177"/>
              <w:jc w:val="right"/>
              <w:rPr>
                <w:szCs w:val="22"/>
              </w:rPr>
            </w:pPr>
            <w:r w:rsidRPr="00BC67AE">
              <w:rPr>
                <w:szCs w:val="22"/>
              </w:rPr>
              <w:t>8</w:t>
            </w:r>
          </w:p>
        </w:tc>
        <w:tc>
          <w:tcPr>
            <w:tcW w:w="1260" w:type="dxa"/>
            <w:vAlign w:val="center"/>
          </w:tcPr>
          <w:p w14:paraId="49C7BF86" w14:textId="77777777" w:rsidR="006169BE" w:rsidRPr="00BC67AE" w:rsidRDefault="006169BE" w:rsidP="00BC67AE">
            <w:pPr>
              <w:pStyle w:val="BodyText"/>
              <w:ind w:right="177"/>
              <w:jc w:val="right"/>
              <w:rPr>
                <w:szCs w:val="22"/>
              </w:rPr>
            </w:pPr>
            <w:r w:rsidRPr="00BC67AE">
              <w:rPr>
                <w:szCs w:val="22"/>
              </w:rPr>
              <w:t>40,000</w:t>
            </w:r>
          </w:p>
        </w:tc>
      </w:tr>
      <w:tr w:rsidR="006169BE" w:rsidRPr="00F913D8" w14:paraId="6CCF0D0A" w14:textId="77777777" w:rsidTr="00B40CDE">
        <w:tc>
          <w:tcPr>
            <w:tcW w:w="4068" w:type="dxa"/>
          </w:tcPr>
          <w:p w14:paraId="423196BF" w14:textId="77777777" w:rsidR="006169BE" w:rsidRPr="00F913D8" w:rsidRDefault="006169BE" w:rsidP="00E240DC">
            <w:pPr>
              <w:pStyle w:val="BodyText"/>
            </w:pPr>
            <w:r w:rsidRPr="00F913D8">
              <w:t>04b-Minor Shore Lights - Standard</w:t>
            </w:r>
          </w:p>
        </w:tc>
        <w:tc>
          <w:tcPr>
            <w:tcW w:w="1620" w:type="dxa"/>
            <w:vAlign w:val="center"/>
          </w:tcPr>
          <w:p w14:paraId="0370E47F"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1CFA9E13"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558F12BF" w14:textId="77777777" w:rsidR="006169BE" w:rsidRPr="00BC67AE" w:rsidRDefault="006169BE" w:rsidP="00BC67AE">
            <w:pPr>
              <w:pStyle w:val="BodyText"/>
              <w:ind w:right="177"/>
              <w:jc w:val="right"/>
              <w:rPr>
                <w:szCs w:val="22"/>
              </w:rPr>
            </w:pPr>
            <w:r w:rsidRPr="00BC67AE">
              <w:rPr>
                <w:szCs w:val="22"/>
              </w:rPr>
              <w:t>45,000</w:t>
            </w:r>
          </w:p>
        </w:tc>
      </w:tr>
      <w:tr w:rsidR="006169BE" w:rsidRPr="00F913D8" w14:paraId="1A6D16A6" w14:textId="77777777" w:rsidTr="00B40CDE">
        <w:tc>
          <w:tcPr>
            <w:tcW w:w="4068" w:type="dxa"/>
          </w:tcPr>
          <w:p w14:paraId="5E3428CD" w14:textId="77777777" w:rsidR="006169BE" w:rsidRPr="00F913D8" w:rsidRDefault="006169BE" w:rsidP="00E240DC">
            <w:pPr>
              <w:pStyle w:val="BodyText"/>
            </w:pPr>
            <w:r w:rsidRPr="00F913D8">
              <w:t>04c-Minor Shore Lights - Large</w:t>
            </w:r>
          </w:p>
        </w:tc>
        <w:tc>
          <w:tcPr>
            <w:tcW w:w="1620" w:type="dxa"/>
            <w:vAlign w:val="center"/>
          </w:tcPr>
          <w:p w14:paraId="120E172B"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19B862B" w14:textId="77777777" w:rsidR="006169BE" w:rsidRPr="00BC67AE" w:rsidRDefault="006169BE" w:rsidP="00BC67AE">
            <w:pPr>
              <w:pStyle w:val="BodyText"/>
              <w:ind w:right="177"/>
              <w:jc w:val="right"/>
              <w:rPr>
                <w:szCs w:val="22"/>
              </w:rPr>
            </w:pPr>
            <w:r w:rsidRPr="00BC67AE">
              <w:rPr>
                <w:szCs w:val="22"/>
              </w:rPr>
              <w:t>10</w:t>
            </w:r>
          </w:p>
        </w:tc>
        <w:tc>
          <w:tcPr>
            <w:tcW w:w="1260" w:type="dxa"/>
            <w:vAlign w:val="center"/>
          </w:tcPr>
          <w:p w14:paraId="0676E648" w14:textId="77777777" w:rsidR="006169BE" w:rsidRPr="00BC67AE" w:rsidRDefault="006169BE" w:rsidP="00BC67AE">
            <w:pPr>
              <w:pStyle w:val="BodyText"/>
              <w:ind w:right="177"/>
              <w:jc w:val="right"/>
              <w:rPr>
                <w:szCs w:val="22"/>
              </w:rPr>
            </w:pPr>
            <w:r w:rsidRPr="00BC67AE">
              <w:rPr>
                <w:szCs w:val="22"/>
              </w:rPr>
              <w:t>50,000</w:t>
            </w:r>
          </w:p>
        </w:tc>
      </w:tr>
      <w:tr w:rsidR="006169BE" w:rsidRPr="00F913D8" w14:paraId="05AF1D3B" w14:textId="77777777" w:rsidTr="00B40CDE">
        <w:tc>
          <w:tcPr>
            <w:tcW w:w="4068" w:type="dxa"/>
          </w:tcPr>
          <w:p w14:paraId="660AA483" w14:textId="77777777" w:rsidR="006169BE" w:rsidRPr="00F913D8" w:rsidRDefault="006169BE" w:rsidP="00E240DC">
            <w:pPr>
              <w:pStyle w:val="BodyText"/>
            </w:pPr>
            <w:r w:rsidRPr="00F913D8">
              <w:t>07b-Radar Reflector*</w:t>
            </w:r>
          </w:p>
        </w:tc>
        <w:tc>
          <w:tcPr>
            <w:tcW w:w="1620" w:type="dxa"/>
            <w:vAlign w:val="center"/>
          </w:tcPr>
          <w:p w14:paraId="415616FF" w14:textId="77777777" w:rsidR="006169BE" w:rsidRPr="00BC67AE" w:rsidRDefault="006169BE" w:rsidP="00BC67AE">
            <w:pPr>
              <w:pStyle w:val="BodyText"/>
              <w:ind w:right="177"/>
              <w:jc w:val="right"/>
              <w:rPr>
                <w:szCs w:val="22"/>
              </w:rPr>
            </w:pPr>
            <w:r w:rsidRPr="00BC67AE">
              <w:rPr>
                <w:szCs w:val="22"/>
              </w:rPr>
              <w:t>750</w:t>
            </w:r>
          </w:p>
        </w:tc>
        <w:tc>
          <w:tcPr>
            <w:tcW w:w="1440" w:type="dxa"/>
            <w:vAlign w:val="center"/>
          </w:tcPr>
          <w:p w14:paraId="1EBD1393"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56A4A732" w14:textId="77777777" w:rsidR="006169BE" w:rsidRPr="00BC67AE" w:rsidRDefault="006169BE" w:rsidP="00BC67AE">
            <w:pPr>
              <w:pStyle w:val="BodyText"/>
              <w:ind w:right="177"/>
              <w:jc w:val="right"/>
              <w:rPr>
                <w:szCs w:val="22"/>
              </w:rPr>
            </w:pPr>
            <w:r w:rsidRPr="00BC67AE">
              <w:rPr>
                <w:szCs w:val="22"/>
              </w:rPr>
              <w:t>1,500</w:t>
            </w:r>
          </w:p>
        </w:tc>
      </w:tr>
      <w:tr w:rsidR="006169BE" w:rsidRPr="00F913D8" w14:paraId="6E13F22F" w14:textId="77777777" w:rsidTr="00B40CDE">
        <w:tc>
          <w:tcPr>
            <w:tcW w:w="4068" w:type="dxa"/>
          </w:tcPr>
          <w:p w14:paraId="2A0121C6" w14:textId="77777777" w:rsidR="006169BE" w:rsidRPr="00F913D8" w:rsidRDefault="006169BE" w:rsidP="00E240DC">
            <w:pPr>
              <w:pStyle w:val="BodyText"/>
            </w:pPr>
            <w:r w:rsidRPr="00F913D8">
              <w:t>08c-Ranges Lighted - Large</w:t>
            </w:r>
          </w:p>
        </w:tc>
        <w:tc>
          <w:tcPr>
            <w:tcW w:w="1620" w:type="dxa"/>
            <w:vAlign w:val="center"/>
          </w:tcPr>
          <w:p w14:paraId="08796B65"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3519B997" w14:textId="77777777" w:rsidR="006169BE" w:rsidRPr="00BC67AE" w:rsidRDefault="006169BE" w:rsidP="00BC67AE">
            <w:pPr>
              <w:pStyle w:val="BodyText"/>
              <w:ind w:right="177"/>
              <w:jc w:val="right"/>
              <w:rPr>
                <w:szCs w:val="22"/>
              </w:rPr>
            </w:pPr>
            <w:r w:rsidRPr="00BC67AE">
              <w:rPr>
                <w:szCs w:val="22"/>
              </w:rPr>
              <w:t>6</w:t>
            </w:r>
          </w:p>
        </w:tc>
        <w:tc>
          <w:tcPr>
            <w:tcW w:w="1260" w:type="dxa"/>
            <w:vAlign w:val="center"/>
          </w:tcPr>
          <w:p w14:paraId="36F19CAA" w14:textId="77777777" w:rsidR="006169BE" w:rsidRPr="00BC67AE" w:rsidRDefault="006169BE" w:rsidP="00BC67AE">
            <w:pPr>
              <w:pStyle w:val="BodyText"/>
              <w:ind w:right="177"/>
              <w:jc w:val="right"/>
              <w:rPr>
                <w:szCs w:val="22"/>
              </w:rPr>
            </w:pPr>
            <w:r w:rsidRPr="00BC67AE">
              <w:rPr>
                <w:szCs w:val="22"/>
              </w:rPr>
              <w:t>210,000</w:t>
            </w:r>
          </w:p>
        </w:tc>
      </w:tr>
      <w:tr w:rsidR="006169BE" w:rsidRPr="00F913D8" w14:paraId="6C5D7999" w14:textId="77777777" w:rsidTr="00B40CDE">
        <w:tc>
          <w:tcPr>
            <w:tcW w:w="4068" w:type="dxa"/>
          </w:tcPr>
          <w:p w14:paraId="0E3ED968" w14:textId="77777777" w:rsidR="006169BE" w:rsidRPr="00F913D8" w:rsidRDefault="006169BE" w:rsidP="00E240DC">
            <w:pPr>
              <w:pStyle w:val="BodyText"/>
            </w:pPr>
            <w:r w:rsidRPr="00F913D8">
              <w:t>09c-Sector Light - Large</w:t>
            </w:r>
          </w:p>
        </w:tc>
        <w:tc>
          <w:tcPr>
            <w:tcW w:w="1620" w:type="dxa"/>
            <w:vAlign w:val="center"/>
          </w:tcPr>
          <w:p w14:paraId="1C2726A7"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25028D2A"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6DEE5C72" w14:textId="77777777" w:rsidR="006169BE" w:rsidRPr="00BC67AE" w:rsidRDefault="006169BE" w:rsidP="00BC67AE">
            <w:pPr>
              <w:pStyle w:val="BodyText"/>
              <w:ind w:right="177"/>
              <w:jc w:val="right"/>
              <w:rPr>
                <w:szCs w:val="22"/>
              </w:rPr>
            </w:pPr>
            <w:r w:rsidRPr="00BC67AE">
              <w:rPr>
                <w:szCs w:val="22"/>
              </w:rPr>
              <w:t>35,000</w:t>
            </w:r>
          </w:p>
        </w:tc>
      </w:tr>
      <w:tr w:rsidR="006169BE" w:rsidRPr="00F913D8" w14:paraId="530F557E" w14:textId="77777777" w:rsidTr="00B40CDE">
        <w:tc>
          <w:tcPr>
            <w:tcW w:w="4068" w:type="dxa"/>
          </w:tcPr>
          <w:p w14:paraId="590EC9E8" w14:textId="77777777" w:rsidR="006169BE" w:rsidRPr="00F913D8" w:rsidRDefault="006169BE" w:rsidP="00E240DC">
            <w:pPr>
              <w:pStyle w:val="BodyText"/>
            </w:pPr>
            <w:r w:rsidRPr="00F913D8">
              <w:t>10b-Stakes and Bushes*</w:t>
            </w:r>
          </w:p>
        </w:tc>
        <w:tc>
          <w:tcPr>
            <w:tcW w:w="1620" w:type="dxa"/>
            <w:vAlign w:val="center"/>
          </w:tcPr>
          <w:p w14:paraId="2764B5B4" w14:textId="77777777" w:rsidR="006169BE" w:rsidRPr="00BC67AE" w:rsidRDefault="006169BE" w:rsidP="00BC67AE">
            <w:pPr>
              <w:pStyle w:val="BodyText"/>
              <w:ind w:right="177"/>
              <w:jc w:val="right"/>
              <w:rPr>
                <w:szCs w:val="22"/>
              </w:rPr>
            </w:pPr>
            <w:r w:rsidRPr="00BC67AE">
              <w:rPr>
                <w:szCs w:val="22"/>
              </w:rPr>
              <w:t>250</w:t>
            </w:r>
          </w:p>
        </w:tc>
        <w:tc>
          <w:tcPr>
            <w:tcW w:w="1440" w:type="dxa"/>
            <w:vAlign w:val="center"/>
          </w:tcPr>
          <w:p w14:paraId="5D9B8DDC"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339E1819" w14:textId="77777777" w:rsidR="006169BE" w:rsidRPr="00BC67AE" w:rsidRDefault="006169BE" w:rsidP="00BC67AE">
            <w:pPr>
              <w:pStyle w:val="BodyText"/>
              <w:ind w:right="177"/>
              <w:jc w:val="right"/>
              <w:rPr>
                <w:szCs w:val="22"/>
              </w:rPr>
            </w:pPr>
            <w:r w:rsidRPr="00BC67AE">
              <w:rPr>
                <w:szCs w:val="22"/>
              </w:rPr>
              <w:t>500</w:t>
            </w:r>
          </w:p>
        </w:tc>
      </w:tr>
      <w:tr w:rsidR="006169BE" w:rsidRPr="00F913D8" w14:paraId="2EBD20C9" w14:textId="77777777" w:rsidTr="00B40CDE">
        <w:tc>
          <w:tcPr>
            <w:tcW w:w="4068" w:type="dxa"/>
          </w:tcPr>
          <w:p w14:paraId="0E4F9785" w14:textId="77777777" w:rsidR="006169BE" w:rsidRPr="00F913D8" w:rsidRDefault="006169BE" w:rsidP="00E240DC">
            <w:pPr>
              <w:pStyle w:val="BodyText"/>
            </w:pPr>
            <w:r w:rsidRPr="00F913D8">
              <w:t>11-2.9m Long Leg Buoy (9 ½’)</w:t>
            </w:r>
          </w:p>
        </w:tc>
        <w:tc>
          <w:tcPr>
            <w:tcW w:w="1620" w:type="dxa"/>
            <w:vAlign w:val="center"/>
          </w:tcPr>
          <w:p w14:paraId="1E748D81"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78654C93"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6137A4E0" w14:textId="77777777" w:rsidR="006169BE" w:rsidRPr="00BC67AE" w:rsidRDefault="006169BE" w:rsidP="00BC67AE">
            <w:pPr>
              <w:pStyle w:val="BodyText"/>
              <w:ind w:right="177"/>
              <w:jc w:val="right"/>
              <w:rPr>
                <w:szCs w:val="22"/>
              </w:rPr>
            </w:pPr>
            <w:r w:rsidRPr="00BC67AE">
              <w:rPr>
                <w:szCs w:val="22"/>
              </w:rPr>
              <w:t>9,000</w:t>
            </w:r>
          </w:p>
        </w:tc>
      </w:tr>
      <w:tr w:rsidR="006169BE" w:rsidRPr="00F913D8" w14:paraId="0F17B503" w14:textId="77777777" w:rsidTr="00B40CDE">
        <w:tc>
          <w:tcPr>
            <w:tcW w:w="4068" w:type="dxa"/>
          </w:tcPr>
          <w:p w14:paraId="289F78B7" w14:textId="77777777" w:rsidR="006169BE" w:rsidRPr="00F913D8" w:rsidRDefault="006169BE" w:rsidP="00E240DC">
            <w:pPr>
              <w:pStyle w:val="BodyText"/>
            </w:pPr>
            <w:r w:rsidRPr="00F913D8">
              <w:t>12-2.9m Short Leg Buoy (9 ½’)</w:t>
            </w:r>
          </w:p>
        </w:tc>
        <w:tc>
          <w:tcPr>
            <w:tcW w:w="1620" w:type="dxa"/>
            <w:vAlign w:val="center"/>
          </w:tcPr>
          <w:p w14:paraId="08E6D914"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1B228A84" w14:textId="77777777" w:rsidR="006169BE" w:rsidRPr="00BC67AE" w:rsidRDefault="006169BE" w:rsidP="00BC67AE">
            <w:pPr>
              <w:pStyle w:val="BodyText"/>
              <w:ind w:right="177"/>
              <w:jc w:val="right"/>
              <w:rPr>
                <w:szCs w:val="22"/>
              </w:rPr>
            </w:pPr>
            <w:r w:rsidRPr="00BC67AE">
              <w:rPr>
                <w:szCs w:val="22"/>
              </w:rPr>
              <w:t>27</w:t>
            </w:r>
          </w:p>
        </w:tc>
        <w:tc>
          <w:tcPr>
            <w:tcW w:w="1260" w:type="dxa"/>
            <w:vAlign w:val="center"/>
          </w:tcPr>
          <w:p w14:paraId="1728B0EA" w14:textId="77777777" w:rsidR="006169BE" w:rsidRPr="00BC67AE" w:rsidRDefault="006169BE" w:rsidP="00BC67AE">
            <w:pPr>
              <w:pStyle w:val="BodyText"/>
              <w:ind w:right="177"/>
              <w:jc w:val="right"/>
              <w:rPr>
                <w:szCs w:val="22"/>
              </w:rPr>
            </w:pPr>
            <w:r w:rsidRPr="00BC67AE">
              <w:rPr>
                <w:szCs w:val="22"/>
              </w:rPr>
              <w:t>243,000</w:t>
            </w:r>
          </w:p>
        </w:tc>
      </w:tr>
      <w:tr w:rsidR="006169BE" w:rsidRPr="00F913D8" w14:paraId="61ECF025" w14:textId="77777777" w:rsidTr="00B40CDE">
        <w:tc>
          <w:tcPr>
            <w:tcW w:w="4068" w:type="dxa"/>
          </w:tcPr>
          <w:p w14:paraId="1B87E9D1" w14:textId="77777777" w:rsidR="006169BE" w:rsidRPr="00F913D8" w:rsidRDefault="006169BE" w:rsidP="00E240DC">
            <w:pPr>
              <w:pStyle w:val="BodyText"/>
            </w:pPr>
            <w:r w:rsidRPr="00F913D8">
              <w:t>14a-Buoys Lighted - 500 to 1000 kg</w:t>
            </w:r>
          </w:p>
        </w:tc>
        <w:tc>
          <w:tcPr>
            <w:tcW w:w="1620" w:type="dxa"/>
            <w:vAlign w:val="center"/>
          </w:tcPr>
          <w:p w14:paraId="4821B378" w14:textId="77777777" w:rsidR="006169BE" w:rsidRPr="00BC67AE" w:rsidRDefault="006169BE" w:rsidP="00BC67AE">
            <w:pPr>
              <w:pStyle w:val="BodyText"/>
              <w:ind w:right="177"/>
              <w:jc w:val="right"/>
              <w:rPr>
                <w:szCs w:val="22"/>
              </w:rPr>
            </w:pPr>
            <w:r w:rsidRPr="00BC67AE">
              <w:rPr>
                <w:szCs w:val="22"/>
              </w:rPr>
              <w:t>3,000</w:t>
            </w:r>
          </w:p>
        </w:tc>
        <w:tc>
          <w:tcPr>
            <w:tcW w:w="1440" w:type="dxa"/>
            <w:vAlign w:val="center"/>
          </w:tcPr>
          <w:p w14:paraId="4FEED371"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18326F85" w14:textId="77777777" w:rsidR="006169BE" w:rsidRPr="00BC67AE" w:rsidRDefault="006169BE" w:rsidP="00BC67AE">
            <w:pPr>
              <w:pStyle w:val="BodyText"/>
              <w:ind w:right="177"/>
              <w:jc w:val="right"/>
              <w:rPr>
                <w:szCs w:val="22"/>
              </w:rPr>
            </w:pPr>
            <w:r w:rsidRPr="00BC67AE">
              <w:rPr>
                <w:szCs w:val="22"/>
              </w:rPr>
              <w:t>3,000</w:t>
            </w:r>
          </w:p>
        </w:tc>
      </w:tr>
      <w:tr w:rsidR="006169BE" w:rsidRPr="00F913D8" w14:paraId="6DB574BD" w14:textId="77777777" w:rsidTr="00B40CDE">
        <w:tc>
          <w:tcPr>
            <w:tcW w:w="4068" w:type="dxa"/>
          </w:tcPr>
          <w:p w14:paraId="59C5A96F" w14:textId="77777777" w:rsidR="006169BE" w:rsidRPr="00F913D8" w:rsidRDefault="006169BE" w:rsidP="00E240DC">
            <w:pPr>
              <w:pStyle w:val="BodyText"/>
            </w:pPr>
            <w:r w:rsidRPr="00F913D8">
              <w:t>14b-Buoys Unlighted - 500 to 1000 kg</w:t>
            </w:r>
          </w:p>
        </w:tc>
        <w:tc>
          <w:tcPr>
            <w:tcW w:w="1620" w:type="dxa"/>
            <w:vAlign w:val="center"/>
          </w:tcPr>
          <w:p w14:paraId="0F01FA0B"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59E22EFE" w14:textId="77777777" w:rsidR="006169BE" w:rsidRPr="00BC67AE" w:rsidRDefault="006169BE" w:rsidP="00BC67AE">
            <w:pPr>
              <w:pStyle w:val="BodyText"/>
              <w:ind w:right="177"/>
              <w:jc w:val="right"/>
              <w:rPr>
                <w:szCs w:val="22"/>
              </w:rPr>
            </w:pPr>
            <w:r w:rsidRPr="00BC67AE">
              <w:rPr>
                <w:szCs w:val="22"/>
              </w:rPr>
              <w:t>11</w:t>
            </w:r>
          </w:p>
        </w:tc>
        <w:tc>
          <w:tcPr>
            <w:tcW w:w="1260" w:type="dxa"/>
            <w:vAlign w:val="center"/>
          </w:tcPr>
          <w:p w14:paraId="5531AC8D" w14:textId="77777777" w:rsidR="006169BE" w:rsidRPr="00BC67AE" w:rsidRDefault="006169BE" w:rsidP="00BC67AE">
            <w:pPr>
              <w:pStyle w:val="BodyText"/>
              <w:ind w:right="177"/>
              <w:jc w:val="right"/>
              <w:rPr>
                <w:szCs w:val="22"/>
              </w:rPr>
            </w:pPr>
            <w:r w:rsidRPr="00BC67AE">
              <w:rPr>
                <w:szCs w:val="22"/>
              </w:rPr>
              <w:t>16,500</w:t>
            </w:r>
          </w:p>
        </w:tc>
      </w:tr>
      <w:tr w:rsidR="006169BE" w:rsidRPr="00F913D8" w14:paraId="6D9524EB" w14:textId="77777777" w:rsidTr="00B40CDE">
        <w:tc>
          <w:tcPr>
            <w:tcW w:w="4068" w:type="dxa"/>
          </w:tcPr>
          <w:p w14:paraId="654C567E" w14:textId="77777777" w:rsidR="006169BE" w:rsidRPr="00F913D8" w:rsidRDefault="006169BE" w:rsidP="00E240DC">
            <w:pPr>
              <w:pStyle w:val="BodyText"/>
            </w:pPr>
            <w:r w:rsidRPr="00F913D8">
              <w:t>16b-Buoys Unlighted - 175 to 500 kg</w:t>
            </w:r>
          </w:p>
        </w:tc>
        <w:tc>
          <w:tcPr>
            <w:tcW w:w="1620" w:type="dxa"/>
            <w:vAlign w:val="center"/>
          </w:tcPr>
          <w:p w14:paraId="3C9F05E7"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3BB23880" w14:textId="77777777" w:rsidR="006169BE" w:rsidRPr="00BC67AE" w:rsidRDefault="006169BE" w:rsidP="00BC67AE">
            <w:pPr>
              <w:pStyle w:val="BodyText"/>
              <w:ind w:right="177"/>
              <w:jc w:val="right"/>
              <w:rPr>
                <w:szCs w:val="22"/>
              </w:rPr>
            </w:pPr>
            <w:r w:rsidRPr="00BC67AE">
              <w:rPr>
                <w:szCs w:val="22"/>
              </w:rPr>
              <w:t>15</w:t>
            </w:r>
          </w:p>
        </w:tc>
        <w:tc>
          <w:tcPr>
            <w:tcW w:w="1260" w:type="dxa"/>
            <w:vAlign w:val="center"/>
          </w:tcPr>
          <w:p w14:paraId="3F2E4836" w14:textId="77777777" w:rsidR="006169BE" w:rsidRPr="00BC67AE" w:rsidRDefault="006169BE" w:rsidP="00BC67AE">
            <w:pPr>
              <w:pStyle w:val="BodyText"/>
              <w:ind w:right="177"/>
              <w:jc w:val="right"/>
              <w:rPr>
                <w:szCs w:val="22"/>
              </w:rPr>
            </w:pPr>
            <w:r w:rsidRPr="00BC67AE">
              <w:rPr>
                <w:szCs w:val="22"/>
              </w:rPr>
              <w:t>22,500</w:t>
            </w:r>
          </w:p>
        </w:tc>
      </w:tr>
      <w:tr w:rsidR="006169BE" w:rsidRPr="00F913D8" w14:paraId="1A06BF36" w14:textId="77777777" w:rsidTr="00B40CDE">
        <w:tc>
          <w:tcPr>
            <w:tcW w:w="4068" w:type="dxa"/>
          </w:tcPr>
          <w:p w14:paraId="0DB63B64" w14:textId="77777777" w:rsidR="006169BE" w:rsidRPr="00F913D8" w:rsidRDefault="006169BE" w:rsidP="00E240DC">
            <w:pPr>
              <w:pStyle w:val="BodyText"/>
            </w:pPr>
            <w:r w:rsidRPr="00F913D8">
              <w:t>17b-Buoys Unlighted &lt; 175 kg</w:t>
            </w:r>
          </w:p>
        </w:tc>
        <w:tc>
          <w:tcPr>
            <w:tcW w:w="1620" w:type="dxa"/>
            <w:vAlign w:val="center"/>
          </w:tcPr>
          <w:p w14:paraId="23113416" w14:textId="77777777" w:rsidR="006169BE" w:rsidRPr="00BC67AE" w:rsidRDefault="006169BE" w:rsidP="00BC67AE">
            <w:pPr>
              <w:pStyle w:val="BodyText"/>
              <w:ind w:right="177"/>
              <w:jc w:val="right"/>
              <w:rPr>
                <w:szCs w:val="22"/>
              </w:rPr>
            </w:pPr>
            <w:r w:rsidRPr="00BC67AE">
              <w:rPr>
                <w:szCs w:val="22"/>
              </w:rPr>
              <w:t>1,000</w:t>
            </w:r>
          </w:p>
        </w:tc>
        <w:tc>
          <w:tcPr>
            <w:tcW w:w="1440" w:type="dxa"/>
            <w:vAlign w:val="center"/>
          </w:tcPr>
          <w:p w14:paraId="6607F1C7" w14:textId="77777777" w:rsidR="006169BE" w:rsidRPr="00BC67AE" w:rsidRDefault="006169BE" w:rsidP="00BC67AE">
            <w:pPr>
              <w:pStyle w:val="BodyText"/>
              <w:ind w:right="177"/>
              <w:jc w:val="right"/>
              <w:rPr>
                <w:szCs w:val="22"/>
              </w:rPr>
            </w:pPr>
            <w:r w:rsidRPr="00BC67AE">
              <w:rPr>
                <w:szCs w:val="22"/>
              </w:rPr>
              <w:t>23</w:t>
            </w:r>
          </w:p>
        </w:tc>
        <w:tc>
          <w:tcPr>
            <w:tcW w:w="1260" w:type="dxa"/>
            <w:vAlign w:val="center"/>
          </w:tcPr>
          <w:p w14:paraId="59D34B90" w14:textId="77777777" w:rsidR="006169BE" w:rsidRPr="00BC67AE" w:rsidRDefault="006169BE" w:rsidP="00BC67AE">
            <w:pPr>
              <w:pStyle w:val="BodyText"/>
              <w:ind w:right="177"/>
              <w:jc w:val="right"/>
              <w:rPr>
                <w:szCs w:val="22"/>
              </w:rPr>
            </w:pPr>
            <w:r w:rsidRPr="00BC67AE">
              <w:rPr>
                <w:szCs w:val="22"/>
              </w:rPr>
              <w:t>23,000</w:t>
            </w:r>
          </w:p>
        </w:tc>
      </w:tr>
      <w:tr w:rsidR="006169BE" w:rsidRPr="00F913D8" w14:paraId="1C7CC26F" w14:textId="77777777" w:rsidTr="00B40CDE">
        <w:tc>
          <w:tcPr>
            <w:tcW w:w="4068" w:type="dxa"/>
            <w:tcBorders>
              <w:bottom w:val="single" w:sz="12" w:space="0" w:color="auto"/>
            </w:tcBorders>
          </w:tcPr>
          <w:p w14:paraId="0FE243AD" w14:textId="77777777" w:rsidR="006169BE" w:rsidRPr="00F913D8" w:rsidRDefault="006169BE" w:rsidP="00E240DC">
            <w:pPr>
              <w:pStyle w:val="BodyText"/>
            </w:pPr>
            <w:r w:rsidRPr="00F913D8">
              <w:t>N/A*</w:t>
            </w:r>
          </w:p>
        </w:tc>
        <w:tc>
          <w:tcPr>
            <w:tcW w:w="1620" w:type="dxa"/>
            <w:tcBorders>
              <w:bottom w:val="single" w:sz="12" w:space="0" w:color="auto"/>
            </w:tcBorders>
            <w:vAlign w:val="center"/>
          </w:tcPr>
          <w:p w14:paraId="764AFB24" w14:textId="77777777" w:rsidR="006169BE" w:rsidRPr="00BC67AE" w:rsidRDefault="006169BE" w:rsidP="00BC67AE">
            <w:pPr>
              <w:pStyle w:val="BodyText"/>
              <w:ind w:right="177"/>
              <w:jc w:val="right"/>
              <w:rPr>
                <w:szCs w:val="22"/>
              </w:rPr>
            </w:pPr>
            <w:r w:rsidRPr="00BC67AE">
              <w:rPr>
                <w:szCs w:val="22"/>
              </w:rPr>
              <w:t>250</w:t>
            </w:r>
          </w:p>
        </w:tc>
        <w:tc>
          <w:tcPr>
            <w:tcW w:w="1440" w:type="dxa"/>
            <w:tcBorders>
              <w:bottom w:val="single" w:sz="12" w:space="0" w:color="auto"/>
            </w:tcBorders>
            <w:vAlign w:val="center"/>
          </w:tcPr>
          <w:p w14:paraId="3591963B" w14:textId="77777777" w:rsidR="006169BE" w:rsidRPr="00BC67AE" w:rsidRDefault="006169BE" w:rsidP="00BC67AE">
            <w:pPr>
              <w:pStyle w:val="BodyText"/>
              <w:ind w:right="177"/>
              <w:jc w:val="right"/>
              <w:rPr>
                <w:szCs w:val="22"/>
              </w:rPr>
            </w:pPr>
            <w:r w:rsidRPr="00BC67AE">
              <w:rPr>
                <w:szCs w:val="22"/>
              </w:rPr>
              <w:t>1</w:t>
            </w:r>
          </w:p>
        </w:tc>
        <w:tc>
          <w:tcPr>
            <w:tcW w:w="1260" w:type="dxa"/>
            <w:tcBorders>
              <w:bottom w:val="single" w:sz="12" w:space="0" w:color="auto"/>
            </w:tcBorders>
            <w:vAlign w:val="center"/>
          </w:tcPr>
          <w:p w14:paraId="2D3D1C8B" w14:textId="77777777" w:rsidR="006169BE" w:rsidRPr="00BC67AE" w:rsidRDefault="006169BE" w:rsidP="00BC67AE">
            <w:pPr>
              <w:pStyle w:val="BodyText"/>
              <w:ind w:right="177"/>
              <w:jc w:val="right"/>
              <w:rPr>
                <w:szCs w:val="22"/>
              </w:rPr>
            </w:pPr>
            <w:r w:rsidRPr="00BC67AE">
              <w:rPr>
                <w:szCs w:val="22"/>
              </w:rPr>
              <w:t>250</w:t>
            </w:r>
          </w:p>
        </w:tc>
      </w:tr>
      <w:tr w:rsidR="006169BE" w:rsidRPr="00F913D8" w14:paraId="4EDCB33F" w14:textId="77777777" w:rsidTr="00B40CDE">
        <w:tc>
          <w:tcPr>
            <w:tcW w:w="4068" w:type="dxa"/>
            <w:tcBorders>
              <w:top w:val="single" w:sz="12" w:space="0" w:color="auto"/>
            </w:tcBorders>
            <w:vAlign w:val="center"/>
          </w:tcPr>
          <w:p w14:paraId="793BF02A" w14:textId="77777777" w:rsidR="006169BE" w:rsidRPr="00F913D8" w:rsidRDefault="006169BE"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0B798547" w14:textId="77777777" w:rsidR="006169BE" w:rsidRPr="00BC67AE" w:rsidRDefault="00C176A8"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141,250</w:t>
            </w:r>
            <w:r w:rsidRPr="00BC67AE">
              <w:rPr>
                <w:szCs w:val="22"/>
              </w:rPr>
              <w:fldChar w:fldCharType="end"/>
            </w:r>
          </w:p>
        </w:tc>
        <w:tc>
          <w:tcPr>
            <w:tcW w:w="1440" w:type="dxa"/>
            <w:tcBorders>
              <w:top w:val="single" w:sz="12" w:space="0" w:color="auto"/>
            </w:tcBorders>
            <w:vAlign w:val="center"/>
          </w:tcPr>
          <w:p w14:paraId="4FFABEBF" w14:textId="77777777" w:rsidR="006169BE" w:rsidRPr="00BC67AE" w:rsidRDefault="00C176A8"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127</w:t>
            </w:r>
            <w:r w:rsidRPr="00BC67AE">
              <w:rPr>
                <w:szCs w:val="22"/>
              </w:rPr>
              <w:fldChar w:fldCharType="end"/>
            </w:r>
          </w:p>
        </w:tc>
        <w:tc>
          <w:tcPr>
            <w:tcW w:w="1260" w:type="dxa"/>
            <w:tcBorders>
              <w:top w:val="single" w:sz="12" w:space="0" w:color="auto"/>
            </w:tcBorders>
            <w:vAlign w:val="center"/>
          </w:tcPr>
          <w:p w14:paraId="617489F0" w14:textId="77777777" w:rsidR="006169BE" w:rsidRPr="00BC67AE" w:rsidRDefault="00C176A8"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969,250</w:t>
            </w:r>
            <w:r w:rsidRPr="00BC67AE">
              <w:rPr>
                <w:szCs w:val="22"/>
              </w:rPr>
              <w:fldChar w:fldCharType="end"/>
            </w:r>
          </w:p>
        </w:tc>
      </w:tr>
    </w:tbl>
    <w:p w14:paraId="03D569C8" w14:textId="77777777" w:rsidR="006169BE" w:rsidRPr="00F913D8" w:rsidRDefault="006169BE" w:rsidP="00E240DC">
      <w:pPr>
        <w:pStyle w:val="BodyText"/>
      </w:pPr>
    </w:p>
    <w:p w14:paraId="2D47D4BB" w14:textId="77777777" w:rsidR="006169BE" w:rsidRPr="00E240DC" w:rsidRDefault="006169BE" w:rsidP="00E240DC">
      <w:pPr>
        <w:pStyle w:val="BodyText"/>
      </w:pPr>
      <w:r w:rsidRPr="00F913D8">
        <w:t>*</w:t>
      </w:r>
      <w:r w:rsidRPr="00F913D8">
        <w:rPr>
          <w:sz w:val="19"/>
          <w:szCs w:val="19"/>
        </w:rPr>
        <w:t>Yearly costs over five years have been applied here</w:t>
      </w:r>
    </w:p>
    <w:p w14:paraId="37B8D0D1" w14:textId="77777777" w:rsidR="006169BE" w:rsidRPr="00F913D8" w:rsidRDefault="00891FA1" w:rsidP="006B7E32">
      <w:pPr>
        <w:pStyle w:val="Heading2"/>
      </w:pPr>
      <w:bookmarkStart w:id="220" w:name="_Ref212087686"/>
      <w:bookmarkStart w:id="221" w:name="_Toc212097637"/>
      <w:r w:rsidRPr="00F913D8">
        <w:t xml:space="preserve">Step 4 </w:t>
      </w:r>
      <w:r w:rsidR="006169BE" w:rsidRPr="00F913D8">
        <w:t>Make a Decision</w:t>
      </w:r>
      <w:bookmarkEnd w:id="220"/>
      <w:bookmarkEnd w:id="221"/>
    </w:p>
    <w:p w14:paraId="482FB552" w14:textId="77777777" w:rsidR="006169BE" w:rsidRPr="00F913D8" w:rsidRDefault="006169BE" w:rsidP="009A2F72">
      <w:pPr>
        <w:pStyle w:val="Heading3"/>
      </w:pPr>
      <w:bookmarkStart w:id="222" w:name="_Toc212097638"/>
      <w:r w:rsidRPr="00F913D8">
        <w:t>Option Benefits</w:t>
      </w:r>
      <w:bookmarkEnd w:id="222"/>
    </w:p>
    <w:p w14:paraId="694BEAFF" w14:textId="77777777" w:rsidR="006169BE" w:rsidRPr="009A2F72" w:rsidRDefault="006169BE" w:rsidP="009A2F72">
      <w:pPr>
        <w:pStyle w:val="BodyText"/>
      </w:pPr>
      <w:r w:rsidRPr="009A2F72">
        <w:t xml:space="preserve">As already stated, it is very difficult to estimate the risk-reduction benefit of spending $1 million to reduce “down” time for 127 aids to navigation by approximately one-half.  While no groundings appear to have been caused by a non-functioning aid to navigation over the last 25 years, </w:t>
      </w:r>
      <w:proofErr w:type="gramStart"/>
      <w:r w:rsidRPr="009A2F72">
        <w:t>a 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20831B2B" w14:textId="77777777" w:rsidR="006169BE" w:rsidRPr="00F913D8" w:rsidRDefault="006169BE"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duration of the outage period.  This reaction likely explains why we did not observe </w:t>
      </w:r>
      <w:r w:rsidRPr="00F913D8">
        <w:lastRenderedPageBreak/>
        <w:t>any groundings that were caused by “down’ aids to navigation over the last 25 years in this LOS area.</w:t>
      </w:r>
    </w:p>
    <w:p w14:paraId="60B614FD" w14:textId="77777777" w:rsidR="006169BE" w:rsidRPr="00F913D8" w:rsidRDefault="006169BE" w:rsidP="009A2F72">
      <w:pPr>
        <w:pStyle w:val="Heading3"/>
      </w:pPr>
      <w:bookmarkStart w:id="223" w:name="_Toc212097639"/>
      <w:r w:rsidRPr="00F913D8">
        <w:t>Comparing Costs and Benefits</w:t>
      </w:r>
      <w:bookmarkEnd w:id="223"/>
    </w:p>
    <w:p w14:paraId="44501BFB" w14:textId="77777777" w:rsidR="006169BE" w:rsidRPr="009A2F72" w:rsidRDefault="006169BE" w:rsidP="009A2F72">
      <w:pPr>
        <w:pStyle w:val="BodyText"/>
      </w:pPr>
      <w:r w:rsidRPr="009A2F72">
        <w:t xml:space="preserve">As discussed above, we do not need to further compare an estimated $1 million cost for service improvements to an estimated safety </w:t>
      </w:r>
      <w:proofErr w:type="gramStart"/>
      <w:r w:rsidRPr="009A2F72">
        <w:t>benefit which</w:t>
      </w:r>
      <w:proofErr w:type="gramEnd"/>
      <w:r w:rsidRPr="009A2F72">
        <w:t xml:space="preserve"> would likely be significantly less than this amount.</w:t>
      </w:r>
    </w:p>
    <w:p w14:paraId="504E3F81" w14:textId="77777777" w:rsidR="006169BE" w:rsidRPr="00F913D8" w:rsidRDefault="006169BE" w:rsidP="009A2F72">
      <w:pPr>
        <w:pStyle w:val="Heading3"/>
      </w:pPr>
      <w:bookmarkStart w:id="224" w:name="_Toc212097640"/>
      <w:r w:rsidRPr="00F913D8">
        <w:t>Making a Decision</w:t>
      </w:r>
      <w:bookmarkEnd w:id="224"/>
    </w:p>
    <w:p w14:paraId="64E7111A" w14:textId="77777777" w:rsidR="006169BE" w:rsidRPr="00F913D8" w:rsidRDefault="006169BE" w:rsidP="00E240DC">
      <w:pPr>
        <w:pStyle w:val="BodyText"/>
      </w:pPr>
      <w:r w:rsidRPr="00F913D8">
        <w:t>While the direct safety benefits of reducing aid to navigation outages do not appear cost-beneficial, there are two other issues that could be pursued:</w:t>
      </w:r>
    </w:p>
    <w:p w14:paraId="0F87F91A" w14:textId="77777777" w:rsidR="006169BE" w:rsidRPr="006724FD" w:rsidRDefault="006169BE" w:rsidP="008F75BF">
      <w:pPr>
        <w:pStyle w:val="List1"/>
        <w:numPr>
          <w:ilvl w:val="0"/>
          <w:numId w:val="47"/>
        </w:numPr>
      </w:pPr>
      <w:r w:rsidRPr="006724FD">
        <w:t>Would the long-term reduced maintenance costs resulting from an estimated 50% reduction in aid to navigation outages compensate for the one-time capital investment of $1 million?</w:t>
      </w:r>
    </w:p>
    <w:p w14:paraId="6E6C0813" w14:textId="77777777" w:rsidR="006169BE" w:rsidRPr="006724FD" w:rsidRDefault="006169BE" w:rsidP="009A2F72">
      <w:pPr>
        <w:pStyle w:val="List1"/>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417EB27E" w14:textId="77777777" w:rsidR="006169BE" w:rsidRPr="00F913D8" w:rsidRDefault="009A2F72" w:rsidP="006B7E32">
      <w:pPr>
        <w:pStyle w:val="Heading2"/>
      </w:pPr>
      <w:bookmarkStart w:id="225" w:name="_Toc212097641"/>
      <w:r>
        <w:t>Step</w:t>
      </w:r>
      <w:r w:rsidR="00891FA1" w:rsidRPr="00F913D8">
        <w:t xml:space="preserve"> 5 </w:t>
      </w:r>
      <w:r w:rsidR="006169BE" w:rsidRPr="00F913D8">
        <w:t>Take Action</w:t>
      </w:r>
      <w:bookmarkEnd w:id="225"/>
    </w:p>
    <w:p w14:paraId="349273B3" w14:textId="77777777" w:rsidR="006169BE" w:rsidRPr="00F913D8" w:rsidRDefault="006169BE" w:rsidP="00E240DC">
      <w:pPr>
        <w:pStyle w:val="BodyText"/>
      </w:pPr>
      <w:r w:rsidRPr="00F913D8">
        <w:t>No implementation of the proposed option for risk-reduction purposes is recommended.  However, it is recommended that two additional reviews be conducted as outlined in step 4 above</w:t>
      </w:r>
      <w:r w:rsidR="009A2F72">
        <w:t xml:space="preserve"> (see section </w:t>
      </w:r>
      <w:r w:rsidR="00C176A8">
        <w:fldChar w:fldCharType="begin"/>
      </w:r>
      <w:r w:rsidR="009A2F72">
        <w:instrText xml:space="preserve"> REF _Ref212087686 \r \h </w:instrText>
      </w:r>
      <w:r w:rsidR="00C176A8">
        <w:fldChar w:fldCharType="separate"/>
      </w:r>
      <w:r w:rsidR="005C6DD2">
        <w:t>2.5</w:t>
      </w:r>
      <w:r w:rsidR="00C176A8">
        <w:fldChar w:fldCharType="end"/>
      </w:r>
      <w:r w:rsidR="009A2F72">
        <w:t>)</w:t>
      </w:r>
      <w:r w:rsidRPr="00F913D8">
        <w:t>.</w:t>
      </w:r>
    </w:p>
    <w:p w14:paraId="716D7164" w14:textId="77777777" w:rsidR="00A858C0" w:rsidRPr="001F5363" w:rsidRDefault="00A858C0" w:rsidP="007F4371">
      <w:pPr>
        <w:pStyle w:val="Annex"/>
      </w:pPr>
      <w:r w:rsidRPr="001F5363">
        <w:br w:type="page"/>
      </w:r>
      <w:bookmarkStart w:id="226" w:name="_Toc212097642"/>
      <w:r w:rsidR="00420F30" w:rsidRPr="001F5363">
        <w:lastRenderedPageBreak/>
        <w:t xml:space="preserve">CONTEXT AND </w:t>
      </w:r>
      <w:r w:rsidR="005B58C6" w:rsidRPr="001F5363">
        <w:t>E</w:t>
      </w:r>
      <w:r w:rsidR="00420F30" w:rsidRPr="001F5363">
        <w:t xml:space="preserve">XPANSION OF </w:t>
      </w:r>
      <w:r w:rsidR="005B58C6" w:rsidRPr="001F5363">
        <w:t>THE RISK MANAGEMENT PROCESS</w:t>
      </w:r>
      <w:bookmarkEnd w:id="226"/>
    </w:p>
    <w:p w14:paraId="0EA40197" w14:textId="77777777" w:rsidR="00A858C0" w:rsidRPr="00F913D8" w:rsidRDefault="00A858C0" w:rsidP="008F75BF">
      <w:pPr>
        <w:pStyle w:val="Heading1"/>
        <w:numPr>
          <w:ilvl w:val="0"/>
          <w:numId w:val="48"/>
        </w:numPr>
      </w:pPr>
      <w:bookmarkStart w:id="227" w:name="_Toc212097643"/>
      <w:r w:rsidRPr="00F913D8">
        <w:t>The Importance of using a Risk Management Process</w:t>
      </w:r>
      <w:bookmarkEnd w:id="227"/>
    </w:p>
    <w:p w14:paraId="44DDC5DD" w14:textId="77777777" w:rsidR="00A858C0" w:rsidRPr="009A2F72" w:rsidRDefault="00A858C0" w:rsidP="009A2F72">
      <w:pPr>
        <w:pStyle w:val="BodyText"/>
      </w:pPr>
      <w:r w:rsidRPr="009A2F72">
        <w:t xml:space="preserve">Organizations should evolve on an </w:t>
      </w:r>
      <w:proofErr w:type="spellStart"/>
      <w:r w:rsidRPr="009A2F72">
        <w:t>ongoing</w:t>
      </w:r>
      <w:proofErr w:type="spellEnd"/>
      <w:r w:rsidRPr="009A2F72">
        <w:t xml:space="preserve"> basis in order to remain relevant and to meet their mandate and objective as changes occur.  </w:t>
      </w:r>
      <w:r w:rsidR="00D22270" w:rsidRPr="009A2F72">
        <w:t>Managing</w:t>
      </w:r>
      <w:r w:rsidRPr="009A2F72">
        <w:t xml:space="preserve"> risk is becoming essential as part of the current evolutionary context.</w:t>
      </w:r>
    </w:p>
    <w:p w14:paraId="0AFC781E" w14:textId="77777777" w:rsidR="00A858C0" w:rsidRPr="009A2F72" w:rsidRDefault="00A858C0"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1298DFA8" w14:textId="77777777" w:rsidR="00A858C0" w:rsidRPr="009A2F72" w:rsidRDefault="00A858C0"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0DC8F1D2" w14:textId="77777777" w:rsidR="00A858C0" w:rsidRPr="00F913D8" w:rsidRDefault="00A858C0" w:rsidP="00A3313B">
      <w:pPr>
        <w:pStyle w:val="Heading1"/>
      </w:pPr>
      <w:bookmarkStart w:id="228" w:name="_Toc212097644"/>
      <w:r w:rsidRPr="00F913D8">
        <w:t>Temporal Nature of Risk Management</w:t>
      </w:r>
      <w:bookmarkEnd w:id="228"/>
    </w:p>
    <w:p w14:paraId="70F1CB32" w14:textId="77777777" w:rsidR="00A858C0" w:rsidRPr="00F913D8" w:rsidRDefault="00A858C0" w:rsidP="00E240DC">
      <w:pPr>
        <w:pStyle w:val="BodyText"/>
      </w:pPr>
      <w:r w:rsidRPr="00F913D8">
        <w:t>Risk also has a temporal nature and it should be recognized that the process is iterative, and that a return to a previous step can be made at any time.</w:t>
      </w:r>
    </w:p>
    <w:p w14:paraId="070D2911" w14:textId="77777777" w:rsidR="00A858C0" w:rsidRPr="00F913D8" w:rsidRDefault="00A858C0" w:rsidP="00A3313B">
      <w:pPr>
        <w:pStyle w:val="Heading1"/>
      </w:pPr>
      <w:bookmarkStart w:id="229" w:name="_Toc212097645"/>
      <w:r w:rsidRPr="00F913D8">
        <w:t>Flexibility in a Risk Management Process</w:t>
      </w:r>
      <w:bookmarkEnd w:id="229"/>
    </w:p>
    <w:p w14:paraId="1EED13DF" w14:textId="77777777" w:rsidR="00A858C0" w:rsidRPr="00F913D8" w:rsidRDefault="00A858C0"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08200950" w14:textId="77777777" w:rsidR="00A858C0" w:rsidRPr="00F913D8" w:rsidRDefault="00A858C0"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5011F77C" w14:textId="77777777" w:rsidR="00A858C0" w:rsidRPr="00F913D8" w:rsidRDefault="00A858C0" w:rsidP="00E240DC">
      <w:pPr>
        <w:pStyle w:val="BodyText"/>
      </w:pPr>
      <w:r w:rsidRPr="00F913D8">
        <w:t>Monitoring the estimations, assumptions and actions by the people implementing strategies and procedures will ensure adjustments are identified and implemented in a timely manner.</w:t>
      </w:r>
    </w:p>
    <w:p w14:paraId="5C503D71" w14:textId="77777777" w:rsidR="00A858C0" w:rsidRPr="00F913D8" w:rsidRDefault="00A858C0" w:rsidP="00A3313B">
      <w:pPr>
        <w:pStyle w:val="Heading1"/>
      </w:pPr>
      <w:bookmarkStart w:id="230" w:name="_Toc212097646"/>
      <w:r w:rsidRPr="00F913D8">
        <w:t>Consultation and Communication</w:t>
      </w:r>
      <w:bookmarkEnd w:id="230"/>
    </w:p>
    <w:p w14:paraId="0D51F963" w14:textId="77777777" w:rsidR="00A858C0" w:rsidRPr="00F913D8" w:rsidRDefault="00A858C0"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1CD8FC92" w14:textId="77777777" w:rsidR="00A858C0" w:rsidRPr="00F913D8" w:rsidRDefault="00A858C0"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4B5E29F5" w14:textId="77777777" w:rsidR="00A858C0" w:rsidRPr="00F913D8" w:rsidRDefault="00A858C0"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767C6954" w14:textId="77777777" w:rsidR="00A858C0" w:rsidRPr="00F913D8" w:rsidRDefault="00A858C0"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1DE1A6BE" w14:textId="77777777" w:rsidR="00A858C0" w:rsidRPr="00F913D8" w:rsidRDefault="00A858C0"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74C677CD" w14:textId="77777777" w:rsidR="00A858C0" w:rsidRPr="00F913D8" w:rsidRDefault="00A858C0" w:rsidP="00A3313B">
      <w:pPr>
        <w:pStyle w:val="Heading1"/>
      </w:pPr>
      <w:bookmarkStart w:id="231" w:name="_Toc212097647"/>
      <w:r w:rsidRPr="00F913D8">
        <w:t>Information and Data</w:t>
      </w:r>
      <w:bookmarkEnd w:id="231"/>
    </w:p>
    <w:p w14:paraId="7CEED6D3" w14:textId="77777777" w:rsidR="006D5B46" w:rsidRDefault="00A858C0" w:rsidP="006D5B46">
      <w:pPr>
        <w:pStyle w:val="BodyText"/>
      </w:pPr>
      <w:r w:rsidRPr="00F913D8">
        <w:t xml:space="preserve">Suitable data is necessary for each step of the risk management process. When data is not available, expert judgment, physical models, simulations and analytical models may be used to achieve valuable </w:t>
      </w:r>
      <w:proofErr w:type="spellStart"/>
      <w:proofErr w:type="gramStart"/>
      <w:r w:rsidRPr="00F913D8">
        <w:t>results.Data</w:t>
      </w:r>
      <w:proofErr w:type="spellEnd"/>
      <w:proofErr w:type="gramEnd"/>
      <w:r w:rsidRPr="00F913D8">
        <w:t xml:space="preserve">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71B45775" w14:textId="77777777" w:rsidR="006D5B46" w:rsidRPr="00F913D8" w:rsidRDefault="006D5B46" w:rsidP="006D5B46">
      <w:pPr>
        <w:pStyle w:val="BodyTextFirstIndent"/>
        <w:ind w:left="0"/>
        <w:rPr>
          <w:lang w:eastAsia="de-DE"/>
        </w:rPr>
      </w:pPr>
      <w:r w:rsidRPr="007D6D2A">
        <w:rPr>
          <w:highlight w:val="yellow"/>
          <w:lang w:eastAsia="de-DE"/>
        </w:rPr>
        <w:lastRenderedPageBreak/>
        <w:t xml:space="preserve">The collection of data over time is </w:t>
      </w:r>
      <w:r w:rsidR="007D6D2A" w:rsidRPr="007D6D2A">
        <w:rPr>
          <w:highlight w:val="yellow"/>
          <w:lang w:eastAsia="de-DE"/>
        </w:rPr>
        <w:t>crucial</w:t>
      </w:r>
      <w:r w:rsidRPr="007D6D2A">
        <w:rPr>
          <w:highlight w:val="yellow"/>
          <w:lang w:eastAsia="de-DE"/>
        </w:rPr>
        <w:t xml:space="preserve"> to the accuracy of the risk management and evaluation process. Components that supply e-Navigation systems with data can be used to capture usable information over time for risk management assessments. This may require additional investment and the collection resources.</w:t>
      </w:r>
    </w:p>
    <w:p w14:paraId="2E8C189E" w14:textId="77777777" w:rsidR="00A858C0" w:rsidRPr="00F913D8" w:rsidRDefault="00A858C0" w:rsidP="00A3313B">
      <w:pPr>
        <w:pStyle w:val="Heading1"/>
      </w:pPr>
      <w:r w:rsidRPr="00F913D8">
        <w:t>A more detailed list of data and information that should be considered in evaluating risk specific to marine aids to navigation is attached in Annex II.</w:t>
      </w:r>
      <w:bookmarkStart w:id="232" w:name="_Toc212097648"/>
      <w:r w:rsidRPr="00F913D8">
        <w:t>Documentation Requirements</w:t>
      </w:r>
      <w:bookmarkEnd w:id="232"/>
    </w:p>
    <w:p w14:paraId="4F993BA4" w14:textId="77777777" w:rsidR="00A858C0" w:rsidRPr="00F913D8" w:rsidRDefault="00A858C0"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4491DF0A" w14:textId="77777777" w:rsidR="00A858C0" w:rsidRPr="00F913D8" w:rsidRDefault="00A858C0" w:rsidP="00C22543">
      <w:pPr>
        <w:pStyle w:val="Heading3"/>
      </w:pPr>
      <w:bookmarkStart w:id="233" w:name="_Toc212097649"/>
      <w:r w:rsidRPr="00F913D8">
        <w:t>Documentation</w:t>
      </w:r>
      <w:r w:rsidR="00A3313B">
        <w:t xml:space="preserve"> provides</w:t>
      </w:r>
      <w:r w:rsidRPr="00F913D8">
        <w:t>:</w:t>
      </w:r>
      <w:bookmarkEnd w:id="233"/>
    </w:p>
    <w:p w14:paraId="2B266205" w14:textId="77777777" w:rsidR="00A858C0" w:rsidRPr="00F913D8" w:rsidRDefault="00A3313B" w:rsidP="008F75BF">
      <w:pPr>
        <w:pStyle w:val="List1"/>
        <w:numPr>
          <w:ilvl w:val="0"/>
          <w:numId w:val="49"/>
        </w:numPr>
      </w:pPr>
      <w:r>
        <w:t>Help</w:t>
      </w:r>
      <w:r w:rsidR="00A858C0" w:rsidRPr="00F913D8">
        <w:t xml:space="preserve"> in explaining decisions;</w:t>
      </w:r>
    </w:p>
    <w:p w14:paraId="7A8B160E" w14:textId="77777777" w:rsidR="00A858C0" w:rsidRPr="00F913D8" w:rsidRDefault="00A3313B" w:rsidP="00C22543">
      <w:pPr>
        <w:pStyle w:val="List1"/>
      </w:pPr>
      <w:r>
        <w:t>Help</w:t>
      </w:r>
      <w:r w:rsidR="00A858C0" w:rsidRPr="00F913D8">
        <w:t xml:space="preserve"> in defending decisions after they have been made;</w:t>
      </w:r>
    </w:p>
    <w:p w14:paraId="44DA18C9" w14:textId="77777777" w:rsidR="00A858C0" w:rsidRPr="00F913D8" w:rsidRDefault="00A3313B" w:rsidP="00C22543">
      <w:pPr>
        <w:pStyle w:val="List1"/>
      </w:pPr>
      <w:r>
        <w:t>A</w:t>
      </w:r>
      <w:r w:rsidR="00A858C0" w:rsidRPr="00F913D8">
        <w:t xml:space="preserve"> reference for future risk management processes, so as to facilitate continuous improvement;</w:t>
      </w:r>
    </w:p>
    <w:p w14:paraId="7DF5C10A" w14:textId="77777777" w:rsidR="00A858C0" w:rsidRPr="00F913D8" w:rsidRDefault="00A3313B" w:rsidP="00C22543">
      <w:pPr>
        <w:pStyle w:val="List1"/>
      </w:pPr>
      <w:r>
        <w:t>F</w:t>
      </w:r>
      <w:r w:rsidR="00A858C0" w:rsidRPr="00F913D8">
        <w:t>or the monitoring function;</w:t>
      </w:r>
    </w:p>
    <w:p w14:paraId="57FB9DA9" w14:textId="77777777" w:rsidR="00A858C0" w:rsidRPr="00F913D8" w:rsidRDefault="00A3313B" w:rsidP="00C22543">
      <w:pPr>
        <w:pStyle w:val="List1"/>
      </w:pPr>
      <w:r>
        <w:t>T</w:t>
      </w:r>
      <w:r w:rsidR="00A858C0" w:rsidRPr="00F913D8">
        <w:t>he basis of all decisions, in that all decisions are based on information;</w:t>
      </w:r>
    </w:p>
    <w:p w14:paraId="6ADC2E24" w14:textId="77777777" w:rsidR="00A858C0" w:rsidRPr="00F913D8" w:rsidRDefault="00A3313B" w:rsidP="00C22543">
      <w:pPr>
        <w:pStyle w:val="List1"/>
      </w:pPr>
      <w:r>
        <w:t>A</w:t>
      </w:r>
      <w:r w:rsidR="00A858C0" w:rsidRPr="00F913D8">
        <w:t xml:space="preserve"> record of proceedings; and</w:t>
      </w:r>
    </w:p>
    <w:p w14:paraId="1BE2FB70" w14:textId="77777777" w:rsidR="00A858C0" w:rsidRPr="00F913D8" w:rsidRDefault="00A3313B" w:rsidP="00C22543">
      <w:pPr>
        <w:pStyle w:val="List1"/>
      </w:pPr>
      <w:r>
        <w:t>A means of</w:t>
      </w:r>
      <w:r w:rsidR="00A858C0" w:rsidRPr="00F913D8">
        <w:t xml:space="preserve"> communicating reasons for decisions to stakeholders.</w:t>
      </w:r>
    </w:p>
    <w:p w14:paraId="6DD4C1F0" w14:textId="77777777" w:rsidR="00A858C0" w:rsidRPr="00F913D8" w:rsidRDefault="00A858C0" w:rsidP="00E240DC">
      <w:pPr>
        <w:pStyle w:val="BodyText"/>
      </w:pPr>
      <w:r w:rsidRPr="00F913D8">
        <w:t>It may be critical that documentation is detailed and comprehensive, as in cases of possible litigation. 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1621149E" w14:textId="77777777" w:rsidR="00A858C0" w:rsidRPr="00F913D8" w:rsidRDefault="00A858C0" w:rsidP="00E240DC">
      <w:pPr>
        <w:pStyle w:val="BodyText"/>
      </w:pPr>
      <w:r w:rsidRPr="00F913D8">
        <w:t>Documentation may be an important resource for future decisions, just as a lack of documentation may generate serious problems. The amount of documentation to be provided should be a matter of serious consideration. While it is cautioned against being secretive, some information may need to remain confidential.</w:t>
      </w:r>
    </w:p>
    <w:p w14:paraId="0E20B1C4" w14:textId="77777777" w:rsidR="008751A2" w:rsidRPr="001F5363" w:rsidRDefault="008751A2" w:rsidP="007F4371">
      <w:pPr>
        <w:pStyle w:val="Annex"/>
      </w:pPr>
      <w:r w:rsidRPr="001F5363">
        <w:br w:type="page"/>
      </w:r>
      <w:bookmarkStart w:id="234" w:name="_Toc212097650"/>
      <w:r w:rsidRPr="001F5363">
        <w:lastRenderedPageBreak/>
        <w:t>BIBLIOGRAPHY</w:t>
      </w:r>
      <w:bookmarkEnd w:id="234"/>
    </w:p>
    <w:p w14:paraId="175060CE" w14:textId="77777777" w:rsidR="008751A2" w:rsidRPr="00F913D8" w:rsidRDefault="008751A2" w:rsidP="008F75BF">
      <w:pPr>
        <w:pStyle w:val="List1"/>
        <w:numPr>
          <w:ilvl w:val="0"/>
          <w:numId w:val="50"/>
        </w:numPr>
      </w:pPr>
      <w:r w:rsidRPr="00F913D8">
        <w:t>Bea, R.: “The Role of Human Error in Design, Construction, and Reliability of Marine Structures”. Technical report, Ship Structure Committee, 1994. SSC-378.</w:t>
      </w:r>
    </w:p>
    <w:p w14:paraId="019E85F2" w14:textId="77777777" w:rsidR="008751A2" w:rsidRPr="00F913D8" w:rsidRDefault="008751A2" w:rsidP="00C22543">
      <w:pPr>
        <w:pStyle w:val="List1"/>
      </w:pPr>
      <w:r w:rsidRPr="00F913D8">
        <w:t>Comstock, J.P. and Robertson, J.B.: "Survival of Collision Damage Versus the 1960 Convention of Safety of Life at Sea", SNAME, pp. 461-522. 1961.</w:t>
      </w:r>
    </w:p>
    <w:p w14:paraId="398556DA" w14:textId="77777777" w:rsidR="008751A2" w:rsidRPr="00F913D8" w:rsidRDefault="008751A2" w:rsidP="00C22543">
      <w:pPr>
        <w:pStyle w:val="List1"/>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w:t>
      </w:r>
      <w:proofErr w:type="gramStart"/>
      <w:r w:rsidRPr="00F913D8">
        <w:t>March,</w:t>
      </w:r>
      <w:proofErr w:type="gramEnd"/>
      <w:r w:rsidRPr="00F913D8">
        <w:t xml:space="preserve"> 1996.</w:t>
      </w:r>
    </w:p>
    <w:p w14:paraId="4B61BD0A" w14:textId="77777777" w:rsidR="008751A2" w:rsidRPr="00F913D8" w:rsidRDefault="008751A2" w:rsidP="00C22543">
      <w:pPr>
        <w:pStyle w:val="List1"/>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235" w:name="Fujii_Yam_1974"/>
    </w:p>
    <w:bookmarkEnd w:id="235"/>
    <w:p w14:paraId="7F9E17BF" w14:textId="77777777" w:rsidR="008751A2" w:rsidRPr="00F913D8" w:rsidRDefault="008751A2" w:rsidP="00C22543">
      <w:pPr>
        <w:pStyle w:val="List1"/>
      </w:pPr>
      <w:proofErr w:type="spellStart"/>
      <w:r w:rsidRPr="00F913D8">
        <w:t>Fujii</w:t>
      </w:r>
      <w:proofErr w:type="spellEnd"/>
      <w:r w:rsidRPr="00F913D8">
        <w:t xml:space="preserve">, Y. and Yamanouchi, H.: “Visual range and the Degree of Risk”, Journal Of Navigation Vol. 27, No. 2, </w:t>
      </w:r>
      <w:proofErr w:type="spellStart"/>
      <w:r w:rsidRPr="00F913D8">
        <w:t>pp</w:t>
      </w:r>
      <w:proofErr w:type="spellEnd"/>
      <w:r w:rsidRPr="00F913D8">
        <w:t xml:space="preserve"> 248- 252, 1974.</w:t>
      </w:r>
    </w:p>
    <w:p w14:paraId="6F0208E6" w14:textId="77777777" w:rsidR="008751A2" w:rsidRPr="00F913D8" w:rsidRDefault="008751A2" w:rsidP="00C22543">
      <w:pPr>
        <w:pStyle w:val="List1"/>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3C1C4BFA" w14:textId="77777777" w:rsidR="008751A2" w:rsidRPr="00F913D8" w:rsidRDefault="008751A2" w:rsidP="00C22543">
      <w:pPr>
        <w:pStyle w:val="List1"/>
      </w:pPr>
      <w:proofErr w:type="spellStart"/>
      <w:r w:rsidRPr="00F913D8">
        <w:t>Fujii</w:t>
      </w:r>
      <w:proofErr w:type="spellEnd"/>
      <w:r w:rsidRPr="00F913D8">
        <w:t>, Y., Yamanouchi, H. &amp;</w:t>
      </w:r>
      <w:proofErr w:type="spellStart"/>
      <w:r w:rsidRPr="00F913D8">
        <w:t>Matui</w:t>
      </w:r>
      <w:proofErr w:type="spellEnd"/>
      <w:r w:rsidRPr="00F913D8">
        <w:t>, T.: "Survey on Vessel Traffic Management Systems and Brief Introduction to Marine Traffic Studies", Electronic Navigation Research Institute Papers No. 45. 1984.</w:t>
      </w:r>
    </w:p>
    <w:p w14:paraId="249B895E" w14:textId="77777777" w:rsidR="008751A2" w:rsidRPr="00F913D8" w:rsidRDefault="008751A2" w:rsidP="00C22543">
      <w:pPr>
        <w:pStyle w:val="List1"/>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177-190.</w:t>
      </w:r>
    </w:p>
    <w:p w14:paraId="7DF1A2ED" w14:textId="77777777" w:rsidR="008751A2" w:rsidRPr="00F913D8" w:rsidRDefault="008751A2" w:rsidP="00C22543">
      <w:pPr>
        <w:pStyle w:val="List1"/>
      </w:pPr>
      <w:proofErr w:type="spellStart"/>
      <w:r w:rsidRPr="00F913D8">
        <w:t>Friis</w:t>
      </w:r>
      <w:proofErr w:type="spellEnd"/>
      <w:r w:rsidRPr="00F913D8">
        <w:t xml:space="preserve"> Hansen, P and Pedersen, P.T.: "Risk Analysis of Conventional and Solo Watch Keeping” Submitted to Int. Maritime 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3A045EC0" w14:textId="77777777" w:rsidR="008751A2" w:rsidRPr="00F913D8" w:rsidRDefault="008751A2" w:rsidP="00C22543">
      <w:pPr>
        <w:pStyle w:val="List1"/>
      </w:pPr>
      <w:proofErr w:type="spellStart"/>
      <w:r w:rsidRPr="00F913D8">
        <w:t>Friis</w:t>
      </w:r>
      <w:proofErr w:type="spellEnd"/>
      <w:r w:rsidRPr="00F913D8">
        <w:t xml:space="preserve">-Hansen, P and </w:t>
      </w:r>
      <w:proofErr w:type="spellStart"/>
      <w:r w:rsidRPr="00F913D8">
        <w:t>CerupSimonsen</w:t>
      </w:r>
      <w:proofErr w:type="spellEnd"/>
      <w:r w:rsidRPr="00F913D8">
        <w:t>, B.: "</w:t>
      </w:r>
      <w:proofErr w:type="spellStart"/>
      <w:r w:rsidRPr="00F913D8">
        <w:t>Dogden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54B3C0F1" w14:textId="77777777" w:rsidR="008751A2" w:rsidRPr="00F913D8" w:rsidRDefault="008751A2" w:rsidP="00C22543">
      <w:pPr>
        <w:pStyle w:val="List1"/>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xml:space="preserve">. 85-96. </w:t>
      </w:r>
    </w:p>
    <w:p w14:paraId="0EFDCB8D" w14:textId="77777777" w:rsidR="008751A2" w:rsidRPr="00F913D8" w:rsidRDefault="008751A2" w:rsidP="00C22543">
      <w:pPr>
        <w:pStyle w:val="List1"/>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39768636" w14:textId="77777777" w:rsidR="008751A2" w:rsidRPr="00F913D8" w:rsidRDefault="008751A2" w:rsidP="00C22543">
      <w:pPr>
        <w:pStyle w:val="List1"/>
      </w:pPr>
      <w:r w:rsidRPr="00F913D8">
        <w:t>Haugen, S.: “Probabilistic Evaluation of Frequency of Collision Between Ships and Offshore Platforms”. Ph.D. thesis, Marine Structures, University of Trondheim. Aug. 1991.</w:t>
      </w:r>
    </w:p>
    <w:p w14:paraId="1307A2FB" w14:textId="77777777" w:rsidR="008751A2" w:rsidRPr="00F913D8" w:rsidRDefault="008751A2" w:rsidP="00C22543">
      <w:pPr>
        <w:pStyle w:val="List1"/>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27043719" w14:textId="77777777" w:rsidR="008751A2" w:rsidRPr="00F913D8" w:rsidRDefault="008751A2" w:rsidP="00C22543">
      <w:pPr>
        <w:pStyle w:val="List1"/>
      </w:pPr>
      <w:r w:rsidRPr="00F913D8">
        <w:t>IMO: "Resolution and Other Decisions", Resolution 680-732, London. 1992.</w:t>
      </w:r>
    </w:p>
    <w:p w14:paraId="67C29199" w14:textId="77777777" w:rsidR="008751A2" w:rsidRPr="00F913D8" w:rsidRDefault="008751A2" w:rsidP="00C22543">
      <w:pPr>
        <w:pStyle w:val="List1"/>
      </w:pPr>
      <w:r w:rsidRPr="00F913D8">
        <w:t>Inoue, K.: "On the Separation of Traffic at Straight Waterway by Distribution Model of Ship Paters", J. Nautical Society of Japan, No. 5. 1972.</w:t>
      </w:r>
    </w:p>
    <w:p w14:paraId="2E587A6B" w14:textId="77777777" w:rsidR="008751A2" w:rsidRPr="00F913D8" w:rsidRDefault="008751A2" w:rsidP="00C22543">
      <w:pPr>
        <w:pStyle w:val="List1"/>
      </w:pPr>
      <w:r w:rsidRPr="00F913D8">
        <w:lastRenderedPageBreak/>
        <w:t xml:space="preserve">ISESO: "Information Technology for Enhanced Safety and Efficiency in Ship Design and Operation", Danish Maritime Authority.  </w:t>
      </w:r>
      <w:hyperlink r:id="rId18" w:history="1">
        <w:r w:rsidRPr="00F913D8">
          <w:rPr>
            <w:rStyle w:val="Hyperlink"/>
            <w:sz w:val="21"/>
            <w:szCs w:val="21"/>
          </w:rPr>
          <w:t>http://www.sofartsstyrelsen.dk/sw1161.asp</w:t>
        </w:r>
      </w:hyperlink>
    </w:p>
    <w:p w14:paraId="135D1A90" w14:textId="77777777" w:rsidR="008751A2" w:rsidRPr="00F913D8" w:rsidRDefault="008751A2" w:rsidP="00C22543">
      <w:pPr>
        <w:pStyle w:val="List1"/>
      </w:pPr>
      <w:r w:rsidRPr="00F913D8">
        <w:t>Jensen, F.V.: “An Introduction to Bayesian Networks”. UCL Press. 1996.</w:t>
      </w:r>
    </w:p>
    <w:p w14:paraId="75D0C8EC" w14:textId="77777777" w:rsidR="008751A2" w:rsidRPr="00F913D8" w:rsidRDefault="008751A2" w:rsidP="00C22543">
      <w:pPr>
        <w:pStyle w:val="List1"/>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117-121.</w:t>
      </w:r>
    </w:p>
    <w:p w14:paraId="65B8F1EE" w14:textId="77777777" w:rsidR="008751A2" w:rsidRPr="00F913D8" w:rsidRDefault="008751A2" w:rsidP="00C22543">
      <w:pPr>
        <w:pStyle w:val="List1"/>
      </w:pPr>
      <w:bookmarkStart w:id="236"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236"/>
    </w:p>
    <w:p w14:paraId="03261C65" w14:textId="77777777" w:rsidR="008751A2" w:rsidRPr="00F913D8" w:rsidRDefault="008751A2" w:rsidP="00C22543">
      <w:pPr>
        <w:pStyle w:val="List1"/>
      </w:pPr>
      <w:proofErr w:type="spellStart"/>
      <w:r w:rsidRPr="00F913D8">
        <w:t>MacDuff</w:t>
      </w:r>
      <w:proofErr w:type="spellEnd"/>
      <w:r w:rsidRPr="00F913D8">
        <w:t xml:space="preserve">, T.: “The Probability of Vessel Collisions”.  Ocean Industry, September 1974. </w:t>
      </w:r>
      <w:proofErr w:type="gramStart"/>
      <w:r w:rsidRPr="00F913D8">
        <w:t>pp</w:t>
      </w:r>
      <w:proofErr w:type="gramEnd"/>
      <w:r w:rsidRPr="00F913D8">
        <w:t>. 144-148.</w:t>
      </w:r>
    </w:p>
    <w:p w14:paraId="681BF581" w14:textId="77777777" w:rsidR="008751A2" w:rsidRPr="00F913D8" w:rsidRDefault="008751A2" w:rsidP="00C22543">
      <w:pPr>
        <w:pStyle w:val="List1"/>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13A63328" w14:textId="77777777" w:rsidR="008751A2" w:rsidRPr="00F913D8" w:rsidRDefault="008751A2" w:rsidP="00C22543">
      <w:pPr>
        <w:pStyle w:val="List1"/>
      </w:pPr>
      <w:r w:rsidRPr="00F913D8">
        <w:t>Pearl, J.: “Probabilistic Reasoning in Intelligent Systems: Networks of Plausible Inference”. Morgan Kaufmann Publishers, Inc. 1988.</w:t>
      </w:r>
    </w:p>
    <w:p w14:paraId="6A052F1D"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63ED6478"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"Collision and Grounding Mechanics". Proc. WEMT 1995, Copenhagen, Volume 1, pp.125-157. 1995.</w:t>
      </w:r>
    </w:p>
    <w:p w14:paraId="25342FE1" w14:textId="77777777" w:rsidR="008751A2" w:rsidRPr="00F913D8" w:rsidRDefault="008751A2" w:rsidP="00C22543">
      <w:pPr>
        <w:pStyle w:val="List1"/>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5E1D8DDF" w14:textId="77777777" w:rsidR="008751A2" w:rsidRPr="00F913D8" w:rsidRDefault="008751A2" w:rsidP="00C22543">
      <w:pPr>
        <w:pStyle w:val="List1"/>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2ED89AA0" w14:textId="77777777" w:rsidR="008751A2" w:rsidRPr="00F913D8" w:rsidRDefault="008751A2" w:rsidP="00C22543">
      <w:pPr>
        <w:pStyle w:val="List1"/>
      </w:pPr>
      <w:proofErr w:type="spellStart"/>
      <w:r w:rsidRPr="00F913D8">
        <w:t>Schraagen</w:t>
      </w:r>
      <w:proofErr w:type="spellEnd"/>
      <w:r w:rsidRPr="00F913D8">
        <w:t xml:space="preserve">, J.M.C, van Breda, L., and </w:t>
      </w:r>
      <w:proofErr w:type="spellStart"/>
      <w:r w:rsidRPr="00F913D8">
        <w:t>Rasker</w:t>
      </w:r>
      <w:proofErr w:type="spellEnd"/>
      <w:r w:rsidRPr="00F913D8">
        <w:t>, P.C.: “Sole look-out during periods of darkness”. TNO Human Factors R</w:t>
      </w:r>
      <w:del w:id="237" w:author="Alimchandani, Mahesh" w:date="2012-09-26T23:12:00Z">
        <w:r w:rsidRPr="00F913D8" w:rsidDel="00321181">
          <w:delText>r</w:delText>
        </w:r>
      </w:del>
      <w:r w:rsidRPr="00F913D8">
        <w:t>esearch Institute. August 22, 1997.</w:t>
      </w:r>
    </w:p>
    <w:p w14:paraId="46B0B435" w14:textId="77777777" w:rsidR="008751A2" w:rsidRPr="00F913D8" w:rsidRDefault="008751A2" w:rsidP="00C22543">
      <w:pPr>
        <w:pStyle w:val="List1"/>
      </w:pPr>
      <w:proofErr w:type="spellStart"/>
      <w:r w:rsidRPr="00F913D8">
        <w:t>Thau</w:t>
      </w:r>
      <w:proofErr w:type="spellEnd"/>
      <w:r w:rsidRPr="00F913D8">
        <w:t>, J. Personal communication. Danish Maritime Institute, Denmark. 1999.</w:t>
      </w:r>
    </w:p>
    <w:p w14:paraId="03FE250E" w14:textId="77777777" w:rsidR="008751A2" w:rsidRDefault="008751A2" w:rsidP="00C22543">
      <w:pPr>
        <w:pStyle w:val="List1"/>
        <w:rPr>
          <w:ins w:id="238" w:author=" " w:date="2012-09-26T05:48:00Z"/>
        </w:rPr>
      </w:pPr>
      <w:r w:rsidRPr="00F913D8">
        <w:t xml:space="preserve">U.S. Coast Guard: Homepage of Research and Development </w:t>
      </w:r>
      <w:proofErr w:type="spellStart"/>
      <w:r w:rsidRPr="00F913D8">
        <w:t>Center</w:t>
      </w:r>
      <w:proofErr w:type="spellEnd"/>
      <w:r w:rsidRPr="00F913D8">
        <w:t xml:space="preserve">. </w:t>
      </w:r>
      <w:hyperlink r:id="rId19" w:history="1">
        <w:r w:rsidRPr="00F913D8">
          <w:rPr>
            <w:rStyle w:val="Hyperlink"/>
            <w:sz w:val="21"/>
            <w:szCs w:val="21"/>
          </w:rPr>
          <w:t>http://www.rdc.uscg.</w:t>
        </w:r>
        <w:bookmarkStart w:id="239" w:name="_Hlt449864400"/>
        <w:r w:rsidRPr="00F913D8">
          <w:rPr>
            <w:rStyle w:val="Hyperlink"/>
            <w:sz w:val="21"/>
            <w:szCs w:val="21"/>
          </w:rPr>
          <w:t>m</w:t>
        </w:r>
        <w:bookmarkEnd w:id="239"/>
        <w:r w:rsidRPr="00F913D8">
          <w:rPr>
            <w:rStyle w:val="Hyperlink"/>
            <w:sz w:val="21"/>
            <w:szCs w:val="21"/>
          </w:rPr>
          <w:t>il</w:t>
        </w:r>
      </w:hyperlink>
    </w:p>
    <w:p w14:paraId="47E04EB8" w14:textId="77777777" w:rsidR="00130300" w:rsidRDefault="00130300" w:rsidP="00C22543">
      <w:pPr>
        <w:pStyle w:val="List1"/>
        <w:rPr>
          <w:ins w:id="240" w:author="Alimchandani, Mahesh" w:date="2012-09-26T23:12:00Z"/>
        </w:rPr>
      </w:pPr>
      <w:ins w:id="241" w:author=" " w:date="2012-09-26T05:48:00Z">
        <w:r>
          <w:t xml:space="preserve">IALA </w:t>
        </w:r>
        <w:proofErr w:type="spellStart"/>
        <w:r>
          <w:t>eNavigation</w:t>
        </w:r>
        <w:proofErr w:type="spellEnd"/>
        <w:r>
          <w:t xml:space="preserve"> Frequently Asked Questions (FAQs) </w:t>
        </w:r>
      </w:ins>
      <w:ins w:id="242" w:author="Alimchandani, Mahesh" w:date="2012-09-26T23:12:00Z">
        <w:r w:rsidR="00321181">
          <w:fldChar w:fldCharType="begin"/>
        </w:r>
        <w:r w:rsidR="00321181">
          <w:instrText xml:space="preserve"> HYPERLINK "</w:instrText>
        </w:r>
      </w:ins>
      <w:ins w:id="243" w:author=" " w:date="2012-09-26T05:50:00Z">
        <w:r w:rsidR="00321181" w:rsidRPr="00130300">
          <w:instrText>http://www.iala-aism.org/iala/FAQS/FAQse-nav.pdf</w:instrText>
        </w:r>
      </w:ins>
      <w:ins w:id="244" w:author="Alimchandani, Mahesh" w:date="2012-09-26T23:12:00Z">
        <w:r w:rsidR="00321181">
          <w:instrText xml:space="preserve">" </w:instrText>
        </w:r>
        <w:r w:rsidR="00321181">
          <w:fldChar w:fldCharType="separate"/>
        </w:r>
      </w:ins>
      <w:ins w:id="245" w:author=" " w:date="2012-09-26T05:50:00Z">
        <w:r w:rsidR="00321181" w:rsidRPr="00446DE4">
          <w:rPr>
            <w:rStyle w:val="Hyperlink"/>
          </w:rPr>
          <w:t>http://www.iala-aism.org/iala/FAQS/FAQse-nav.pdf</w:t>
        </w:r>
      </w:ins>
      <w:ins w:id="246" w:author="Alimchandani, Mahesh" w:date="2012-09-26T23:12:00Z">
        <w:r w:rsidR="00321181">
          <w:fldChar w:fldCharType="end"/>
        </w:r>
      </w:ins>
    </w:p>
    <w:p w14:paraId="0338D15F" w14:textId="77777777" w:rsidR="00321181" w:rsidRPr="00F913D8" w:rsidRDefault="00321181" w:rsidP="00321181">
      <w:pPr>
        <w:pStyle w:val="List1"/>
      </w:pPr>
      <w:ins w:id="247" w:author="Alimchandani, Mahesh" w:date="2012-09-26T23:12:00Z">
        <w:r>
          <w:t xml:space="preserve">IALA Guideline No. </w:t>
        </w:r>
        <w:r w:rsidRPr="00321181">
          <w:t>1081 ‘</w:t>
        </w:r>
      </w:ins>
      <w:ins w:id="248" w:author="Alimchandani, Mahesh" w:date="2012-09-26T23:13:00Z">
        <w:r>
          <w:t xml:space="preserve">on </w:t>
        </w:r>
      </w:ins>
      <w:ins w:id="249" w:author="Alimchandani, Mahesh" w:date="2012-09-26T23:12:00Z">
        <w:r w:rsidRPr="00321181">
          <w:t>Virtual Aids to Navigation’</w:t>
        </w:r>
      </w:ins>
      <w:ins w:id="250" w:author="Alimchandani, Mahesh" w:date="2012-09-26T23:13:00Z">
        <w:r>
          <w:t xml:space="preserve"> (</w:t>
        </w:r>
        <w:r w:rsidRPr="00321181">
          <w:t>http://www.iala-aism.org/iala</w:t>
        </w:r>
      </w:ins>
      <w:ins w:id="251" w:author="Alimchandani, Mahesh" w:date="2012-09-26T23:14:00Z">
        <w:r w:rsidRPr="00321181">
          <w:t>/publications/publications.php?</w:t>
        </w:r>
      </w:ins>
    </w:p>
    <w:p w14:paraId="35C4EBE6" w14:textId="77777777" w:rsidR="009D5839" w:rsidRPr="002C0E50" w:rsidRDefault="009D5839">
      <w:pPr>
        <w:rPr>
          <w:szCs w:val="22"/>
        </w:rPr>
      </w:pPr>
    </w:p>
    <w:sectPr w:rsidR="009D5839" w:rsidRPr="002C0E50" w:rsidSect="00B502CA">
      <w:headerReference w:type="default" r:id="rId20"/>
      <w:footerReference w:type="default" r:id="rId21"/>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38645E3" w14:textId="77777777" w:rsidR="00C60CC0" w:rsidRPr="00F17A82" w:rsidRDefault="00C60CC0">
      <w:pPr>
        <w:rPr>
          <w:sz w:val="23"/>
          <w:szCs w:val="23"/>
        </w:rPr>
      </w:pPr>
      <w:r w:rsidRPr="00F17A82">
        <w:rPr>
          <w:sz w:val="23"/>
          <w:szCs w:val="23"/>
        </w:rPr>
        <w:separator/>
      </w:r>
    </w:p>
  </w:endnote>
  <w:endnote w:type="continuationSeparator" w:id="0">
    <w:p w14:paraId="7E0C108D" w14:textId="77777777" w:rsidR="00C60CC0" w:rsidRPr="00F17A82" w:rsidRDefault="00C60CC0">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B42D44" w14:textId="77777777" w:rsidR="00C60CC0" w:rsidRPr="00F17A82" w:rsidRDefault="00C60CC0"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5464F0">
      <w:rPr>
        <w:rFonts w:cs="Arial"/>
        <w:noProof/>
        <w:sz w:val="23"/>
        <w:szCs w:val="23"/>
        <w:lang w:val="en-US"/>
      </w:rPr>
      <w:t>35</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5464F0">
      <w:rPr>
        <w:rFonts w:cs="Arial"/>
        <w:noProof/>
        <w:sz w:val="23"/>
        <w:szCs w:val="23"/>
        <w:lang w:val="en-US"/>
      </w:rPr>
      <w:t>44</w:t>
    </w:r>
    <w:r w:rsidRPr="00F17A82">
      <w:rPr>
        <w:rFonts w:cs="Arial"/>
        <w:sz w:val="23"/>
        <w:szCs w:val="23"/>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4C21698" w14:textId="77777777" w:rsidR="00C60CC0" w:rsidRPr="00F17A82" w:rsidRDefault="00C60CC0">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5464F0">
      <w:rPr>
        <w:rFonts w:cs="Arial"/>
        <w:noProof/>
        <w:sz w:val="23"/>
        <w:szCs w:val="23"/>
        <w:lang w:val="en-US"/>
      </w:rPr>
      <w:t>44</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5464F0">
      <w:rPr>
        <w:rFonts w:cs="Arial"/>
        <w:noProof/>
        <w:sz w:val="23"/>
        <w:szCs w:val="23"/>
        <w:lang w:val="en-US"/>
      </w:rPr>
      <w:t>44</w:t>
    </w:r>
    <w:r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1182E1C" w14:textId="77777777" w:rsidR="00C60CC0" w:rsidRPr="00F17A82" w:rsidRDefault="00C60CC0">
      <w:pPr>
        <w:rPr>
          <w:sz w:val="23"/>
          <w:szCs w:val="23"/>
        </w:rPr>
      </w:pPr>
      <w:r w:rsidRPr="00F17A82">
        <w:rPr>
          <w:sz w:val="23"/>
          <w:szCs w:val="23"/>
        </w:rPr>
        <w:separator/>
      </w:r>
    </w:p>
  </w:footnote>
  <w:footnote w:type="continuationSeparator" w:id="0">
    <w:p w14:paraId="71FB47C2" w14:textId="77777777" w:rsidR="00C60CC0" w:rsidRPr="00F17A82" w:rsidRDefault="00C60CC0">
      <w:pPr>
        <w:rPr>
          <w:sz w:val="23"/>
          <w:szCs w:val="23"/>
        </w:rPr>
      </w:pPr>
      <w:r w:rsidRPr="00F17A82">
        <w:rPr>
          <w:sz w:val="23"/>
          <w:szCs w:val="23"/>
        </w:rPr>
        <w:continuationSeparator/>
      </w:r>
    </w:p>
  </w:footnote>
  <w:footnote w:id="1">
    <w:p w14:paraId="1710C46D" w14:textId="77777777" w:rsidR="00C60CC0" w:rsidRDefault="00C60CC0" w:rsidP="00837CFD">
      <w:pPr>
        <w:pStyle w:val="Footnote"/>
      </w:pPr>
      <w:r>
        <w:rPr>
          <w:rStyle w:val="FootnoteReference"/>
        </w:rPr>
        <w:footnoteRef/>
      </w:r>
      <w:r>
        <w:tab/>
        <w:t>IALA is currently developing the quantitative IWRAP MKII model and has adopted the qualitative PAWSA model.</w:t>
      </w:r>
    </w:p>
  </w:footnote>
  <w:footnote w:id="2">
    <w:p w14:paraId="794C4C5B" w14:textId="77777777" w:rsidR="00C60CC0" w:rsidRDefault="00C60CC0" w:rsidP="00837CFD">
      <w:pPr>
        <w:pStyle w:val="Footnote"/>
      </w:pPr>
      <w:r>
        <w:rPr>
          <w:rStyle w:val="FootnoteReference"/>
        </w:rPr>
        <w:footnoteRef/>
      </w:r>
      <w:r>
        <w:tab/>
      </w:r>
      <w:r w:rsidRPr="00F56473">
        <w:rPr>
          <w:snapToGrid/>
        </w:rPr>
        <w:t>While, technically, risk is defined as probability x impact, the term risk is also commonly used to refer to the unwanted event itself, which is defined formally as a hazard.</w:t>
      </w:r>
      <w:r>
        <w:tab/>
      </w:r>
    </w:p>
  </w:footnote>
  <w:footnote w:id="3">
    <w:p w14:paraId="7F1A3930" w14:textId="77777777" w:rsidR="00C60CC0" w:rsidRDefault="00C60CC0"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2C10E9A3" w14:textId="77777777" w:rsidR="00C60CC0" w:rsidRPr="00F17A82" w:rsidRDefault="00C60CC0"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1FDFEE27" w14:textId="77777777" w:rsidR="00C60CC0" w:rsidRPr="00F17A82" w:rsidRDefault="00C60CC0" w:rsidP="006169BE">
      <w:pPr>
        <w:pStyle w:val="FootnoteText"/>
        <w:ind w:left="270" w:hanging="270"/>
        <w:rPr>
          <w:sz w:val="19"/>
          <w:szCs w:val="19"/>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1C1D26" w14:textId="77777777" w:rsidR="00C60CC0" w:rsidRDefault="00C60CC0" w:rsidP="002C03E8">
    <w:pPr>
      <w:pStyle w:val="Header"/>
      <w:jc w:val="center"/>
      <w:rPr>
        <w:rFonts w:cs="Arial"/>
        <w:sz w:val="19"/>
        <w:szCs w:val="19"/>
      </w:rPr>
    </w:pPr>
    <w:r>
      <w:rPr>
        <w:rFonts w:cs="Arial"/>
        <w:sz w:val="19"/>
        <w:szCs w:val="19"/>
      </w:rPr>
      <w:t>IALA Guideline 1018 - Risk management</w:t>
    </w:r>
  </w:p>
  <w:p w14:paraId="4F96E5F6" w14:textId="77777777" w:rsidR="00C60CC0" w:rsidRPr="00DA55C0" w:rsidRDefault="005464F0" w:rsidP="002C03E8">
    <w:pPr>
      <w:pStyle w:val="Header"/>
      <w:jc w:val="center"/>
      <w:rPr>
        <w:rFonts w:cs="Arial"/>
        <w:sz w:val="19"/>
        <w:szCs w:val="19"/>
      </w:rPr>
    </w:pPr>
    <w:r>
      <w:rPr>
        <w:rFonts w:cs="Arial"/>
        <w:noProof/>
        <w:sz w:val="19"/>
        <w:szCs w:val="19"/>
        <w:lang w:val="en-US"/>
      </w:rPr>
      <w:pict w14:anchorId="0B7EB5CA">
        <v:shapetype id="_x0000_t32" coordsize="21600,21600" o:spt="32" o:oned="t" path="m0,0l21600,21600e" filled="f">
          <v:path arrowok="t" fillok="f" o:connecttype="none"/>
          <o:lock v:ext="edit" shapetype="t"/>
        </v:shapetype>
        <v:shape id="AutoShape 1" o:spid="_x0000_s4097" type="#_x0000_t32" style="position:absolute;left:0;text-align:left;margin-left:23.6pt;margin-top:13.25pt;width:428.55pt;height:0;flip:y;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w:r>
    <w:r w:rsidR="00C60CC0">
      <w:rPr>
        <w:rFonts w:cs="Arial"/>
        <w:sz w:val="19"/>
        <w:szCs w:val="19"/>
      </w:rPr>
      <w:t>December 2005 [Revised November 2012]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B22BA9B" w14:textId="5D1FEA7E" w:rsidR="005464F0" w:rsidRDefault="005464F0" w:rsidP="005464F0">
    <w:pPr>
      <w:pStyle w:val="Header"/>
      <w:tabs>
        <w:tab w:val="clear" w:pos="8306"/>
        <w:tab w:val="right" w:pos="9639"/>
      </w:tabs>
      <w:jc w:val="right"/>
      <w:rPr>
        <w:ins w:id="197" w:author="Michael Hadley" w:date="2012-10-05T13:45:00Z"/>
      </w:rPr>
      <w:pPrChange w:id="198" w:author="Michael Hadley" w:date="2012-10-05T13:45:00Z">
        <w:pPr>
          <w:pStyle w:val="Header"/>
          <w:jc w:val="right"/>
        </w:pPr>
      </w:pPrChange>
    </w:pPr>
    <w:ins w:id="199" w:author="Michael Hadley" w:date="2012-10-05T13:45:00Z">
      <w:r>
        <w:t>ANM19/3</w:t>
      </w:r>
      <w:r>
        <w:t>8</w:t>
      </w:r>
    </w:ins>
  </w:p>
  <w:p w14:paraId="672C1C89" w14:textId="71692E51" w:rsidR="00742BB6" w:rsidDel="0068293C" w:rsidRDefault="00742BB6" w:rsidP="005464F0">
    <w:pPr>
      <w:pStyle w:val="Header"/>
      <w:tabs>
        <w:tab w:val="clear" w:pos="8306"/>
        <w:tab w:val="right" w:pos="9639"/>
      </w:tabs>
      <w:jc w:val="right"/>
      <w:rPr>
        <w:ins w:id="200" w:author="Alimchandani, Mahesh" w:date="2012-09-27T01:11:00Z"/>
        <w:del w:id="201" w:author="Michael Hadley" w:date="2012-10-05T13:44:00Z"/>
      </w:rPr>
      <w:pPrChange w:id="202" w:author="Michael Hadley" w:date="2012-10-05T13:45:00Z">
        <w:pPr>
          <w:pStyle w:val="Header"/>
        </w:pPr>
      </w:pPrChange>
    </w:pPr>
    <w:ins w:id="203" w:author="Alimchandani, Mahesh" w:date="2012-09-27T01:11:00Z">
      <w:del w:id="204" w:author="Michael Hadley" w:date="2012-10-05T13:45:00Z">
        <w:r w:rsidDel="005464F0">
          <w:tab/>
        </w:r>
        <w:r w:rsidDel="005464F0">
          <w:tab/>
        </w:r>
      </w:del>
    </w:ins>
    <w:ins w:id="205" w:author="Michael Hadley" w:date="2012-10-05T13:44:00Z">
      <w:r w:rsidR="005464F0">
        <w:t xml:space="preserve">Formerly </w:t>
      </w:r>
    </w:ins>
    <w:ins w:id="206" w:author="Alimchandani, Mahesh" w:date="2012-09-27T01:11:00Z">
      <w:r>
        <w:t>e-NAV12</w:t>
      </w:r>
    </w:ins>
    <w:ins w:id="207" w:author="Michael Hadley" w:date="2012-09-27T11:03:00Z">
      <w:r w:rsidR="00BB6A31">
        <w:t>/</w:t>
      </w:r>
    </w:ins>
    <w:ins w:id="208" w:author="Alimchandani, Mahesh" w:date="2012-09-27T01:11:00Z">
      <w:r>
        <w:t>output</w:t>
      </w:r>
    </w:ins>
    <w:ins w:id="209" w:author="Michael Hadley" w:date="2012-09-27T11:03:00Z">
      <w:r w:rsidR="00BB6A31">
        <w:t>/</w:t>
      </w:r>
    </w:ins>
    <w:ins w:id="210" w:author="Alimchandani, Mahesh" w:date="2012-09-27T01:11:00Z">
      <w:r>
        <w:t>9</w:t>
      </w:r>
    </w:ins>
  </w:p>
  <w:p w14:paraId="224FA596" w14:textId="77777777" w:rsidR="00C60CC0" w:rsidRPr="000A6246" w:rsidRDefault="00C60CC0" w:rsidP="005464F0">
    <w:pPr>
      <w:pStyle w:val="Header"/>
      <w:tabs>
        <w:tab w:val="clear" w:pos="8306"/>
        <w:tab w:val="right" w:pos="9639"/>
      </w:tabs>
      <w:jc w:val="right"/>
      <w:rPr>
        <w:sz w:val="24"/>
        <w:lang w:val="en-US"/>
      </w:rPr>
      <w:pPrChange w:id="211" w:author="Michael Hadley" w:date="2012-10-05T13:45:00Z">
        <w:pPr>
          <w:pStyle w:val="Header"/>
          <w:jc w:val="right"/>
        </w:pPr>
      </w:pPrChang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CDE524" w14:textId="77777777" w:rsidR="00C60CC0" w:rsidRPr="00F17A82" w:rsidRDefault="00C60CC0" w:rsidP="00DD23BA">
    <w:pPr>
      <w:pStyle w:val="Header"/>
      <w:jc w:val="center"/>
      <w:rPr>
        <w:rFonts w:cs="Arial"/>
        <w:sz w:val="19"/>
        <w:szCs w:val="19"/>
      </w:rPr>
    </w:pPr>
    <w:r w:rsidRPr="00F17A82">
      <w:rPr>
        <w:rFonts w:cs="Arial"/>
        <w:sz w:val="19"/>
        <w:szCs w:val="19"/>
      </w:rPr>
      <w:t>Guideline 1018 – Risk management</w:t>
    </w:r>
  </w:p>
  <w:p w14:paraId="68DC407C" w14:textId="77777777" w:rsidR="00C60CC0" w:rsidRPr="00F17A82" w:rsidRDefault="00C60CC0"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3D32AB"/>
    <w:multiLevelType w:val="multilevel"/>
    <w:tmpl w:val="0CB270B4"/>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lowerLetter"/>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4">
    <w:nsid w:val="15C143B6"/>
    <w:multiLevelType w:val="hybridMultilevel"/>
    <w:tmpl w:val="AF1E9C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C37E91"/>
    <w:multiLevelType w:val="multilevel"/>
    <w:tmpl w:val="DAA4409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800"/>
        </w:tabs>
        <w:ind w:left="180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427D6C8F"/>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4BC63137"/>
    <w:multiLevelType w:val="hybridMultilevel"/>
    <w:tmpl w:val="687A68B4"/>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0">
    <w:nsid w:val="4D75495F"/>
    <w:multiLevelType w:val="hybridMultilevel"/>
    <w:tmpl w:val="1A1C07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noProof w:val="0"/>
        <w:vanish w:val="0"/>
        <w:color w:val="000000"/>
        <w:spacing w:val="0"/>
        <w:kern w:val="0"/>
        <w:position w:val="0"/>
        <w:sz w:val="28"/>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2713483"/>
    <w:multiLevelType w:val="multilevel"/>
    <w:tmpl w:val="897027C2"/>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decimal"/>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6">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CC427BA6"/>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
      <w:lvlText w:val="%2"/>
      <w:lvlJc w:val="left"/>
      <w:pPr>
        <w:tabs>
          <w:tab w:val="num" w:pos="1560"/>
        </w:tabs>
        <w:ind w:left="1560" w:hanging="567"/>
      </w:pPr>
      <w:rPr>
        <w:rFonts w:ascii="Arial" w:hAnsi="Arial"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num w:numId="1">
    <w:abstractNumId w:val="9"/>
  </w:num>
  <w:num w:numId="2">
    <w:abstractNumId w:val="6"/>
  </w:num>
  <w:num w:numId="3">
    <w:abstractNumId w:val="5"/>
  </w:num>
  <w:num w:numId="4">
    <w:abstractNumId w:val="1"/>
  </w:num>
  <w:num w:numId="5">
    <w:abstractNumId w:val="0"/>
  </w:num>
  <w:num w:numId="6">
    <w:abstractNumId w:val="8"/>
  </w:num>
  <w:num w:numId="7">
    <w:abstractNumId w:val="2"/>
  </w:num>
  <w:num w:numId="8">
    <w:abstractNumId w:val="16"/>
  </w:num>
  <w:num w:numId="9">
    <w:abstractNumId w:val="17"/>
  </w:num>
  <w:num w:numId="10">
    <w:abstractNumId w:val="12"/>
  </w:num>
  <w:num w:numId="11">
    <w:abstractNumId w:val="14"/>
  </w:num>
  <w:num w:numId="12">
    <w:abstractNumId w:val="1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4"/>
  </w:num>
  <w:num w:numId="55">
    <w:abstractNumId w:val="15"/>
  </w:num>
  <w:num w:numId="56">
    <w:abstractNumId w:val="3"/>
  </w:num>
  <w:num w:numId="57">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characterSpacingControl w:val="doNotCompress"/>
  <w:hdrShapeDefaults>
    <o:shapedefaults v:ext="edit" spidmax="4100"/>
    <o:shapelayout v:ext="edit">
      <o:idmap v:ext="edit" data="4"/>
      <o:rules v:ext="edit">
        <o:r id="V:Rule2" type="connector" idref="#AutoShape 1"/>
      </o:rules>
    </o:shapelayout>
  </w:hdrShapeDefault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6169BE"/>
    <w:rsid w:val="00005487"/>
    <w:rsid w:val="00006774"/>
    <w:rsid w:val="000213CA"/>
    <w:rsid w:val="000357FA"/>
    <w:rsid w:val="00037D88"/>
    <w:rsid w:val="00044115"/>
    <w:rsid w:val="0004461F"/>
    <w:rsid w:val="00045A65"/>
    <w:rsid w:val="00050347"/>
    <w:rsid w:val="00052419"/>
    <w:rsid w:val="0005782A"/>
    <w:rsid w:val="00057DE2"/>
    <w:rsid w:val="00057F6D"/>
    <w:rsid w:val="000642C1"/>
    <w:rsid w:val="00070544"/>
    <w:rsid w:val="000707BC"/>
    <w:rsid w:val="0007532C"/>
    <w:rsid w:val="000757B0"/>
    <w:rsid w:val="00075A9F"/>
    <w:rsid w:val="00083FFC"/>
    <w:rsid w:val="00085E4D"/>
    <w:rsid w:val="00090D31"/>
    <w:rsid w:val="00092ED7"/>
    <w:rsid w:val="000940E5"/>
    <w:rsid w:val="00094690"/>
    <w:rsid w:val="000A0D67"/>
    <w:rsid w:val="000A3835"/>
    <w:rsid w:val="000A5BE5"/>
    <w:rsid w:val="000A6246"/>
    <w:rsid w:val="000A6EB5"/>
    <w:rsid w:val="000B6BFC"/>
    <w:rsid w:val="000C1723"/>
    <w:rsid w:val="000C1798"/>
    <w:rsid w:val="000C1A72"/>
    <w:rsid w:val="000C1CE8"/>
    <w:rsid w:val="000C269B"/>
    <w:rsid w:val="000D2125"/>
    <w:rsid w:val="000D2A02"/>
    <w:rsid w:val="000D37B4"/>
    <w:rsid w:val="000E6413"/>
    <w:rsid w:val="000F3637"/>
    <w:rsid w:val="000F48E0"/>
    <w:rsid w:val="000F50C4"/>
    <w:rsid w:val="001009E5"/>
    <w:rsid w:val="00101B05"/>
    <w:rsid w:val="00104168"/>
    <w:rsid w:val="001041A3"/>
    <w:rsid w:val="00104485"/>
    <w:rsid w:val="0011195C"/>
    <w:rsid w:val="001160F4"/>
    <w:rsid w:val="00123B2F"/>
    <w:rsid w:val="00130300"/>
    <w:rsid w:val="00131949"/>
    <w:rsid w:val="00142DCA"/>
    <w:rsid w:val="00146DC0"/>
    <w:rsid w:val="0015068C"/>
    <w:rsid w:val="001545F0"/>
    <w:rsid w:val="0015537E"/>
    <w:rsid w:val="00173FE3"/>
    <w:rsid w:val="00193750"/>
    <w:rsid w:val="00195899"/>
    <w:rsid w:val="001A0079"/>
    <w:rsid w:val="001A0ADB"/>
    <w:rsid w:val="001A0BEE"/>
    <w:rsid w:val="001A394A"/>
    <w:rsid w:val="001A47A6"/>
    <w:rsid w:val="001B0BE9"/>
    <w:rsid w:val="001C0DA6"/>
    <w:rsid w:val="001C2760"/>
    <w:rsid w:val="001C55DA"/>
    <w:rsid w:val="001C617F"/>
    <w:rsid w:val="001C7DAA"/>
    <w:rsid w:val="001D515C"/>
    <w:rsid w:val="001E07D0"/>
    <w:rsid w:val="001E4A1C"/>
    <w:rsid w:val="001E4AB8"/>
    <w:rsid w:val="001F051D"/>
    <w:rsid w:val="001F1422"/>
    <w:rsid w:val="001F199B"/>
    <w:rsid w:val="001F222F"/>
    <w:rsid w:val="001F5363"/>
    <w:rsid w:val="001F5629"/>
    <w:rsid w:val="00204F0F"/>
    <w:rsid w:val="00210B12"/>
    <w:rsid w:val="002178F0"/>
    <w:rsid w:val="00221835"/>
    <w:rsid w:val="00227A7D"/>
    <w:rsid w:val="00230047"/>
    <w:rsid w:val="002354D3"/>
    <w:rsid w:val="0024089B"/>
    <w:rsid w:val="00245055"/>
    <w:rsid w:val="002532CD"/>
    <w:rsid w:val="002536DB"/>
    <w:rsid w:val="002640D9"/>
    <w:rsid w:val="0026582B"/>
    <w:rsid w:val="0026602E"/>
    <w:rsid w:val="00266451"/>
    <w:rsid w:val="002665EE"/>
    <w:rsid w:val="0026771A"/>
    <w:rsid w:val="00290B9B"/>
    <w:rsid w:val="00292615"/>
    <w:rsid w:val="00295D5C"/>
    <w:rsid w:val="002963D9"/>
    <w:rsid w:val="0029658A"/>
    <w:rsid w:val="002A1A71"/>
    <w:rsid w:val="002A1AB9"/>
    <w:rsid w:val="002A23C0"/>
    <w:rsid w:val="002A2F3F"/>
    <w:rsid w:val="002A52A7"/>
    <w:rsid w:val="002B3F95"/>
    <w:rsid w:val="002B42D5"/>
    <w:rsid w:val="002B5D79"/>
    <w:rsid w:val="002B6A7B"/>
    <w:rsid w:val="002C0081"/>
    <w:rsid w:val="002C03E8"/>
    <w:rsid w:val="002C0E50"/>
    <w:rsid w:val="002C1F05"/>
    <w:rsid w:val="002C6310"/>
    <w:rsid w:val="002D2EE8"/>
    <w:rsid w:val="002D35CC"/>
    <w:rsid w:val="002D465E"/>
    <w:rsid w:val="002D5492"/>
    <w:rsid w:val="002D60C2"/>
    <w:rsid w:val="002E3E1A"/>
    <w:rsid w:val="002E3F2F"/>
    <w:rsid w:val="002E7495"/>
    <w:rsid w:val="002F02C2"/>
    <w:rsid w:val="002F12AE"/>
    <w:rsid w:val="002F1318"/>
    <w:rsid w:val="002F4673"/>
    <w:rsid w:val="002F7A68"/>
    <w:rsid w:val="003022D3"/>
    <w:rsid w:val="00304705"/>
    <w:rsid w:val="00321181"/>
    <w:rsid w:val="003237A6"/>
    <w:rsid w:val="003269B5"/>
    <w:rsid w:val="00327578"/>
    <w:rsid w:val="003328F3"/>
    <w:rsid w:val="00335A4D"/>
    <w:rsid w:val="00342B0E"/>
    <w:rsid w:val="00345080"/>
    <w:rsid w:val="00345634"/>
    <w:rsid w:val="00346D40"/>
    <w:rsid w:val="00347253"/>
    <w:rsid w:val="003511CB"/>
    <w:rsid w:val="00352DA5"/>
    <w:rsid w:val="00353AD1"/>
    <w:rsid w:val="003546DE"/>
    <w:rsid w:val="00360C64"/>
    <w:rsid w:val="0036520F"/>
    <w:rsid w:val="00365362"/>
    <w:rsid w:val="00370E8C"/>
    <w:rsid w:val="00372C8F"/>
    <w:rsid w:val="00374377"/>
    <w:rsid w:val="00374863"/>
    <w:rsid w:val="003829FC"/>
    <w:rsid w:val="0039464E"/>
    <w:rsid w:val="003A0064"/>
    <w:rsid w:val="003A00F6"/>
    <w:rsid w:val="003B256E"/>
    <w:rsid w:val="003B43C2"/>
    <w:rsid w:val="003C10A1"/>
    <w:rsid w:val="003C4769"/>
    <w:rsid w:val="003C56C5"/>
    <w:rsid w:val="003D010A"/>
    <w:rsid w:val="003D0844"/>
    <w:rsid w:val="003D24F4"/>
    <w:rsid w:val="003D372A"/>
    <w:rsid w:val="003D4726"/>
    <w:rsid w:val="003D5CAF"/>
    <w:rsid w:val="003F114E"/>
    <w:rsid w:val="003F3BFC"/>
    <w:rsid w:val="00404779"/>
    <w:rsid w:val="004048BB"/>
    <w:rsid w:val="00404A58"/>
    <w:rsid w:val="00411E6E"/>
    <w:rsid w:val="0041484A"/>
    <w:rsid w:val="004203CD"/>
    <w:rsid w:val="00420F30"/>
    <w:rsid w:val="004235FA"/>
    <w:rsid w:val="00437177"/>
    <w:rsid w:val="004410E6"/>
    <w:rsid w:val="00441EF8"/>
    <w:rsid w:val="00442E8C"/>
    <w:rsid w:val="00447A13"/>
    <w:rsid w:val="00483B17"/>
    <w:rsid w:val="0048452E"/>
    <w:rsid w:val="00486AE6"/>
    <w:rsid w:val="00490E9F"/>
    <w:rsid w:val="00495529"/>
    <w:rsid w:val="00496E20"/>
    <w:rsid w:val="0049776A"/>
    <w:rsid w:val="004B0EFA"/>
    <w:rsid w:val="004B236C"/>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E4B"/>
    <w:rsid w:val="00522CCA"/>
    <w:rsid w:val="0052371C"/>
    <w:rsid w:val="00530AFF"/>
    <w:rsid w:val="005335CA"/>
    <w:rsid w:val="005339C0"/>
    <w:rsid w:val="00537F63"/>
    <w:rsid w:val="005464F0"/>
    <w:rsid w:val="00547B29"/>
    <w:rsid w:val="005544C7"/>
    <w:rsid w:val="005611B2"/>
    <w:rsid w:val="005637DF"/>
    <w:rsid w:val="0057789F"/>
    <w:rsid w:val="00584569"/>
    <w:rsid w:val="00584B61"/>
    <w:rsid w:val="005915A6"/>
    <w:rsid w:val="00593CCA"/>
    <w:rsid w:val="005968E0"/>
    <w:rsid w:val="005A1C35"/>
    <w:rsid w:val="005A1FCC"/>
    <w:rsid w:val="005A3E9A"/>
    <w:rsid w:val="005B1070"/>
    <w:rsid w:val="005B21C2"/>
    <w:rsid w:val="005B58C6"/>
    <w:rsid w:val="005B62BC"/>
    <w:rsid w:val="005C1A8B"/>
    <w:rsid w:val="005C6D9E"/>
    <w:rsid w:val="005C6DD2"/>
    <w:rsid w:val="005E6102"/>
    <w:rsid w:val="005F465D"/>
    <w:rsid w:val="005F62A4"/>
    <w:rsid w:val="00603AED"/>
    <w:rsid w:val="00604C05"/>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637BF"/>
    <w:rsid w:val="00663876"/>
    <w:rsid w:val="00664926"/>
    <w:rsid w:val="00670B5B"/>
    <w:rsid w:val="006724FD"/>
    <w:rsid w:val="00672835"/>
    <w:rsid w:val="0067483B"/>
    <w:rsid w:val="0068048C"/>
    <w:rsid w:val="0068293C"/>
    <w:rsid w:val="00682C70"/>
    <w:rsid w:val="00685480"/>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E0288"/>
    <w:rsid w:val="006E06D7"/>
    <w:rsid w:val="006E1931"/>
    <w:rsid w:val="006E3B46"/>
    <w:rsid w:val="006E4251"/>
    <w:rsid w:val="006E4950"/>
    <w:rsid w:val="006E65DD"/>
    <w:rsid w:val="006F2593"/>
    <w:rsid w:val="006F33A0"/>
    <w:rsid w:val="006F36B9"/>
    <w:rsid w:val="006F684B"/>
    <w:rsid w:val="006F6A5B"/>
    <w:rsid w:val="00707839"/>
    <w:rsid w:val="00710BDC"/>
    <w:rsid w:val="00715DF3"/>
    <w:rsid w:val="007325D9"/>
    <w:rsid w:val="0073362B"/>
    <w:rsid w:val="00734E8E"/>
    <w:rsid w:val="00737DF2"/>
    <w:rsid w:val="00742BB6"/>
    <w:rsid w:val="007553C3"/>
    <w:rsid w:val="00777EEE"/>
    <w:rsid w:val="00782B55"/>
    <w:rsid w:val="0078502B"/>
    <w:rsid w:val="00790AEF"/>
    <w:rsid w:val="00792E35"/>
    <w:rsid w:val="00796971"/>
    <w:rsid w:val="007A0ECF"/>
    <w:rsid w:val="007A2BD0"/>
    <w:rsid w:val="007A2C57"/>
    <w:rsid w:val="007A3397"/>
    <w:rsid w:val="007B1D68"/>
    <w:rsid w:val="007B24B7"/>
    <w:rsid w:val="007B5132"/>
    <w:rsid w:val="007C3EFC"/>
    <w:rsid w:val="007D1DC5"/>
    <w:rsid w:val="007D61C4"/>
    <w:rsid w:val="007D6D2A"/>
    <w:rsid w:val="007E1A78"/>
    <w:rsid w:val="007F1DFE"/>
    <w:rsid w:val="007F4371"/>
    <w:rsid w:val="00801409"/>
    <w:rsid w:val="00807A48"/>
    <w:rsid w:val="008113C1"/>
    <w:rsid w:val="0081393C"/>
    <w:rsid w:val="008209BF"/>
    <w:rsid w:val="00822752"/>
    <w:rsid w:val="00837CFD"/>
    <w:rsid w:val="00860B7F"/>
    <w:rsid w:val="0086779A"/>
    <w:rsid w:val="008751A2"/>
    <w:rsid w:val="00875633"/>
    <w:rsid w:val="0088142F"/>
    <w:rsid w:val="00881BCD"/>
    <w:rsid w:val="00881C22"/>
    <w:rsid w:val="008869D3"/>
    <w:rsid w:val="00887AC2"/>
    <w:rsid w:val="00891FA1"/>
    <w:rsid w:val="00895F3D"/>
    <w:rsid w:val="00897C0F"/>
    <w:rsid w:val="008A1DF2"/>
    <w:rsid w:val="008A1F77"/>
    <w:rsid w:val="008B2BB7"/>
    <w:rsid w:val="008B3DE3"/>
    <w:rsid w:val="008B4AC2"/>
    <w:rsid w:val="008C0541"/>
    <w:rsid w:val="008C11D6"/>
    <w:rsid w:val="008C6D44"/>
    <w:rsid w:val="008C79A0"/>
    <w:rsid w:val="008E07EA"/>
    <w:rsid w:val="008E1DAE"/>
    <w:rsid w:val="008E773D"/>
    <w:rsid w:val="008E79E1"/>
    <w:rsid w:val="008F016E"/>
    <w:rsid w:val="008F3B41"/>
    <w:rsid w:val="008F3D6F"/>
    <w:rsid w:val="008F43F4"/>
    <w:rsid w:val="008F75BF"/>
    <w:rsid w:val="00906DAD"/>
    <w:rsid w:val="009102D1"/>
    <w:rsid w:val="009105BD"/>
    <w:rsid w:val="00914883"/>
    <w:rsid w:val="00917580"/>
    <w:rsid w:val="00917882"/>
    <w:rsid w:val="00922100"/>
    <w:rsid w:val="00923D0C"/>
    <w:rsid w:val="00926516"/>
    <w:rsid w:val="00932AAB"/>
    <w:rsid w:val="0093535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32C2"/>
    <w:rsid w:val="009808C0"/>
    <w:rsid w:val="00984AE1"/>
    <w:rsid w:val="0098510D"/>
    <w:rsid w:val="009A084A"/>
    <w:rsid w:val="009A24CB"/>
    <w:rsid w:val="009A2F72"/>
    <w:rsid w:val="009A42AB"/>
    <w:rsid w:val="009A531E"/>
    <w:rsid w:val="009A600F"/>
    <w:rsid w:val="009A68AC"/>
    <w:rsid w:val="009A7AA0"/>
    <w:rsid w:val="009B0091"/>
    <w:rsid w:val="009B1B20"/>
    <w:rsid w:val="009B45F1"/>
    <w:rsid w:val="009B7631"/>
    <w:rsid w:val="009C3AFA"/>
    <w:rsid w:val="009D5839"/>
    <w:rsid w:val="009D7134"/>
    <w:rsid w:val="009E5D25"/>
    <w:rsid w:val="009F10B9"/>
    <w:rsid w:val="009F1986"/>
    <w:rsid w:val="009F2555"/>
    <w:rsid w:val="009F26F8"/>
    <w:rsid w:val="00A007DE"/>
    <w:rsid w:val="00A03BF9"/>
    <w:rsid w:val="00A05660"/>
    <w:rsid w:val="00A11138"/>
    <w:rsid w:val="00A2349D"/>
    <w:rsid w:val="00A24F7B"/>
    <w:rsid w:val="00A26188"/>
    <w:rsid w:val="00A3313B"/>
    <w:rsid w:val="00A33526"/>
    <w:rsid w:val="00A37035"/>
    <w:rsid w:val="00A37268"/>
    <w:rsid w:val="00A40CA3"/>
    <w:rsid w:val="00A41082"/>
    <w:rsid w:val="00A43AB8"/>
    <w:rsid w:val="00A5242B"/>
    <w:rsid w:val="00A5497D"/>
    <w:rsid w:val="00A57B80"/>
    <w:rsid w:val="00A6504D"/>
    <w:rsid w:val="00A767CD"/>
    <w:rsid w:val="00A858C0"/>
    <w:rsid w:val="00A902D2"/>
    <w:rsid w:val="00A91284"/>
    <w:rsid w:val="00A930B3"/>
    <w:rsid w:val="00A96A8A"/>
    <w:rsid w:val="00AA32BA"/>
    <w:rsid w:val="00AA5F49"/>
    <w:rsid w:val="00AB2933"/>
    <w:rsid w:val="00AB2F4C"/>
    <w:rsid w:val="00AB3BE4"/>
    <w:rsid w:val="00AB4385"/>
    <w:rsid w:val="00AB48F9"/>
    <w:rsid w:val="00AB7C6A"/>
    <w:rsid w:val="00AD296C"/>
    <w:rsid w:val="00AD558A"/>
    <w:rsid w:val="00AE1B69"/>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98D"/>
    <w:rsid w:val="00B154B8"/>
    <w:rsid w:val="00B169C2"/>
    <w:rsid w:val="00B23270"/>
    <w:rsid w:val="00B2370D"/>
    <w:rsid w:val="00B241D8"/>
    <w:rsid w:val="00B24706"/>
    <w:rsid w:val="00B2622F"/>
    <w:rsid w:val="00B27A75"/>
    <w:rsid w:val="00B27E11"/>
    <w:rsid w:val="00B32663"/>
    <w:rsid w:val="00B37EDB"/>
    <w:rsid w:val="00B40CDE"/>
    <w:rsid w:val="00B502CA"/>
    <w:rsid w:val="00B54010"/>
    <w:rsid w:val="00B5547E"/>
    <w:rsid w:val="00B56900"/>
    <w:rsid w:val="00B62F8C"/>
    <w:rsid w:val="00B66190"/>
    <w:rsid w:val="00B66985"/>
    <w:rsid w:val="00B6726D"/>
    <w:rsid w:val="00B72771"/>
    <w:rsid w:val="00B75B44"/>
    <w:rsid w:val="00B77068"/>
    <w:rsid w:val="00B83352"/>
    <w:rsid w:val="00B87C5E"/>
    <w:rsid w:val="00B911D8"/>
    <w:rsid w:val="00B944E0"/>
    <w:rsid w:val="00B97FDB"/>
    <w:rsid w:val="00BB0FDD"/>
    <w:rsid w:val="00BB6A31"/>
    <w:rsid w:val="00BC0DA7"/>
    <w:rsid w:val="00BC4000"/>
    <w:rsid w:val="00BC528B"/>
    <w:rsid w:val="00BC67AE"/>
    <w:rsid w:val="00BD2C2F"/>
    <w:rsid w:val="00BD3B78"/>
    <w:rsid w:val="00BD44FF"/>
    <w:rsid w:val="00BD7E7E"/>
    <w:rsid w:val="00BE20EA"/>
    <w:rsid w:val="00BE31F5"/>
    <w:rsid w:val="00BE39C6"/>
    <w:rsid w:val="00BE3DB6"/>
    <w:rsid w:val="00BE4FDE"/>
    <w:rsid w:val="00BE5D71"/>
    <w:rsid w:val="00BF2879"/>
    <w:rsid w:val="00C01FBC"/>
    <w:rsid w:val="00C03D1B"/>
    <w:rsid w:val="00C04AFD"/>
    <w:rsid w:val="00C04BCA"/>
    <w:rsid w:val="00C0594E"/>
    <w:rsid w:val="00C11E90"/>
    <w:rsid w:val="00C137BE"/>
    <w:rsid w:val="00C15227"/>
    <w:rsid w:val="00C160B6"/>
    <w:rsid w:val="00C16EA5"/>
    <w:rsid w:val="00C1744E"/>
    <w:rsid w:val="00C176A8"/>
    <w:rsid w:val="00C20E2C"/>
    <w:rsid w:val="00C22543"/>
    <w:rsid w:val="00C232BF"/>
    <w:rsid w:val="00C245E0"/>
    <w:rsid w:val="00C25B84"/>
    <w:rsid w:val="00C34C92"/>
    <w:rsid w:val="00C3748B"/>
    <w:rsid w:val="00C37945"/>
    <w:rsid w:val="00C46AC5"/>
    <w:rsid w:val="00C51E10"/>
    <w:rsid w:val="00C54232"/>
    <w:rsid w:val="00C54790"/>
    <w:rsid w:val="00C55F44"/>
    <w:rsid w:val="00C56B29"/>
    <w:rsid w:val="00C603DC"/>
    <w:rsid w:val="00C60CC0"/>
    <w:rsid w:val="00C64DC4"/>
    <w:rsid w:val="00C6553C"/>
    <w:rsid w:val="00C6710B"/>
    <w:rsid w:val="00C777E6"/>
    <w:rsid w:val="00C83081"/>
    <w:rsid w:val="00C874D7"/>
    <w:rsid w:val="00C87E23"/>
    <w:rsid w:val="00C90FE7"/>
    <w:rsid w:val="00C94BE7"/>
    <w:rsid w:val="00C9726A"/>
    <w:rsid w:val="00CA114C"/>
    <w:rsid w:val="00CB0DE2"/>
    <w:rsid w:val="00CC1823"/>
    <w:rsid w:val="00CC4748"/>
    <w:rsid w:val="00CC550A"/>
    <w:rsid w:val="00CC5A11"/>
    <w:rsid w:val="00CC7A31"/>
    <w:rsid w:val="00CD049E"/>
    <w:rsid w:val="00CD124B"/>
    <w:rsid w:val="00CD4E7B"/>
    <w:rsid w:val="00CD51E1"/>
    <w:rsid w:val="00CE16FD"/>
    <w:rsid w:val="00CE56A8"/>
    <w:rsid w:val="00CE7729"/>
    <w:rsid w:val="00CE7752"/>
    <w:rsid w:val="00CF0E71"/>
    <w:rsid w:val="00CF2EF6"/>
    <w:rsid w:val="00D0122E"/>
    <w:rsid w:val="00D01A9D"/>
    <w:rsid w:val="00D039C2"/>
    <w:rsid w:val="00D1333D"/>
    <w:rsid w:val="00D15ACF"/>
    <w:rsid w:val="00D16300"/>
    <w:rsid w:val="00D17875"/>
    <w:rsid w:val="00D20A52"/>
    <w:rsid w:val="00D21392"/>
    <w:rsid w:val="00D22270"/>
    <w:rsid w:val="00D234FC"/>
    <w:rsid w:val="00D2482F"/>
    <w:rsid w:val="00D24FCF"/>
    <w:rsid w:val="00D27237"/>
    <w:rsid w:val="00D309AE"/>
    <w:rsid w:val="00D43018"/>
    <w:rsid w:val="00D4608D"/>
    <w:rsid w:val="00D469F4"/>
    <w:rsid w:val="00D47576"/>
    <w:rsid w:val="00D611D9"/>
    <w:rsid w:val="00D6209D"/>
    <w:rsid w:val="00D631A2"/>
    <w:rsid w:val="00D636E1"/>
    <w:rsid w:val="00D636E2"/>
    <w:rsid w:val="00D65F53"/>
    <w:rsid w:val="00D71FCB"/>
    <w:rsid w:val="00D730B7"/>
    <w:rsid w:val="00D84DBC"/>
    <w:rsid w:val="00D87157"/>
    <w:rsid w:val="00DA348D"/>
    <w:rsid w:val="00DA55C0"/>
    <w:rsid w:val="00DA5ED6"/>
    <w:rsid w:val="00DB2E8B"/>
    <w:rsid w:val="00DB35CE"/>
    <w:rsid w:val="00DB69CE"/>
    <w:rsid w:val="00DB7CD0"/>
    <w:rsid w:val="00DC09C6"/>
    <w:rsid w:val="00DC1116"/>
    <w:rsid w:val="00DC3887"/>
    <w:rsid w:val="00DD23BA"/>
    <w:rsid w:val="00DD3B6C"/>
    <w:rsid w:val="00DD4BAB"/>
    <w:rsid w:val="00DD72D7"/>
    <w:rsid w:val="00DD7869"/>
    <w:rsid w:val="00DE25AF"/>
    <w:rsid w:val="00DE328D"/>
    <w:rsid w:val="00DF37B5"/>
    <w:rsid w:val="00DF44A0"/>
    <w:rsid w:val="00DF715E"/>
    <w:rsid w:val="00E01E46"/>
    <w:rsid w:val="00E0527F"/>
    <w:rsid w:val="00E05624"/>
    <w:rsid w:val="00E06CCE"/>
    <w:rsid w:val="00E14DCB"/>
    <w:rsid w:val="00E15B0E"/>
    <w:rsid w:val="00E16077"/>
    <w:rsid w:val="00E20127"/>
    <w:rsid w:val="00E21FA2"/>
    <w:rsid w:val="00E240DC"/>
    <w:rsid w:val="00E249ED"/>
    <w:rsid w:val="00E24FA6"/>
    <w:rsid w:val="00E265DC"/>
    <w:rsid w:val="00E30D64"/>
    <w:rsid w:val="00E35E84"/>
    <w:rsid w:val="00E46969"/>
    <w:rsid w:val="00E47229"/>
    <w:rsid w:val="00E52A2D"/>
    <w:rsid w:val="00E57242"/>
    <w:rsid w:val="00E61773"/>
    <w:rsid w:val="00E63B7D"/>
    <w:rsid w:val="00E674D0"/>
    <w:rsid w:val="00E715D1"/>
    <w:rsid w:val="00E71ABE"/>
    <w:rsid w:val="00E92E30"/>
    <w:rsid w:val="00E970FD"/>
    <w:rsid w:val="00EA1A30"/>
    <w:rsid w:val="00EA2998"/>
    <w:rsid w:val="00EA6360"/>
    <w:rsid w:val="00EA73AB"/>
    <w:rsid w:val="00EB0CCB"/>
    <w:rsid w:val="00EB1D63"/>
    <w:rsid w:val="00EB49A2"/>
    <w:rsid w:val="00EB5CFF"/>
    <w:rsid w:val="00EB5F77"/>
    <w:rsid w:val="00EC05CA"/>
    <w:rsid w:val="00EC5DE9"/>
    <w:rsid w:val="00ED2144"/>
    <w:rsid w:val="00ED419F"/>
    <w:rsid w:val="00EE0EF3"/>
    <w:rsid w:val="00EE219D"/>
    <w:rsid w:val="00EE23CF"/>
    <w:rsid w:val="00EF060D"/>
    <w:rsid w:val="00F0030A"/>
    <w:rsid w:val="00F0645E"/>
    <w:rsid w:val="00F07F2C"/>
    <w:rsid w:val="00F13558"/>
    <w:rsid w:val="00F13AA1"/>
    <w:rsid w:val="00F14D41"/>
    <w:rsid w:val="00F16092"/>
    <w:rsid w:val="00F1654E"/>
    <w:rsid w:val="00F17A82"/>
    <w:rsid w:val="00F2078D"/>
    <w:rsid w:val="00F21896"/>
    <w:rsid w:val="00F22723"/>
    <w:rsid w:val="00F27BF0"/>
    <w:rsid w:val="00F30586"/>
    <w:rsid w:val="00F33FFD"/>
    <w:rsid w:val="00F34AE0"/>
    <w:rsid w:val="00F41248"/>
    <w:rsid w:val="00F413F9"/>
    <w:rsid w:val="00F46587"/>
    <w:rsid w:val="00F46FD3"/>
    <w:rsid w:val="00F47F92"/>
    <w:rsid w:val="00F560B2"/>
    <w:rsid w:val="00F56473"/>
    <w:rsid w:val="00F62446"/>
    <w:rsid w:val="00F63C12"/>
    <w:rsid w:val="00F661B0"/>
    <w:rsid w:val="00F6715F"/>
    <w:rsid w:val="00F72C2F"/>
    <w:rsid w:val="00F80529"/>
    <w:rsid w:val="00F80EA1"/>
    <w:rsid w:val="00F864DE"/>
    <w:rsid w:val="00F86AE0"/>
    <w:rsid w:val="00F9130A"/>
    <w:rsid w:val="00F913D8"/>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E1BB4"/>
    <w:rsid w:val="00FF3E12"/>
    <w:rsid w:val="00FF3E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1949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link w:val="HeaderChar"/>
    <w:uiPriority w:val="99"/>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 w:type="character" w:customStyle="1" w:styleId="HeaderChar">
    <w:name w:val="Header Char"/>
    <w:basedOn w:val="DefaultParagraphFont"/>
    <w:link w:val="Header"/>
    <w:uiPriority w:val="99"/>
    <w:rsid w:val="00742BB6"/>
    <w:rPr>
      <w:rFonts w:ascii="Arial" w:hAnsi="Arial"/>
      <w:sz w:val="22"/>
      <w:szCs w:val="24"/>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3.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wmf"/><Relationship Id="rId11" Type="http://schemas.openxmlformats.org/officeDocument/2006/relationships/oleObject" Target="embeddings/oleObject1.bin"/><Relationship Id="rId12" Type="http://schemas.openxmlformats.org/officeDocument/2006/relationships/image" Target="media/image3.png"/><Relationship Id="rId13" Type="http://schemas.openxmlformats.org/officeDocument/2006/relationships/image" Target="media/image4.wmf"/><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image" Target="media/image5.png"/><Relationship Id="rId18" Type="http://schemas.openxmlformats.org/officeDocument/2006/relationships/hyperlink" Target="http://www.sofartsstyrelsen.dk/sw1161.asp" TargetMode="External"/><Relationship Id="rId19" Type="http://schemas.openxmlformats.org/officeDocument/2006/relationships/hyperlink" Target="http://www.rdc.uscg.mi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44</Pages>
  <Words>15442</Words>
  <Characters>88020</Characters>
  <Application>Microsoft Macintosh Word</Application>
  <DocSecurity>0</DocSecurity>
  <Lines>733</Lines>
  <Paragraphs>206</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Farvandsvæsenet</Company>
  <LinksUpToDate>false</LinksUpToDate>
  <CharactersWithSpaces>103256</CharactersWithSpaces>
  <SharedDoc>false</SharedDoc>
  <HLinks>
    <vt:vector size="456" baseType="variant">
      <vt:variant>
        <vt:i4>4456463</vt:i4>
      </vt:variant>
      <vt:variant>
        <vt:i4>495</vt:i4>
      </vt:variant>
      <vt:variant>
        <vt:i4>0</vt:i4>
      </vt:variant>
      <vt:variant>
        <vt:i4>5</vt:i4>
      </vt:variant>
      <vt:variant>
        <vt:lpwstr>http://www.rdc.uscg.mil/</vt:lpwstr>
      </vt:variant>
      <vt:variant>
        <vt:lpwstr/>
      </vt:variant>
      <vt:variant>
        <vt:i4>6029317</vt:i4>
      </vt:variant>
      <vt:variant>
        <vt:i4>492</vt:i4>
      </vt:variant>
      <vt:variant>
        <vt:i4>0</vt:i4>
      </vt:variant>
      <vt:variant>
        <vt:i4>5</vt:i4>
      </vt:variant>
      <vt:variant>
        <vt:lpwstr>http://www.sofartsstyrelsen.dk/sw1161.asp</vt:lpwstr>
      </vt:variant>
      <vt:variant>
        <vt:lpwstr/>
      </vt:variant>
      <vt:variant>
        <vt:i4>1310783</vt:i4>
      </vt:variant>
      <vt:variant>
        <vt:i4>428</vt:i4>
      </vt:variant>
      <vt:variant>
        <vt:i4>0</vt:i4>
      </vt:variant>
      <vt:variant>
        <vt:i4>5</vt:i4>
      </vt:variant>
      <vt:variant>
        <vt:lpwstr/>
      </vt:variant>
      <vt:variant>
        <vt:lpwstr>_Toc212097650</vt:lpwstr>
      </vt:variant>
      <vt:variant>
        <vt:i4>1376319</vt:i4>
      </vt:variant>
      <vt:variant>
        <vt:i4>422</vt:i4>
      </vt:variant>
      <vt:variant>
        <vt:i4>0</vt:i4>
      </vt:variant>
      <vt:variant>
        <vt:i4>5</vt:i4>
      </vt:variant>
      <vt:variant>
        <vt:lpwstr/>
      </vt:variant>
      <vt:variant>
        <vt:lpwstr>_Toc212097649</vt:lpwstr>
      </vt:variant>
      <vt:variant>
        <vt:i4>1376319</vt:i4>
      </vt:variant>
      <vt:variant>
        <vt:i4>416</vt:i4>
      </vt:variant>
      <vt:variant>
        <vt:i4>0</vt:i4>
      </vt:variant>
      <vt:variant>
        <vt:i4>5</vt:i4>
      </vt:variant>
      <vt:variant>
        <vt:lpwstr/>
      </vt:variant>
      <vt:variant>
        <vt:lpwstr>_Toc212097648</vt:lpwstr>
      </vt:variant>
      <vt:variant>
        <vt:i4>1376319</vt:i4>
      </vt:variant>
      <vt:variant>
        <vt:i4>410</vt:i4>
      </vt:variant>
      <vt:variant>
        <vt:i4>0</vt:i4>
      </vt:variant>
      <vt:variant>
        <vt:i4>5</vt:i4>
      </vt:variant>
      <vt:variant>
        <vt:lpwstr/>
      </vt:variant>
      <vt:variant>
        <vt:lpwstr>_Toc212097647</vt:lpwstr>
      </vt:variant>
      <vt:variant>
        <vt:i4>1376319</vt:i4>
      </vt:variant>
      <vt:variant>
        <vt:i4>404</vt:i4>
      </vt:variant>
      <vt:variant>
        <vt:i4>0</vt:i4>
      </vt:variant>
      <vt:variant>
        <vt:i4>5</vt:i4>
      </vt:variant>
      <vt:variant>
        <vt:lpwstr/>
      </vt:variant>
      <vt:variant>
        <vt:lpwstr>_Toc212097646</vt:lpwstr>
      </vt:variant>
      <vt:variant>
        <vt:i4>1376319</vt:i4>
      </vt:variant>
      <vt:variant>
        <vt:i4>398</vt:i4>
      </vt:variant>
      <vt:variant>
        <vt:i4>0</vt:i4>
      </vt:variant>
      <vt:variant>
        <vt:i4>5</vt:i4>
      </vt:variant>
      <vt:variant>
        <vt:lpwstr/>
      </vt:variant>
      <vt:variant>
        <vt:lpwstr>_Toc212097645</vt:lpwstr>
      </vt:variant>
      <vt:variant>
        <vt:i4>1376319</vt:i4>
      </vt:variant>
      <vt:variant>
        <vt:i4>392</vt:i4>
      </vt:variant>
      <vt:variant>
        <vt:i4>0</vt:i4>
      </vt:variant>
      <vt:variant>
        <vt:i4>5</vt:i4>
      </vt:variant>
      <vt:variant>
        <vt:lpwstr/>
      </vt:variant>
      <vt:variant>
        <vt:lpwstr>_Toc212097644</vt:lpwstr>
      </vt:variant>
      <vt:variant>
        <vt:i4>1376319</vt:i4>
      </vt:variant>
      <vt:variant>
        <vt:i4>386</vt:i4>
      </vt:variant>
      <vt:variant>
        <vt:i4>0</vt:i4>
      </vt:variant>
      <vt:variant>
        <vt:i4>5</vt:i4>
      </vt:variant>
      <vt:variant>
        <vt:lpwstr/>
      </vt:variant>
      <vt:variant>
        <vt:lpwstr>_Toc212097643</vt:lpwstr>
      </vt:variant>
      <vt:variant>
        <vt:i4>1376319</vt:i4>
      </vt:variant>
      <vt:variant>
        <vt:i4>380</vt:i4>
      </vt:variant>
      <vt:variant>
        <vt:i4>0</vt:i4>
      </vt:variant>
      <vt:variant>
        <vt:i4>5</vt:i4>
      </vt:variant>
      <vt:variant>
        <vt:lpwstr/>
      </vt:variant>
      <vt:variant>
        <vt:lpwstr>_Toc212097642</vt:lpwstr>
      </vt:variant>
      <vt:variant>
        <vt:i4>1376319</vt:i4>
      </vt:variant>
      <vt:variant>
        <vt:i4>374</vt:i4>
      </vt:variant>
      <vt:variant>
        <vt:i4>0</vt:i4>
      </vt:variant>
      <vt:variant>
        <vt:i4>5</vt:i4>
      </vt:variant>
      <vt:variant>
        <vt:lpwstr/>
      </vt:variant>
      <vt:variant>
        <vt:lpwstr>_Toc212097641</vt:lpwstr>
      </vt:variant>
      <vt:variant>
        <vt:i4>1376319</vt:i4>
      </vt:variant>
      <vt:variant>
        <vt:i4>368</vt:i4>
      </vt:variant>
      <vt:variant>
        <vt:i4>0</vt:i4>
      </vt:variant>
      <vt:variant>
        <vt:i4>5</vt:i4>
      </vt:variant>
      <vt:variant>
        <vt:lpwstr/>
      </vt:variant>
      <vt:variant>
        <vt:lpwstr>_Toc212097640</vt:lpwstr>
      </vt:variant>
      <vt:variant>
        <vt:i4>1179711</vt:i4>
      </vt:variant>
      <vt:variant>
        <vt:i4>362</vt:i4>
      </vt:variant>
      <vt:variant>
        <vt:i4>0</vt:i4>
      </vt:variant>
      <vt:variant>
        <vt:i4>5</vt:i4>
      </vt:variant>
      <vt:variant>
        <vt:lpwstr/>
      </vt:variant>
      <vt:variant>
        <vt:lpwstr>_Toc212097639</vt:lpwstr>
      </vt:variant>
      <vt:variant>
        <vt:i4>1179711</vt:i4>
      </vt:variant>
      <vt:variant>
        <vt:i4>356</vt:i4>
      </vt:variant>
      <vt:variant>
        <vt:i4>0</vt:i4>
      </vt:variant>
      <vt:variant>
        <vt:i4>5</vt:i4>
      </vt:variant>
      <vt:variant>
        <vt:lpwstr/>
      </vt:variant>
      <vt:variant>
        <vt:lpwstr>_Toc212097638</vt:lpwstr>
      </vt:variant>
      <vt:variant>
        <vt:i4>1179711</vt:i4>
      </vt:variant>
      <vt:variant>
        <vt:i4>350</vt:i4>
      </vt:variant>
      <vt:variant>
        <vt:i4>0</vt:i4>
      </vt:variant>
      <vt:variant>
        <vt:i4>5</vt:i4>
      </vt:variant>
      <vt:variant>
        <vt:lpwstr/>
      </vt:variant>
      <vt:variant>
        <vt:lpwstr>_Toc212097637</vt:lpwstr>
      </vt:variant>
      <vt:variant>
        <vt:i4>1179711</vt:i4>
      </vt:variant>
      <vt:variant>
        <vt:i4>344</vt:i4>
      </vt:variant>
      <vt:variant>
        <vt:i4>0</vt:i4>
      </vt:variant>
      <vt:variant>
        <vt:i4>5</vt:i4>
      </vt:variant>
      <vt:variant>
        <vt:lpwstr/>
      </vt:variant>
      <vt:variant>
        <vt:lpwstr>_Toc212097636</vt:lpwstr>
      </vt:variant>
      <vt:variant>
        <vt:i4>1179711</vt:i4>
      </vt:variant>
      <vt:variant>
        <vt:i4>338</vt:i4>
      </vt:variant>
      <vt:variant>
        <vt:i4>0</vt:i4>
      </vt:variant>
      <vt:variant>
        <vt:i4>5</vt:i4>
      </vt:variant>
      <vt:variant>
        <vt:lpwstr/>
      </vt:variant>
      <vt:variant>
        <vt:lpwstr>_Toc212097635</vt:lpwstr>
      </vt:variant>
      <vt:variant>
        <vt:i4>1179711</vt:i4>
      </vt:variant>
      <vt:variant>
        <vt:i4>332</vt:i4>
      </vt:variant>
      <vt:variant>
        <vt:i4>0</vt:i4>
      </vt:variant>
      <vt:variant>
        <vt:i4>5</vt:i4>
      </vt:variant>
      <vt:variant>
        <vt:lpwstr/>
      </vt:variant>
      <vt:variant>
        <vt:lpwstr>_Toc212097634</vt:lpwstr>
      </vt:variant>
      <vt:variant>
        <vt:i4>1179711</vt:i4>
      </vt:variant>
      <vt:variant>
        <vt:i4>326</vt:i4>
      </vt:variant>
      <vt:variant>
        <vt:i4>0</vt:i4>
      </vt:variant>
      <vt:variant>
        <vt:i4>5</vt:i4>
      </vt:variant>
      <vt:variant>
        <vt:lpwstr/>
      </vt:variant>
      <vt:variant>
        <vt:lpwstr>_Toc212097633</vt:lpwstr>
      </vt:variant>
      <vt:variant>
        <vt:i4>1179711</vt:i4>
      </vt:variant>
      <vt:variant>
        <vt:i4>320</vt:i4>
      </vt:variant>
      <vt:variant>
        <vt:i4>0</vt:i4>
      </vt:variant>
      <vt:variant>
        <vt:i4>5</vt:i4>
      </vt:variant>
      <vt:variant>
        <vt:lpwstr/>
      </vt:variant>
      <vt:variant>
        <vt:lpwstr>_Toc212097632</vt:lpwstr>
      </vt:variant>
      <vt:variant>
        <vt:i4>1179711</vt:i4>
      </vt:variant>
      <vt:variant>
        <vt:i4>314</vt:i4>
      </vt:variant>
      <vt:variant>
        <vt:i4>0</vt:i4>
      </vt:variant>
      <vt:variant>
        <vt:i4>5</vt:i4>
      </vt:variant>
      <vt:variant>
        <vt:lpwstr/>
      </vt:variant>
      <vt:variant>
        <vt:lpwstr>_Toc212097631</vt:lpwstr>
      </vt:variant>
      <vt:variant>
        <vt:i4>1179711</vt:i4>
      </vt:variant>
      <vt:variant>
        <vt:i4>308</vt:i4>
      </vt:variant>
      <vt:variant>
        <vt:i4>0</vt:i4>
      </vt:variant>
      <vt:variant>
        <vt:i4>5</vt:i4>
      </vt:variant>
      <vt:variant>
        <vt:lpwstr/>
      </vt:variant>
      <vt:variant>
        <vt:lpwstr>_Toc212097630</vt:lpwstr>
      </vt:variant>
      <vt:variant>
        <vt:i4>1245247</vt:i4>
      </vt:variant>
      <vt:variant>
        <vt:i4>302</vt:i4>
      </vt:variant>
      <vt:variant>
        <vt:i4>0</vt:i4>
      </vt:variant>
      <vt:variant>
        <vt:i4>5</vt:i4>
      </vt:variant>
      <vt:variant>
        <vt:lpwstr/>
      </vt:variant>
      <vt:variant>
        <vt:lpwstr>_Toc212097629</vt:lpwstr>
      </vt:variant>
      <vt:variant>
        <vt:i4>1245247</vt:i4>
      </vt:variant>
      <vt:variant>
        <vt:i4>296</vt:i4>
      </vt:variant>
      <vt:variant>
        <vt:i4>0</vt:i4>
      </vt:variant>
      <vt:variant>
        <vt:i4>5</vt:i4>
      </vt:variant>
      <vt:variant>
        <vt:lpwstr/>
      </vt:variant>
      <vt:variant>
        <vt:lpwstr>_Toc212097628</vt:lpwstr>
      </vt:variant>
      <vt:variant>
        <vt:i4>1245247</vt:i4>
      </vt:variant>
      <vt:variant>
        <vt:i4>290</vt:i4>
      </vt:variant>
      <vt:variant>
        <vt:i4>0</vt:i4>
      </vt:variant>
      <vt:variant>
        <vt:i4>5</vt:i4>
      </vt:variant>
      <vt:variant>
        <vt:lpwstr/>
      </vt:variant>
      <vt:variant>
        <vt:lpwstr>_Toc212097627</vt:lpwstr>
      </vt:variant>
      <vt:variant>
        <vt:i4>1245247</vt:i4>
      </vt:variant>
      <vt:variant>
        <vt:i4>284</vt:i4>
      </vt:variant>
      <vt:variant>
        <vt:i4>0</vt:i4>
      </vt:variant>
      <vt:variant>
        <vt:i4>5</vt:i4>
      </vt:variant>
      <vt:variant>
        <vt:lpwstr/>
      </vt:variant>
      <vt:variant>
        <vt:lpwstr>_Toc212097626</vt:lpwstr>
      </vt:variant>
      <vt:variant>
        <vt:i4>1245247</vt:i4>
      </vt:variant>
      <vt:variant>
        <vt:i4>278</vt:i4>
      </vt:variant>
      <vt:variant>
        <vt:i4>0</vt:i4>
      </vt:variant>
      <vt:variant>
        <vt:i4>5</vt:i4>
      </vt:variant>
      <vt:variant>
        <vt:lpwstr/>
      </vt:variant>
      <vt:variant>
        <vt:lpwstr>_Toc212097625</vt:lpwstr>
      </vt:variant>
      <vt:variant>
        <vt:i4>1245247</vt:i4>
      </vt:variant>
      <vt:variant>
        <vt:i4>272</vt:i4>
      </vt:variant>
      <vt:variant>
        <vt:i4>0</vt:i4>
      </vt:variant>
      <vt:variant>
        <vt:i4>5</vt:i4>
      </vt:variant>
      <vt:variant>
        <vt:lpwstr/>
      </vt:variant>
      <vt:variant>
        <vt:lpwstr>_Toc212097624</vt:lpwstr>
      </vt:variant>
      <vt:variant>
        <vt:i4>1245247</vt:i4>
      </vt:variant>
      <vt:variant>
        <vt:i4>266</vt:i4>
      </vt:variant>
      <vt:variant>
        <vt:i4>0</vt:i4>
      </vt:variant>
      <vt:variant>
        <vt:i4>5</vt:i4>
      </vt:variant>
      <vt:variant>
        <vt:lpwstr/>
      </vt:variant>
      <vt:variant>
        <vt:lpwstr>_Toc212097623</vt:lpwstr>
      </vt:variant>
      <vt:variant>
        <vt:i4>1245247</vt:i4>
      </vt:variant>
      <vt:variant>
        <vt:i4>260</vt:i4>
      </vt:variant>
      <vt:variant>
        <vt:i4>0</vt:i4>
      </vt:variant>
      <vt:variant>
        <vt:i4>5</vt:i4>
      </vt:variant>
      <vt:variant>
        <vt:lpwstr/>
      </vt:variant>
      <vt:variant>
        <vt:lpwstr>_Toc212097622</vt:lpwstr>
      </vt:variant>
      <vt:variant>
        <vt:i4>1245247</vt:i4>
      </vt:variant>
      <vt:variant>
        <vt:i4>254</vt:i4>
      </vt:variant>
      <vt:variant>
        <vt:i4>0</vt:i4>
      </vt:variant>
      <vt:variant>
        <vt:i4>5</vt:i4>
      </vt:variant>
      <vt:variant>
        <vt:lpwstr/>
      </vt:variant>
      <vt:variant>
        <vt:lpwstr>_Toc212097621</vt:lpwstr>
      </vt:variant>
      <vt:variant>
        <vt:i4>1245247</vt:i4>
      </vt:variant>
      <vt:variant>
        <vt:i4>248</vt:i4>
      </vt:variant>
      <vt:variant>
        <vt:i4>0</vt:i4>
      </vt:variant>
      <vt:variant>
        <vt:i4>5</vt:i4>
      </vt:variant>
      <vt:variant>
        <vt:lpwstr/>
      </vt:variant>
      <vt:variant>
        <vt:lpwstr>_Toc212097620</vt:lpwstr>
      </vt:variant>
      <vt:variant>
        <vt:i4>1048639</vt:i4>
      </vt:variant>
      <vt:variant>
        <vt:i4>242</vt:i4>
      </vt:variant>
      <vt:variant>
        <vt:i4>0</vt:i4>
      </vt:variant>
      <vt:variant>
        <vt:i4>5</vt:i4>
      </vt:variant>
      <vt:variant>
        <vt:lpwstr/>
      </vt:variant>
      <vt:variant>
        <vt:lpwstr>_Toc212097619</vt:lpwstr>
      </vt:variant>
      <vt:variant>
        <vt:i4>1048639</vt:i4>
      </vt:variant>
      <vt:variant>
        <vt:i4>236</vt:i4>
      </vt:variant>
      <vt:variant>
        <vt:i4>0</vt:i4>
      </vt:variant>
      <vt:variant>
        <vt:i4>5</vt:i4>
      </vt:variant>
      <vt:variant>
        <vt:lpwstr/>
      </vt:variant>
      <vt:variant>
        <vt:lpwstr>_Toc212097618</vt:lpwstr>
      </vt:variant>
      <vt:variant>
        <vt:i4>1048639</vt:i4>
      </vt:variant>
      <vt:variant>
        <vt:i4>230</vt:i4>
      </vt:variant>
      <vt:variant>
        <vt:i4>0</vt:i4>
      </vt:variant>
      <vt:variant>
        <vt:i4>5</vt:i4>
      </vt:variant>
      <vt:variant>
        <vt:lpwstr/>
      </vt:variant>
      <vt:variant>
        <vt:lpwstr>_Toc212097617</vt:lpwstr>
      </vt:variant>
      <vt:variant>
        <vt:i4>1048639</vt:i4>
      </vt:variant>
      <vt:variant>
        <vt:i4>224</vt:i4>
      </vt:variant>
      <vt:variant>
        <vt:i4>0</vt:i4>
      </vt:variant>
      <vt:variant>
        <vt:i4>5</vt:i4>
      </vt:variant>
      <vt:variant>
        <vt:lpwstr/>
      </vt:variant>
      <vt:variant>
        <vt:lpwstr>_Toc212097616</vt:lpwstr>
      </vt:variant>
      <vt:variant>
        <vt:i4>1048639</vt:i4>
      </vt:variant>
      <vt:variant>
        <vt:i4>218</vt:i4>
      </vt:variant>
      <vt:variant>
        <vt:i4>0</vt:i4>
      </vt:variant>
      <vt:variant>
        <vt:i4>5</vt:i4>
      </vt:variant>
      <vt:variant>
        <vt:lpwstr/>
      </vt:variant>
      <vt:variant>
        <vt:lpwstr>_Toc212097615</vt:lpwstr>
      </vt:variant>
      <vt:variant>
        <vt:i4>1048639</vt:i4>
      </vt:variant>
      <vt:variant>
        <vt:i4>212</vt:i4>
      </vt:variant>
      <vt:variant>
        <vt:i4>0</vt:i4>
      </vt:variant>
      <vt:variant>
        <vt:i4>5</vt:i4>
      </vt:variant>
      <vt:variant>
        <vt:lpwstr/>
      </vt:variant>
      <vt:variant>
        <vt:lpwstr>_Toc212097614</vt:lpwstr>
      </vt:variant>
      <vt:variant>
        <vt:i4>1048639</vt:i4>
      </vt:variant>
      <vt:variant>
        <vt:i4>206</vt:i4>
      </vt:variant>
      <vt:variant>
        <vt:i4>0</vt:i4>
      </vt:variant>
      <vt:variant>
        <vt:i4>5</vt:i4>
      </vt:variant>
      <vt:variant>
        <vt:lpwstr/>
      </vt:variant>
      <vt:variant>
        <vt:lpwstr>_Toc212097613</vt:lpwstr>
      </vt:variant>
      <vt:variant>
        <vt:i4>1048639</vt:i4>
      </vt:variant>
      <vt:variant>
        <vt:i4>200</vt:i4>
      </vt:variant>
      <vt:variant>
        <vt:i4>0</vt:i4>
      </vt:variant>
      <vt:variant>
        <vt:i4>5</vt:i4>
      </vt:variant>
      <vt:variant>
        <vt:lpwstr/>
      </vt:variant>
      <vt:variant>
        <vt:lpwstr>_Toc212097612</vt:lpwstr>
      </vt:variant>
      <vt:variant>
        <vt:i4>1048639</vt:i4>
      </vt:variant>
      <vt:variant>
        <vt:i4>194</vt:i4>
      </vt:variant>
      <vt:variant>
        <vt:i4>0</vt:i4>
      </vt:variant>
      <vt:variant>
        <vt:i4>5</vt:i4>
      </vt:variant>
      <vt:variant>
        <vt:lpwstr/>
      </vt:variant>
      <vt:variant>
        <vt:lpwstr>_Toc212097611</vt:lpwstr>
      </vt:variant>
      <vt:variant>
        <vt:i4>1048639</vt:i4>
      </vt:variant>
      <vt:variant>
        <vt:i4>188</vt:i4>
      </vt:variant>
      <vt:variant>
        <vt:i4>0</vt:i4>
      </vt:variant>
      <vt:variant>
        <vt:i4>5</vt:i4>
      </vt:variant>
      <vt:variant>
        <vt:lpwstr/>
      </vt:variant>
      <vt:variant>
        <vt:lpwstr>_Toc212097610</vt:lpwstr>
      </vt:variant>
      <vt:variant>
        <vt:i4>1114175</vt:i4>
      </vt:variant>
      <vt:variant>
        <vt:i4>182</vt:i4>
      </vt:variant>
      <vt:variant>
        <vt:i4>0</vt:i4>
      </vt:variant>
      <vt:variant>
        <vt:i4>5</vt:i4>
      </vt:variant>
      <vt:variant>
        <vt:lpwstr/>
      </vt:variant>
      <vt:variant>
        <vt:lpwstr>_Toc212097609</vt:lpwstr>
      </vt:variant>
      <vt:variant>
        <vt:i4>1114175</vt:i4>
      </vt:variant>
      <vt:variant>
        <vt:i4>176</vt:i4>
      </vt:variant>
      <vt:variant>
        <vt:i4>0</vt:i4>
      </vt:variant>
      <vt:variant>
        <vt:i4>5</vt:i4>
      </vt:variant>
      <vt:variant>
        <vt:lpwstr/>
      </vt:variant>
      <vt:variant>
        <vt:lpwstr>_Toc212097608</vt:lpwstr>
      </vt:variant>
      <vt:variant>
        <vt:i4>1114175</vt:i4>
      </vt:variant>
      <vt:variant>
        <vt:i4>170</vt:i4>
      </vt:variant>
      <vt:variant>
        <vt:i4>0</vt:i4>
      </vt:variant>
      <vt:variant>
        <vt:i4>5</vt:i4>
      </vt:variant>
      <vt:variant>
        <vt:lpwstr/>
      </vt:variant>
      <vt:variant>
        <vt:lpwstr>_Toc212097607</vt:lpwstr>
      </vt:variant>
      <vt:variant>
        <vt:i4>1114175</vt:i4>
      </vt:variant>
      <vt:variant>
        <vt:i4>164</vt:i4>
      </vt:variant>
      <vt:variant>
        <vt:i4>0</vt:i4>
      </vt:variant>
      <vt:variant>
        <vt:i4>5</vt:i4>
      </vt:variant>
      <vt:variant>
        <vt:lpwstr/>
      </vt:variant>
      <vt:variant>
        <vt:lpwstr>_Toc212097606</vt:lpwstr>
      </vt:variant>
      <vt:variant>
        <vt:i4>1114175</vt:i4>
      </vt:variant>
      <vt:variant>
        <vt:i4>158</vt:i4>
      </vt:variant>
      <vt:variant>
        <vt:i4>0</vt:i4>
      </vt:variant>
      <vt:variant>
        <vt:i4>5</vt:i4>
      </vt:variant>
      <vt:variant>
        <vt:lpwstr/>
      </vt:variant>
      <vt:variant>
        <vt:lpwstr>_Toc212097605</vt:lpwstr>
      </vt:variant>
      <vt:variant>
        <vt:i4>1114175</vt:i4>
      </vt:variant>
      <vt:variant>
        <vt:i4>152</vt:i4>
      </vt:variant>
      <vt:variant>
        <vt:i4>0</vt:i4>
      </vt:variant>
      <vt:variant>
        <vt:i4>5</vt:i4>
      </vt:variant>
      <vt:variant>
        <vt:lpwstr/>
      </vt:variant>
      <vt:variant>
        <vt:lpwstr>_Toc212097604</vt:lpwstr>
      </vt:variant>
      <vt:variant>
        <vt:i4>1114175</vt:i4>
      </vt:variant>
      <vt:variant>
        <vt:i4>146</vt:i4>
      </vt:variant>
      <vt:variant>
        <vt:i4>0</vt:i4>
      </vt:variant>
      <vt:variant>
        <vt:i4>5</vt:i4>
      </vt:variant>
      <vt:variant>
        <vt:lpwstr/>
      </vt:variant>
      <vt:variant>
        <vt:lpwstr>_Toc212097603</vt:lpwstr>
      </vt:variant>
      <vt:variant>
        <vt:i4>1114175</vt:i4>
      </vt:variant>
      <vt:variant>
        <vt:i4>140</vt:i4>
      </vt:variant>
      <vt:variant>
        <vt:i4>0</vt:i4>
      </vt:variant>
      <vt:variant>
        <vt:i4>5</vt:i4>
      </vt:variant>
      <vt:variant>
        <vt:lpwstr/>
      </vt:variant>
      <vt:variant>
        <vt:lpwstr>_Toc212097602</vt:lpwstr>
      </vt:variant>
      <vt:variant>
        <vt:i4>1114175</vt:i4>
      </vt:variant>
      <vt:variant>
        <vt:i4>134</vt:i4>
      </vt:variant>
      <vt:variant>
        <vt:i4>0</vt:i4>
      </vt:variant>
      <vt:variant>
        <vt:i4>5</vt:i4>
      </vt:variant>
      <vt:variant>
        <vt:lpwstr/>
      </vt:variant>
      <vt:variant>
        <vt:lpwstr>_Toc212097601</vt:lpwstr>
      </vt:variant>
      <vt:variant>
        <vt:i4>1114175</vt:i4>
      </vt:variant>
      <vt:variant>
        <vt:i4>128</vt:i4>
      </vt:variant>
      <vt:variant>
        <vt:i4>0</vt:i4>
      </vt:variant>
      <vt:variant>
        <vt:i4>5</vt:i4>
      </vt:variant>
      <vt:variant>
        <vt:lpwstr/>
      </vt:variant>
      <vt:variant>
        <vt:lpwstr>_Toc212097600</vt:lpwstr>
      </vt:variant>
      <vt:variant>
        <vt:i4>1572924</vt:i4>
      </vt:variant>
      <vt:variant>
        <vt:i4>122</vt:i4>
      </vt:variant>
      <vt:variant>
        <vt:i4>0</vt:i4>
      </vt:variant>
      <vt:variant>
        <vt:i4>5</vt:i4>
      </vt:variant>
      <vt:variant>
        <vt:lpwstr/>
      </vt:variant>
      <vt:variant>
        <vt:lpwstr>_Toc212097599</vt:lpwstr>
      </vt:variant>
      <vt:variant>
        <vt:i4>1572924</vt:i4>
      </vt:variant>
      <vt:variant>
        <vt:i4>116</vt:i4>
      </vt:variant>
      <vt:variant>
        <vt:i4>0</vt:i4>
      </vt:variant>
      <vt:variant>
        <vt:i4>5</vt:i4>
      </vt:variant>
      <vt:variant>
        <vt:lpwstr/>
      </vt:variant>
      <vt:variant>
        <vt:lpwstr>_Toc212097598</vt:lpwstr>
      </vt:variant>
      <vt:variant>
        <vt:i4>1572924</vt:i4>
      </vt:variant>
      <vt:variant>
        <vt:i4>110</vt:i4>
      </vt:variant>
      <vt:variant>
        <vt:i4>0</vt:i4>
      </vt:variant>
      <vt:variant>
        <vt:i4>5</vt:i4>
      </vt:variant>
      <vt:variant>
        <vt:lpwstr/>
      </vt:variant>
      <vt:variant>
        <vt:lpwstr>_Toc212097597</vt:lpwstr>
      </vt:variant>
      <vt:variant>
        <vt:i4>1572924</vt:i4>
      </vt:variant>
      <vt:variant>
        <vt:i4>104</vt:i4>
      </vt:variant>
      <vt:variant>
        <vt:i4>0</vt:i4>
      </vt:variant>
      <vt:variant>
        <vt:i4>5</vt:i4>
      </vt:variant>
      <vt:variant>
        <vt:lpwstr/>
      </vt:variant>
      <vt:variant>
        <vt:lpwstr>_Toc212097596</vt:lpwstr>
      </vt:variant>
      <vt:variant>
        <vt:i4>1572924</vt:i4>
      </vt:variant>
      <vt:variant>
        <vt:i4>98</vt:i4>
      </vt:variant>
      <vt:variant>
        <vt:i4>0</vt:i4>
      </vt:variant>
      <vt:variant>
        <vt:i4>5</vt:i4>
      </vt:variant>
      <vt:variant>
        <vt:lpwstr/>
      </vt:variant>
      <vt:variant>
        <vt:lpwstr>_Toc212097595</vt:lpwstr>
      </vt:variant>
      <vt:variant>
        <vt:i4>1572924</vt:i4>
      </vt:variant>
      <vt:variant>
        <vt:i4>92</vt:i4>
      </vt:variant>
      <vt:variant>
        <vt:i4>0</vt:i4>
      </vt:variant>
      <vt:variant>
        <vt:i4>5</vt:i4>
      </vt:variant>
      <vt:variant>
        <vt:lpwstr/>
      </vt:variant>
      <vt:variant>
        <vt:lpwstr>_Toc212097594</vt:lpwstr>
      </vt:variant>
      <vt:variant>
        <vt:i4>1572924</vt:i4>
      </vt:variant>
      <vt:variant>
        <vt:i4>86</vt:i4>
      </vt:variant>
      <vt:variant>
        <vt:i4>0</vt:i4>
      </vt:variant>
      <vt:variant>
        <vt:i4>5</vt:i4>
      </vt:variant>
      <vt:variant>
        <vt:lpwstr/>
      </vt:variant>
      <vt:variant>
        <vt:lpwstr>_Toc212097593</vt:lpwstr>
      </vt:variant>
      <vt:variant>
        <vt:i4>1572924</vt:i4>
      </vt:variant>
      <vt:variant>
        <vt:i4>80</vt:i4>
      </vt:variant>
      <vt:variant>
        <vt:i4>0</vt:i4>
      </vt:variant>
      <vt:variant>
        <vt:i4>5</vt:i4>
      </vt:variant>
      <vt:variant>
        <vt:lpwstr/>
      </vt:variant>
      <vt:variant>
        <vt:lpwstr>_Toc212097592</vt:lpwstr>
      </vt:variant>
      <vt:variant>
        <vt:i4>1572924</vt:i4>
      </vt:variant>
      <vt:variant>
        <vt:i4>74</vt:i4>
      </vt:variant>
      <vt:variant>
        <vt:i4>0</vt:i4>
      </vt:variant>
      <vt:variant>
        <vt:i4>5</vt:i4>
      </vt:variant>
      <vt:variant>
        <vt:lpwstr/>
      </vt:variant>
      <vt:variant>
        <vt:lpwstr>_Toc212097591</vt:lpwstr>
      </vt:variant>
      <vt:variant>
        <vt:i4>1572924</vt:i4>
      </vt:variant>
      <vt:variant>
        <vt:i4>68</vt:i4>
      </vt:variant>
      <vt:variant>
        <vt:i4>0</vt:i4>
      </vt:variant>
      <vt:variant>
        <vt:i4>5</vt:i4>
      </vt:variant>
      <vt:variant>
        <vt:lpwstr/>
      </vt:variant>
      <vt:variant>
        <vt:lpwstr>_Toc212097590</vt:lpwstr>
      </vt:variant>
      <vt:variant>
        <vt:i4>1638460</vt:i4>
      </vt:variant>
      <vt:variant>
        <vt:i4>62</vt:i4>
      </vt:variant>
      <vt:variant>
        <vt:i4>0</vt:i4>
      </vt:variant>
      <vt:variant>
        <vt:i4>5</vt:i4>
      </vt:variant>
      <vt:variant>
        <vt:lpwstr/>
      </vt:variant>
      <vt:variant>
        <vt:lpwstr>_Toc212097589</vt:lpwstr>
      </vt:variant>
      <vt:variant>
        <vt:i4>1638460</vt:i4>
      </vt:variant>
      <vt:variant>
        <vt:i4>56</vt:i4>
      </vt:variant>
      <vt:variant>
        <vt:i4>0</vt:i4>
      </vt:variant>
      <vt:variant>
        <vt:i4>5</vt:i4>
      </vt:variant>
      <vt:variant>
        <vt:lpwstr/>
      </vt:variant>
      <vt:variant>
        <vt:lpwstr>_Toc212097588</vt:lpwstr>
      </vt:variant>
      <vt:variant>
        <vt:i4>1638460</vt:i4>
      </vt:variant>
      <vt:variant>
        <vt:i4>50</vt:i4>
      </vt:variant>
      <vt:variant>
        <vt:i4>0</vt:i4>
      </vt:variant>
      <vt:variant>
        <vt:i4>5</vt:i4>
      </vt:variant>
      <vt:variant>
        <vt:lpwstr/>
      </vt:variant>
      <vt:variant>
        <vt:lpwstr>_Toc212097587</vt:lpwstr>
      </vt:variant>
      <vt:variant>
        <vt:i4>1638460</vt:i4>
      </vt:variant>
      <vt:variant>
        <vt:i4>44</vt:i4>
      </vt:variant>
      <vt:variant>
        <vt:i4>0</vt:i4>
      </vt:variant>
      <vt:variant>
        <vt:i4>5</vt:i4>
      </vt:variant>
      <vt:variant>
        <vt:lpwstr/>
      </vt:variant>
      <vt:variant>
        <vt:lpwstr>_Toc212097586</vt:lpwstr>
      </vt:variant>
      <vt:variant>
        <vt:i4>1638460</vt:i4>
      </vt:variant>
      <vt:variant>
        <vt:i4>38</vt:i4>
      </vt:variant>
      <vt:variant>
        <vt:i4>0</vt:i4>
      </vt:variant>
      <vt:variant>
        <vt:i4>5</vt:i4>
      </vt:variant>
      <vt:variant>
        <vt:lpwstr/>
      </vt:variant>
      <vt:variant>
        <vt:lpwstr>_Toc212097585</vt:lpwstr>
      </vt:variant>
      <vt:variant>
        <vt:i4>1638460</vt:i4>
      </vt:variant>
      <vt:variant>
        <vt:i4>32</vt:i4>
      </vt:variant>
      <vt:variant>
        <vt:i4>0</vt:i4>
      </vt:variant>
      <vt:variant>
        <vt:i4>5</vt:i4>
      </vt:variant>
      <vt:variant>
        <vt:lpwstr/>
      </vt:variant>
      <vt:variant>
        <vt:lpwstr>_Toc212097584</vt:lpwstr>
      </vt:variant>
      <vt:variant>
        <vt:i4>1638460</vt:i4>
      </vt:variant>
      <vt:variant>
        <vt:i4>26</vt:i4>
      </vt:variant>
      <vt:variant>
        <vt:i4>0</vt:i4>
      </vt:variant>
      <vt:variant>
        <vt:i4>5</vt:i4>
      </vt:variant>
      <vt:variant>
        <vt:lpwstr/>
      </vt:variant>
      <vt:variant>
        <vt:lpwstr>_Toc212097583</vt:lpwstr>
      </vt:variant>
      <vt:variant>
        <vt:i4>1638460</vt:i4>
      </vt:variant>
      <vt:variant>
        <vt:i4>20</vt:i4>
      </vt:variant>
      <vt:variant>
        <vt:i4>0</vt:i4>
      </vt:variant>
      <vt:variant>
        <vt:i4>5</vt:i4>
      </vt:variant>
      <vt:variant>
        <vt:lpwstr/>
      </vt:variant>
      <vt:variant>
        <vt:lpwstr>_Toc212097582</vt:lpwstr>
      </vt:variant>
      <vt:variant>
        <vt:i4>1638460</vt:i4>
      </vt:variant>
      <vt:variant>
        <vt:i4>14</vt:i4>
      </vt:variant>
      <vt:variant>
        <vt:i4>0</vt:i4>
      </vt:variant>
      <vt:variant>
        <vt:i4>5</vt:i4>
      </vt:variant>
      <vt:variant>
        <vt:lpwstr/>
      </vt:variant>
      <vt:variant>
        <vt:lpwstr>_Toc212097581</vt:lpwstr>
      </vt:variant>
      <vt:variant>
        <vt:i4>1638460</vt:i4>
      </vt:variant>
      <vt:variant>
        <vt:i4>8</vt:i4>
      </vt:variant>
      <vt:variant>
        <vt:i4>0</vt:i4>
      </vt:variant>
      <vt:variant>
        <vt:i4>5</vt:i4>
      </vt:variant>
      <vt:variant>
        <vt:lpwstr/>
      </vt:variant>
      <vt:variant>
        <vt:lpwstr>_Toc212097580</vt:lpwstr>
      </vt:variant>
      <vt:variant>
        <vt:i4>1441852</vt:i4>
      </vt:variant>
      <vt:variant>
        <vt:i4>2</vt:i4>
      </vt:variant>
      <vt:variant>
        <vt:i4>0</vt:i4>
      </vt:variant>
      <vt:variant>
        <vt:i4>5</vt:i4>
      </vt:variant>
      <vt:variant>
        <vt:lpwstr/>
      </vt:variant>
      <vt:variant>
        <vt:lpwstr>_Toc212097579</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Michael Hadley</cp:lastModifiedBy>
  <cp:revision>14</cp:revision>
  <cp:lastPrinted>2008-10-20T12:26:00Z</cp:lastPrinted>
  <dcterms:created xsi:type="dcterms:W3CDTF">2012-09-26T03:45:00Z</dcterms:created>
  <dcterms:modified xsi:type="dcterms:W3CDTF">2012-10-05T12:45:00Z</dcterms:modified>
</cp:coreProperties>
</file>